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7DD48F7F" w:rsidR="00642EFE" w:rsidRPr="00A71D81" w:rsidRDefault="007B18B2"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10FECA77"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7B18B2">
        <w:rPr>
          <w:rFonts w:ascii="GHEA Grapalat" w:hAnsi="GHEA Grapalat"/>
          <w:i w:val="0"/>
          <w:lang w:val="hy-AM"/>
        </w:rPr>
        <w:t>2</w:t>
      </w:r>
      <w:r w:rsidR="0009145A" w:rsidRPr="00377D68">
        <w:rPr>
          <w:rFonts w:ascii="GHEA Grapalat" w:hAnsi="GHEA Grapalat"/>
          <w:i w:val="0"/>
          <w:lang w:val="af-ZA"/>
        </w:rPr>
        <w:t>3</w:t>
      </w:r>
      <w:r w:rsidR="007B18B2">
        <w:rPr>
          <w:rFonts w:ascii="GHEA Grapalat" w:hAnsi="GHEA Grapalat"/>
          <w:i w:val="0"/>
          <w:lang w:val="hy-AM"/>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7B18B2">
        <w:rPr>
          <w:rFonts w:ascii="GHEA Grapalat" w:hAnsi="GHEA Grapalat"/>
          <w:i w:val="0"/>
          <w:lang w:val="hy-AM"/>
        </w:rPr>
        <w:t>հունվարի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7B18B2">
        <w:rPr>
          <w:rFonts w:ascii="GHEA Grapalat" w:hAnsi="GHEA Grapalat"/>
          <w:i w:val="0"/>
          <w:lang w:val="hy-AM"/>
        </w:rPr>
        <w:t>2</w:t>
      </w:r>
      <w:r w:rsidR="00377D68" w:rsidRPr="008C276D">
        <w:rPr>
          <w:rFonts w:ascii="GHEA Grapalat" w:hAnsi="GHEA Grapalat"/>
          <w:i w:val="0"/>
          <w:lang w:val="af-ZA"/>
        </w:rPr>
        <w:t>6</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7B18B2">
        <w:rPr>
          <w:rFonts w:ascii="GHEA Grapalat" w:hAnsi="GHEA Grapalat"/>
          <w:i w:val="0"/>
          <w:lang w:val="hy-AM"/>
        </w:rPr>
        <w:t>թիվ 02</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43336FE9"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7B18B2">
        <w:rPr>
          <w:rFonts w:ascii="GHEA Grapalat" w:hAnsi="GHEA Grapalat"/>
          <w:i w:val="0"/>
          <w:lang w:val="af-ZA"/>
        </w:rPr>
        <w:t>ՔԹ1Մ-ՀՈԱԿ-ԳՀԱՊՁԲ-23/01</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54CAEB8F" w14:textId="77777777" w:rsidR="007B18B2" w:rsidRPr="00C97D4F" w:rsidRDefault="007B18B2" w:rsidP="007B18B2">
      <w:pPr>
        <w:pStyle w:val="BodyTextIndent"/>
        <w:spacing w:line="240" w:lineRule="auto"/>
        <w:ind w:firstLine="708"/>
        <w:jc w:val="left"/>
        <w:rPr>
          <w:rFonts w:ascii="GHEA Grapalat" w:hAnsi="GHEA Grapalat"/>
          <w:i w:val="0"/>
          <w:lang w:val="af-ZA"/>
        </w:rPr>
      </w:pPr>
      <w:r w:rsidRPr="00C97D4F">
        <w:rPr>
          <w:rFonts w:ascii="GHEA Grapalat" w:hAnsi="GHEA Grapalat"/>
          <w:i w:val="0"/>
          <w:lang w:val="af-ZA"/>
        </w:rPr>
        <w:t>Պատվիրատուն «</w:t>
      </w:r>
      <w:r w:rsidRPr="00C97D4F">
        <w:rPr>
          <w:rFonts w:ascii="GHEA Grapalat" w:hAnsi="GHEA Grapalat"/>
          <w:i w:val="0"/>
          <w:lang w:val="ru-RU"/>
        </w:rPr>
        <w:t>Քաջարանի</w:t>
      </w:r>
      <w:r w:rsidRPr="00C97D4F">
        <w:rPr>
          <w:rFonts w:ascii="GHEA Grapalat" w:hAnsi="GHEA Grapalat"/>
          <w:i w:val="0"/>
          <w:lang w:val="af-ZA"/>
        </w:rPr>
        <w:t xml:space="preserve"> </w:t>
      </w:r>
      <w:proofErr w:type="spellStart"/>
      <w:r w:rsidRPr="00C97D4F">
        <w:rPr>
          <w:rFonts w:ascii="GHEA Grapalat" w:hAnsi="GHEA Grapalat"/>
          <w:i w:val="0"/>
          <w:lang w:val="en-US"/>
        </w:rPr>
        <w:t>թիվ</w:t>
      </w:r>
      <w:proofErr w:type="spellEnd"/>
      <w:r w:rsidRPr="00C97D4F">
        <w:rPr>
          <w:rFonts w:ascii="GHEA Grapalat" w:hAnsi="GHEA Grapalat"/>
          <w:i w:val="0"/>
          <w:lang w:val="af-ZA"/>
        </w:rPr>
        <w:t xml:space="preserve"> 1 </w:t>
      </w:r>
      <w:proofErr w:type="spellStart"/>
      <w:r w:rsidRPr="00C97D4F">
        <w:rPr>
          <w:rFonts w:ascii="GHEA Grapalat" w:hAnsi="GHEA Grapalat"/>
          <w:i w:val="0"/>
          <w:lang w:val="en-US"/>
        </w:rPr>
        <w:t>մանկապարտեզ</w:t>
      </w:r>
      <w:proofErr w:type="spellEnd"/>
      <w:r w:rsidRPr="00C97D4F">
        <w:rPr>
          <w:rFonts w:ascii="GHEA Grapalat" w:hAnsi="GHEA Grapalat"/>
          <w:i w:val="0"/>
          <w:lang w:val="af-ZA"/>
        </w:rPr>
        <w:t xml:space="preserve">» ՀՈԱԿ-Ը, որը գտնվում է </w:t>
      </w:r>
      <w:r w:rsidRPr="00C97D4F">
        <w:rPr>
          <w:rFonts w:ascii="GHEA Grapalat" w:hAnsi="GHEA Grapalat"/>
          <w:i w:val="0"/>
          <w:lang w:val="en-US"/>
        </w:rPr>
        <w:t>ք</w:t>
      </w:r>
      <w:r w:rsidRPr="00C97D4F">
        <w:rPr>
          <w:rFonts w:ascii="GHEA Grapalat" w:hAnsi="GHEA Grapalat"/>
          <w:i w:val="0"/>
          <w:lang w:val="af-ZA"/>
        </w:rPr>
        <w:t>.</w:t>
      </w:r>
      <w:proofErr w:type="spellStart"/>
      <w:r w:rsidRPr="00C97D4F">
        <w:rPr>
          <w:rFonts w:ascii="GHEA Grapalat" w:hAnsi="GHEA Grapalat"/>
          <w:i w:val="0"/>
          <w:lang w:val="en-US"/>
        </w:rPr>
        <w:t>Քաջարան</w:t>
      </w:r>
      <w:proofErr w:type="spellEnd"/>
      <w:r w:rsidRPr="00C97D4F">
        <w:rPr>
          <w:rFonts w:ascii="GHEA Grapalat" w:hAnsi="GHEA Grapalat"/>
          <w:i w:val="0"/>
          <w:lang w:val="af-ZA"/>
        </w:rPr>
        <w:t xml:space="preserve">, </w:t>
      </w:r>
      <w:proofErr w:type="spellStart"/>
      <w:r w:rsidRPr="00C97D4F">
        <w:rPr>
          <w:rFonts w:ascii="GHEA Grapalat" w:hAnsi="GHEA Grapalat"/>
          <w:i w:val="0"/>
          <w:lang w:val="en-US"/>
        </w:rPr>
        <w:t>Աբովյան</w:t>
      </w:r>
      <w:proofErr w:type="spellEnd"/>
      <w:r w:rsidRPr="00C97D4F">
        <w:rPr>
          <w:rFonts w:ascii="GHEA Grapalat" w:hAnsi="GHEA Grapalat"/>
          <w:i w:val="0"/>
          <w:lang w:val="af-ZA"/>
        </w:rPr>
        <w:t xml:space="preserve">  8 հասցեում,հայտարարում է գնանշման հարցում, որն իրականացվում է մեկ փուլով:</w:t>
      </w:r>
    </w:p>
    <w:p w14:paraId="471A66E6" w14:textId="5F6090ED"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7B18B2">
        <w:rPr>
          <w:rFonts w:ascii="GHEA Grapalat" w:hAnsi="GHEA Grapalat"/>
          <w:i w:val="0"/>
          <w:lang w:val="af-ZA"/>
        </w:rPr>
        <w:t>սննդամթերքի</w:t>
      </w:r>
      <w:r w:rsidR="007B18B2" w:rsidRPr="00AE2768">
        <w:rPr>
          <w:rFonts w:ascii="GHEA Grapalat" w:hAnsi="GHEA Grapalat"/>
          <w:i w:val="0"/>
          <w:lang w:val="af-ZA"/>
        </w:rPr>
        <w:t xml:space="preserve">  մատակարարման պայմանագիր</w:t>
      </w:r>
      <w:r w:rsidR="00341A74" w:rsidRPr="00A71D81">
        <w:rPr>
          <w:rFonts w:ascii="GHEA Grapalat" w:hAnsi="GHEA Grapalat"/>
          <w:i w:val="0"/>
          <w:lang w:val="af-ZA"/>
        </w:rPr>
        <w:t xml:space="preserve"> (այսուհետ` </w:t>
      </w:r>
      <w:r w:rsidR="006265F4" w:rsidRPr="00A71D81">
        <w:rPr>
          <w:rFonts w:ascii="GHEA Grapalat" w:hAnsi="GHEA Grapalat"/>
          <w:i w:val="0"/>
          <w:lang w:val="af-ZA"/>
        </w:rPr>
        <w:t xml:space="preserve">պայմանագիր)։ </w:t>
      </w:r>
    </w:p>
    <w:p w14:paraId="6F23574A" w14:textId="516EFDC7" w:rsidR="00357D4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753AF24B" w14:textId="63D1080A" w:rsidR="00CE129B" w:rsidRPr="007034C7" w:rsidRDefault="00CE129B" w:rsidP="00CE129B">
      <w:pPr>
        <w:pStyle w:val="BodyTextIndent"/>
        <w:spacing w:line="240" w:lineRule="auto"/>
        <w:rPr>
          <w:rFonts w:ascii="GHEA Grapalat" w:hAnsi="GHEA Grapalat"/>
          <w:i w:val="0"/>
          <w:u w:val="single"/>
          <w:lang w:val="af-ZA"/>
        </w:rPr>
      </w:pPr>
      <w:r w:rsidRPr="00AE2768">
        <w:rPr>
          <w:rFonts w:ascii="GHEA Grapalat" w:hAnsi="GHEA Grapalat"/>
          <w:i w:val="0"/>
          <w:lang w:val="af-ZA"/>
        </w:rPr>
        <w:t>Սույն ընթացակարգին մասնակցության հայտերն անհրաժեշտ է ներկայացնել</w:t>
      </w:r>
      <w:r w:rsidRPr="00AE2768">
        <w:rPr>
          <w:rFonts w:ascii="GHEA Grapalat" w:hAnsi="GHEA Grapalat"/>
          <w:i w:val="0"/>
          <w:lang w:val="af-ZA" w:eastAsia="ru-RU"/>
        </w:rPr>
        <w:t xml:space="preserve">    </w:t>
      </w:r>
      <w:r w:rsidRPr="00C97D4F">
        <w:rPr>
          <w:rFonts w:ascii="GHEA Grapalat" w:hAnsi="GHEA Grapalat"/>
          <w:i w:val="0"/>
          <w:lang w:val="af-ZA" w:eastAsia="ru-RU"/>
        </w:rPr>
        <w:t>ք.</w:t>
      </w:r>
      <w:r>
        <w:rPr>
          <w:rFonts w:ascii="GHEA Grapalat" w:hAnsi="GHEA Grapalat"/>
          <w:i w:val="0"/>
          <w:lang w:val="af-ZA" w:eastAsia="ru-RU"/>
        </w:rPr>
        <w:t xml:space="preserve"> </w:t>
      </w:r>
      <w:r w:rsidRPr="00C97D4F">
        <w:rPr>
          <w:rFonts w:ascii="GHEA Grapalat" w:hAnsi="GHEA Grapalat"/>
          <w:i w:val="0"/>
          <w:lang w:val="af-ZA" w:eastAsia="ru-RU"/>
        </w:rPr>
        <w:t>Քաջարան, Լեռնագործների 4,</w:t>
      </w:r>
      <w:r>
        <w:rPr>
          <w:rFonts w:ascii="GHEA Grapalat" w:hAnsi="GHEA Grapalat"/>
          <w:i w:val="0"/>
          <w:lang w:val="af-ZA" w:eastAsia="ru-RU"/>
        </w:rPr>
        <w:t xml:space="preserve"> </w:t>
      </w:r>
      <w:r w:rsidRPr="00C97D4F">
        <w:rPr>
          <w:rFonts w:ascii="GHEA Grapalat" w:hAnsi="GHEA Grapalat"/>
          <w:i w:val="0"/>
          <w:lang w:val="af-ZA" w:eastAsia="ru-RU"/>
        </w:rPr>
        <w:t xml:space="preserve">Քաջարանի համայնքապետարանի վարչական շենք, 110 սենյակ </w:t>
      </w:r>
      <w:r w:rsidRPr="00C97D4F">
        <w:rPr>
          <w:rFonts w:ascii="GHEA Grapalat" w:hAnsi="GHEA Grapalat"/>
          <w:i w:val="0"/>
          <w:lang w:val="af-ZA"/>
        </w:rPr>
        <w:t>հասցեով</w:t>
      </w:r>
      <w:r w:rsidRPr="00AE2768">
        <w:rPr>
          <w:rFonts w:ascii="GHEA Grapalat" w:hAnsi="GHEA Grapalat"/>
          <w:i w:val="0"/>
          <w:lang w:val="af-ZA"/>
        </w:rPr>
        <w:t>, փաստաթղթային ձևով</w:t>
      </w:r>
      <w:r w:rsidRPr="00AE2768">
        <w:rPr>
          <w:rFonts w:ascii="GHEA Grapalat" w:hAnsi="GHEA Grapalat"/>
          <w:i w:val="0"/>
          <w:lang w:val="af-ZA" w:eastAsia="ru-RU"/>
        </w:rPr>
        <w:t xml:space="preserve"> </w:t>
      </w:r>
      <w:r w:rsidRPr="00AE2768">
        <w:rPr>
          <w:rFonts w:ascii="GHEA Grapalat" w:hAnsi="GHEA Grapalat"/>
          <w:i w:val="0"/>
          <w:lang w:val="af-ZA"/>
        </w:rPr>
        <w:t xml:space="preserve">մինչև սույն հայտարարության հրապարակման օրվանից հաշված </w:t>
      </w:r>
      <w:r w:rsidRPr="007034C7">
        <w:rPr>
          <w:rFonts w:ascii="GHEA Grapalat" w:hAnsi="GHEA Grapalat"/>
          <w:i w:val="0"/>
          <w:u w:val="single"/>
          <w:lang w:val="hy-AM"/>
        </w:rPr>
        <w:t>7</w:t>
      </w:r>
      <w:r w:rsidRPr="007034C7">
        <w:rPr>
          <w:rFonts w:ascii="GHEA Grapalat" w:hAnsi="GHEA Grapalat"/>
          <w:i w:val="0"/>
          <w:u w:val="single"/>
          <w:lang w:val="af-ZA"/>
        </w:rPr>
        <w:t>-րդ օրվա</w:t>
      </w:r>
      <w:r w:rsidRPr="007034C7">
        <w:rPr>
          <w:rFonts w:ascii="GHEA Grapalat" w:hAnsi="GHEA Grapalat"/>
          <w:i w:val="0"/>
          <w:u w:val="single"/>
          <w:lang w:val="hy-AM"/>
        </w:rPr>
        <w:t xml:space="preserve"> (2023թ. փետրվարի 02)</w:t>
      </w:r>
      <w:r w:rsidRPr="007034C7">
        <w:rPr>
          <w:rFonts w:ascii="GHEA Grapalat" w:hAnsi="GHEA Grapalat"/>
          <w:i w:val="0"/>
          <w:u w:val="single"/>
          <w:lang w:val="af-ZA"/>
        </w:rPr>
        <w:t xml:space="preserve"> ժամը 1</w:t>
      </w:r>
      <w:r w:rsidRPr="007034C7">
        <w:rPr>
          <w:rFonts w:ascii="GHEA Grapalat" w:hAnsi="GHEA Grapalat"/>
          <w:i w:val="0"/>
          <w:u w:val="single"/>
          <w:lang w:val="hy-AM"/>
        </w:rPr>
        <w:t>6</w:t>
      </w:r>
      <w:r w:rsidRPr="007034C7">
        <w:rPr>
          <w:rFonts w:ascii="GHEA Grapalat" w:hAnsi="GHEA Grapalat"/>
          <w:i w:val="0"/>
          <w:u w:val="single"/>
          <w:lang w:val="af-ZA"/>
        </w:rPr>
        <w:t xml:space="preserve">:00-ն: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7D48F866" w14:textId="05FCF4CD" w:rsidR="007034C7" w:rsidRPr="00930C36" w:rsidRDefault="007034C7" w:rsidP="007034C7">
      <w:pPr>
        <w:pStyle w:val="BodyTextIndent"/>
        <w:spacing w:line="240" w:lineRule="auto"/>
        <w:rPr>
          <w:rFonts w:ascii="GHEA Grapalat" w:hAnsi="GHEA Grapalat"/>
          <w:i w:val="0"/>
          <w:lang w:val="af-ZA"/>
        </w:rPr>
      </w:pPr>
      <w:r w:rsidRPr="00930C36">
        <w:rPr>
          <w:rFonts w:ascii="GHEA Grapalat" w:hAnsi="GHEA Grapalat"/>
          <w:i w:val="0"/>
          <w:lang w:val="af-ZA"/>
        </w:rPr>
        <w:t xml:space="preserve">Հայտերի բացումը տեղի կունենա </w:t>
      </w:r>
      <w:r w:rsidRPr="00930C36">
        <w:rPr>
          <w:rFonts w:ascii="GHEA Grapalat" w:hAnsi="GHEA Grapalat"/>
          <w:i w:val="0"/>
          <w:lang w:val="af-ZA" w:eastAsia="ru-RU"/>
        </w:rPr>
        <w:t>ք.Քաջարան, Լեռնագործների 4,</w:t>
      </w:r>
      <w:r>
        <w:rPr>
          <w:rFonts w:ascii="GHEA Grapalat" w:hAnsi="GHEA Grapalat"/>
          <w:i w:val="0"/>
          <w:lang w:val="af-ZA" w:eastAsia="ru-RU"/>
        </w:rPr>
        <w:t xml:space="preserve"> </w:t>
      </w:r>
      <w:r w:rsidRPr="00930C36">
        <w:rPr>
          <w:rFonts w:ascii="GHEA Grapalat" w:hAnsi="GHEA Grapalat"/>
          <w:i w:val="0"/>
          <w:lang w:val="af-ZA" w:eastAsia="ru-RU"/>
        </w:rPr>
        <w:t>Քաջարանի համայնքապետարանի վարչական շենք,</w:t>
      </w:r>
      <w:r>
        <w:rPr>
          <w:rFonts w:ascii="GHEA Grapalat" w:hAnsi="GHEA Grapalat"/>
          <w:i w:val="0"/>
          <w:lang w:val="hy-AM" w:eastAsia="ru-RU"/>
        </w:rPr>
        <w:t xml:space="preserve"> </w:t>
      </w:r>
      <w:r w:rsidRPr="00930C36">
        <w:rPr>
          <w:rFonts w:ascii="GHEA Grapalat" w:hAnsi="GHEA Grapalat"/>
          <w:i w:val="0"/>
          <w:lang w:val="af-ZA" w:eastAsia="ru-RU"/>
        </w:rPr>
        <w:t>110 սենյակ</w:t>
      </w:r>
      <w:r w:rsidRPr="00930C36">
        <w:rPr>
          <w:rFonts w:ascii="GHEA Grapalat" w:hAnsi="GHEA Grapalat"/>
          <w:i w:val="0"/>
          <w:lang w:val="af-ZA"/>
        </w:rPr>
        <w:t xml:space="preserve"> հասցեում,  202</w:t>
      </w:r>
      <w:r>
        <w:rPr>
          <w:rFonts w:ascii="GHEA Grapalat" w:hAnsi="GHEA Grapalat"/>
          <w:i w:val="0"/>
          <w:lang w:val="hy-AM"/>
        </w:rPr>
        <w:t>3</w:t>
      </w:r>
      <w:r w:rsidRPr="00930C36">
        <w:rPr>
          <w:rFonts w:ascii="GHEA Grapalat" w:hAnsi="GHEA Grapalat"/>
          <w:i w:val="0"/>
          <w:lang w:val="af-ZA"/>
        </w:rPr>
        <w:t xml:space="preserve">թ-ի  </w:t>
      </w:r>
      <w:r>
        <w:rPr>
          <w:rFonts w:ascii="GHEA Grapalat" w:hAnsi="GHEA Grapalat"/>
          <w:i w:val="0"/>
          <w:lang w:val="hy-AM"/>
        </w:rPr>
        <w:t>փետրվարի</w:t>
      </w:r>
      <w:r>
        <w:rPr>
          <w:rFonts w:ascii="GHEA Grapalat" w:hAnsi="GHEA Grapalat"/>
          <w:i w:val="0"/>
          <w:lang w:val="af-ZA"/>
        </w:rPr>
        <w:t xml:space="preserve"> </w:t>
      </w:r>
      <w:r>
        <w:rPr>
          <w:rFonts w:ascii="GHEA Grapalat" w:hAnsi="GHEA Grapalat"/>
          <w:i w:val="0"/>
          <w:lang w:val="hy-AM"/>
        </w:rPr>
        <w:t>02</w:t>
      </w:r>
      <w:r w:rsidRPr="00930C36">
        <w:rPr>
          <w:rFonts w:ascii="GHEA Grapalat" w:hAnsi="GHEA Grapalat"/>
          <w:i w:val="0"/>
          <w:lang w:val="af-ZA"/>
        </w:rPr>
        <w:t>-ին ժամը  1</w:t>
      </w:r>
      <w:r>
        <w:rPr>
          <w:rFonts w:ascii="GHEA Grapalat" w:hAnsi="GHEA Grapalat"/>
          <w:i w:val="0"/>
          <w:lang w:val="hy-AM"/>
        </w:rPr>
        <w:t>6</w:t>
      </w:r>
      <w:r w:rsidRPr="00930C36">
        <w:rPr>
          <w:rFonts w:ascii="GHEA Grapalat" w:hAnsi="GHEA Grapalat"/>
          <w:i w:val="0"/>
          <w:lang w:val="af-ZA"/>
        </w:rPr>
        <w:t xml:space="preserve">:00-ին։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612EAC09" w14:textId="77777777" w:rsidR="00924AE6" w:rsidRPr="00C97D4F" w:rsidRDefault="00924AE6" w:rsidP="00924AE6">
      <w:pPr>
        <w:pStyle w:val="BodyTextIndent"/>
        <w:spacing w:line="240" w:lineRule="auto"/>
        <w:rPr>
          <w:rFonts w:ascii="GHEA Grapalat" w:hAnsi="GHEA Grapalat"/>
          <w:i w:val="0"/>
          <w:lang w:val="af-ZA"/>
        </w:rPr>
      </w:pPr>
      <w:r w:rsidRPr="00AE2768">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930C36">
        <w:rPr>
          <w:rFonts w:ascii="GHEA Grapalat" w:hAnsi="GHEA Grapalat"/>
          <w:i w:val="0"/>
          <w:lang w:val="af-ZA"/>
        </w:rPr>
        <w:t xml:space="preserve"> </w:t>
      </w:r>
      <w:r>
        <w:rPr>
          <w:rFonts w:ascii="GHEA Grapalat" w:hAnsi="GHEA Grapalat"/>
          <w:i w:val="0"/>
          <w:lang w:val="hy-AM"/>
        </w:rPr>
        <w:t>Լիա Աբելյան</w:t>
      </w:r>
      <w:r w:rsidRPr="00C97D4F">
        <w:rPr>
          <w:rFonts w:ascii="GHEA Grapalat" w:hAnsi="GHEA Grapalat"/>
          <w:i w:val="0"/>
          <w:lang w:val="af-ZA"/>
        </w:rPr>
        <w:t>ին:</w:t>
      </w:r>
    </w:p>
    <w:p w14:paraId="568AD279" w14:textId="77777777" w:rsidR="00924AE6" w:rsidRPr="00AA0F08" w:rsidRDefault="00924AE6" w:rsidP="00924AE6">
      <w:pPr>
        <w:pStyle w:val="BodyTextIndent"/>
        <w:spacing w:line="240" w:lineRule="auto"/>
        <w:ind w:firstLine="0"/>
        <w:rPr>
          <w:rFonts w:ascii="GHEA Grapalat" w:hAnsi="GHEA Grapalat"/>
          <w:i w:val="0"/>
          <w:u w:val="single"/>
          <w:lang w:val="hy-AM"/>
        </w:rPr>
      </w:pPr>
      <w:r w:rsidRPr="00C97D4F">
        <w:rPr>
          <w:rFonts w:ascii="GHEA Grapalat" w:hAnsi="GHEA Grapalat"/>
          <w:i w:val="0"/>
          <w:lang w:val="af-ZA"/>
        </w:rPr>
        <w:tab/>
      </w:r>
      <w:r w:rsidRPr="00C97D4F">
        <w:rPr>
          <w:rFonts w:ascii="GHEA Grapalat" w:hAnsi="GHEA Grapalat"/>
          <w:i w:val="0"/>
          <w:lang w:val="af-ZA"/>
        </w:rPr>
        <w:tab/>
      </w:r>
      <w:r w:rsidRPr="00C97D4F">
        <w:rPr>
          <w:rFonts w:ascii="GHEA Grapalat" w:hAnsi="GHEA Grapalat"/>
          <w:i w:val="0"/>
          <w:lang w:val="af-ZA"/>
        </w:rPr>
        <w:tab/>
      </w:r>
      <w:r w:rsidRPr="00C97D4F">
        <w:rPr>
          <w:rFonts w:ascii="GHEA Grapalat" w:hAnsi="GHEA Grapalat"/>
          <w:i w:val="0"/>
          <w:lang w:val="af-ZA"/>
        </w:rPr>
        <w:tab/>
      </w:r>
      <w:r w:rsidRPr="00C97D4F">
        <w:rPr>
          <w:rFonts w:ascii="GHEA Grapalat" w:hAnsi="GHEA Grapalat"/>
          <w:i w:val="0"/>
          <w:lang w:val="af-ZA"/>
        </w:rPr>
        <w:tab/>
      </w:r>
      <w:r>
        <w:rPr>
          <w:rFonts w:ascii="GHEA Grapalat" w:hAnsi="GHEA Grapalat"/>
          <w:i w:val="0"/>
          <w:lang w:val="af-ZA"/>
        </w:rPr>
        <w:t xml:space="preserve">  </w:t>
      </w:r>
      <w:r w:rsidRPr="00C97D4F">
        <w:rPr>
          <w:rFonts w:ascii="GHEA Grapalat" w:hAnsi="GHEA Grapalat"/>
          <w:i w:val="0"/>
          <w:lang w:val="af-ZA"/>
        </w:rPr>
        <w:t xml:space="preserve">    Հեռախոս </w:t>
      </w:r>
      <w:r>
        <w:rPr>
          <w:rFonts w:ascii="GHEA Grapalat" w:hAnsi="GHEA Grapalat"/>
          <w:i w:val="0"/>
          <w:u w:val="single"/>
          <w:lang w:val="af-ZA"/>
        </w:rPr>
        <w:t>093</w:t>
      </w:r>
      <w:r>
        <w:rPr>
          <w:rFonts w:ascii="GHEA Grapalat" w:hAnsi="GHEA Grapalat"/>
          <w:i w:val="0"/>
          <w:u w:val="single"/>
          <w:lang w:val="hy-AM"/>
        </w:rPr>
        <w:t>789769</w:t>
      </w:r>
    </w:p>
    <w:p w14:paraId="26B959CE" w14:textId="77777777" w:rsidR="00924AE6" w:rsidRPr="00C97D4F" w:rsidRDefault="00924AE6" w:rsidP="00924AE6">
      <w:pPr>
        <w:pStyle w:val="BodyTextIndent"/>
        <w:spacing w:line="240" w:lineRule="auto"/>
        <w:rPr>
          <w:rFonts w:ascii="GHEA Grapalat" w:hAnsi="GHEA Grapalat"/>
          <w:i w:val="0"/>
          <w:u w:val="single"/>
          <w:lang w:val="af-ZA"/>
        </w:rPr>
      </w:pPr>
      <w:r w:rsidRPr="00C97D4F">
        <w:rPr>
          <w:rFonts w:ascii="GHEA Grapalat" w:hAnsi="GHEA Grapalat"/>
          <w:i w:val="0"/>
          <w:lang w:val="af-ZA"/>
        </w:rPr>
        <w:t xml:space="preserve">                                      </w:t>
      </w:r>
      <w:r>
        <w:rPr>
          <w:rFonts w:ascii="GHEA Grapalat" w:hAnsi="GHEA Grapalat"/>
          <w:i w:val="0"/>
          <w:lang w:val="af-ZA"/>
        </w:rPr>
        <w:t xml:space="preserve">             </w:t>
      </w:r>
      <w:r w:rsidRPr="00C97D4F">
        <w:rPr>
          <w:rFonts w:ascii="GHEA Grapalat" w:hAnsi="GHEA Grapalat"/>
          <w:i w:val="0"/>
          <w:lang w:val="af-ZA"/>
        </w:rPr>
        <w:t xml:space="preserve">  Էլ. փոստ </w:t>
      </w:r>
      <w:r>
        <w:rPr>
          <w:rFonts w:ascii="GHEA Grapalat" w:hAnsi="GHEA Grapalat"/>
          <w:i w:val="0"/>
          <w:lang w:val="af-ZA"/>
        </w:rPr>
        <w:fldChar w:fldCharType="begin"/>
      </w:r>
      <w:r>
        <w:rPr>
          <w:rFonts w:ascii="GHEA Grapalat" w:hAnsi="GHEA Grapalat"/>
          <w:i w:val="0"/>
          <w:lang w:val="af-ZA"/>
        </w:rPr>
        <w:instrText xml:space="preserve"> HYPERLINK "mailto:</w:instrText>
      </w:r>
      <w:r w:rsidRPr="00AA0F08">
        <w:rPr>
          <w:rFonts w:ascii="GHEA Grapalat" w:hAnsi="GHEA Grapalat"/>
          <w:i w:val="0"/>
          <w:lang w:val="af-ZA"/>
        </w:rPr>
        <w:instrText>abelyan2000</w:instrText>
      </w:r>
      <w:r w:rsidRPr="00C97D4F">
        <w:rPr>
          <w:rFonts w:ascii="GHEA Grapalat" w:hAnsi="GHEA Grapalat"/>
          <w:i w:val="0"/>
          <w:lang w:val="af-ZA"/>
        </w:rPr>
        <w:instrText>@mail.ru</w:instrText>
      </w:r>
      <w:r>
        <w:rPr>
          <w:rFonts w:ascii="GHEA Grapalat" w:hAnsi="GHEA Grapalat"/>
          <w:i w:val="0"/>
          <w:lang w:val="af-ZA"/>
        </w:rPr>
        <w:instrText xml:space="preserve">" </w:instrText>
      </w:r>
      <w:r>
        <w:rPr>
          <w:rFonts w:ascii="GHEA Grapalat" w:hAnsi="GHEA Grapalat"/>
          <w:i w:val="0"/>
          <w:lang w:val="af-ZA"/>
        </w:rPr>
        <w:fldChar w:fldCharType="separate"/>
      </w:r>
      <w:r w:rsidRPr="0038621E">
        <w:rPr>
          <w:rStyle w:val="Hyperlink"/>
          <w:rFonts w:ascii="GHEA Grapalat" w:hAnsi="GHEA Grapalat"/>
          <w:i w:val="0"/>
          <w:lang w:val="af-ZA"/>
        </w:rPr>
        <w:t>abelyan2000@mail.ru</w:t>
      </w:r>
      <w:r>
        <w:rPr>
          <w:rFonts w:ascii="GHEA Grapalat" w:hAnsi="GHEA Grapalat"/>
          <w:i w:val="0"/>
          <w:lang w:val="af-ZA"/>
        </w:rPr>
        <w:fldChar w:fldCharType="end"/>
      </w:r>
    </w:p>
    <w:p w14:paraId="2FB6F241" w14:textId="77777777" w:rsidR="00924AE6" w:rsidRPr="00C97D4F" w:rsidRDefault="00924AE6" w:rsidP="00924AE6">
      <w:pPr>
        <w:pStyle w:val="BodyTextIndent"/>
        <w:spacing w:line="240" w:lineRule="auto"/>
        <w:rPr>
          <w:rFonts w:ascii="GHEA Grapalat" w:hAnsi="GHEA Grapalat"/>
          <w:i w:val="0"/>
          <w:lang w:val="af-ZA"/>
        </w:rPr>
      </w:pPr>
    </w:p>
    <w:p w14:paraId="187866DB" w14:textId="77777777" w:rsidR="00924AE6" w:rsidRPr="00C97D4F" w:rsidRDefault="00924AE6" w:rsidP="00924AE6">
      <w:pPr>
        <w:pStyle w:val="BodyTextIndent"/>
        <w:spacing w:line="240" w:lineRule="auto"/>
        <w:ind w:firstLine="0"/>
        <w:jc w:val="left"/>
        <w:rPr>
          <w:rFonts w:ascii="GHEA Grapalat" w:hAnsi="GHEA Grapalat" w:cs="Sylfaen"/>
          <w:b/>
          <w:lang w:val="es-ES"/>
        </w:rPr>
      </w:pPr>
      <w:r w:rsidRPr="00C97D4F">
        <w:rPr>
          <w:rFonts w:ascii="GHEA Grapalat" w:hAnsi="GHEA Grapalat"/>
          <w:i w:val="0"/>
          <w:lang w:val="af-ZA"/>
        </w:rPr>
        <w:t xml:space="preserve">Պատվիրատու </w:t>
      </w:r>
      <w:r w:rsidRPr="00C97D4F">
        <w:rPr>
          <w:rFonts w:ascii="GHEA Grapalat" w:hAnsi="GHEA Grapalat"/>
          <w:i w:val="0"/>
          <w:u w:val="single"/>
          <w:lang w:val="af-ZA"/>
        </w:rPr>
        <w:tab/>
      </w:r>
      <w:r w:rsidRPr="00C97D4F">
        <w:rPr>
          <w:rFonts w:ascii="GHEA Grapalat" w:hAnsi="GHEA Grapalat"/>
          <w:i w:val="0"/>
          <w:lang w:val="af-ZA"/>
        </w:rPr>
        <w:t>«</w:t>
      </w:r>
      <w:r w:rsidRPr="00C97D4F">
        <w:rPr>
          <w:rFonts w:ascii="GHEA Grapalat" w:hAnsi="GHEA Grapalat"/>
          <w:i w:val="0"/>
          <w:lang w:val="ru-RU"/>
        </w:rPr>
        <w:t>Քաջարանի</w:t>
      </w:r>
      <w:r w:rsidRPr="00C97D4F">
        <w:rPr>
          <w:rFonts w:ascii="GHEA Grapalat" w:hAnsi="GHEA Grapalat"/>
          <w:i w:val="0"/>
          <w:lang w:val="af-ZA"/>
        </w:rPr>
        <w:t xml:space="preserve"> </w:t>
      </w:r>
      <w:proofErr w:type="spellStart"/>
      <w:r w:rsidRPr="00C97D4F">
        <w:rPr>
          <w:rFonts w:ascii="GHEA Grapalat" w:hAnsi="GHEA Grapalat"/>
          <w:i w:val="0"/>
          <w:lang w:val="en-US"/>
        </w:rPr>
        <w:t>թիվ</w:t>
      </w:r>
      <w:proofErr w:type="spellEnd"/>
      <w:r w:rsidRPr="00C97D4F">
        <w:rPr>
          <w:rFonts w:ascii="GHEA Grapalat" w:hAnsi="GHEA Grapalat"/>
          <w:i w:val="0"/>
          <w:lang w:val="af-ZA"/>
        </w:rPr>
        <w:t xml:space="preserve"> 1 </w:t>
      </w:r>
      <w:proofErr w:type="spellStart"/>
      <w:r w:rsidRPr="00C97D4F">
        <w:rPr>
          <w:rFonts w:ascii="GHEA Grapalat" w:hAnsi="GHEA Grapalat"/>
          <w:i w:val="0"/>
          <w:lang w:val="en-US"/>
        </w:rPr>
        <w:t>մանկապարտեզ</w:t>
      </w:r>
      <w:proofErr w:type="spellEnd"/>
      <w:r w:rsidRPr="00C97D4F">
        <w:rPr>
          <w:rFonts w:ascii="GHEA Grapalat" w:hAnsi="GHEA Grapalat"/>
          <w:i w:val="0"/>
          <w:lang w:val="af-ZA"/>
        </w:rPr>
        <w:t>» ՀՈԱԿ</w:t>
      </w: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77777777" w:rsidR="00055CC2" w:rsidRPr="00A71D81" w:rsidRDefault="00055CC2" w:rsidP="00EF3662">
      <w:pPr>
        <w:pStyle w:val="BodyText"/>
        <w:ind w:right="-7" w:firstLine="567"/>
        <w:jc w:val="right"/>
        <w:rPr>
          <w:rFonts w:ascii="GHEA Grapalat" w:hAnsi="GHEA Grapalat" w:cs="Sylfaen"/>
          <w:i/>
          <w:sz w:val="22"/>
          <w:lang w:val="af-ZA"/>
        </w:rPr>
      </w:pPr>
    </w:p>
    <w:p w14:paraId="37CF1702" w14:textId="77777777" w:rsidR="00055CC2" w:rsidRPr="00A71D81" w:rsidRDefault="00055CC2" w:rsidP="00EF3662">
      <w:pPr>
        <w:pStyle w:val="BodyText"/>
        <w:ind w:right="-7" w:firstLine="567"/>
        <w:jc w:val="right"/>
        <w:rPr>
          <w:rFonts w:ascii="GHEA Grapalat" w:hAnsi="GHEA Grapalat" w:cs="Sylfaen"/>
          <w:i/>
          <w:sz w:val="22"/>
          <w:lang w:val="af-ZA"/>
        </w:rPr>
      </w:pPr>
    </w:p>
    <w:p w14:paraId="1EB26CBD" w14:textId="77777777" w:rsidR="00037DDE" w:rsidRPr="00A71D81" w:rsidRDefault="00037DDE" w:rsidP="00EF3662">
      <w:pPr>
        <w:pStyle w:val="BodyText"/>
        <w:ind w:right="-7" w:firstLine="567"/>
        <w:jc w:val="right"/>
        <w:rPr>
          <w:rFonts w:ascii="GHEA Grapalat" w:hAnsi="GHEA Grapalat" w:cs="Sylfaen"/>
          <w:i/>
          <w:sz w:val="22"/>
          <w:lang w:val="af-ZA"/>
        </w:rPr>
      </w:pPr>
    </w:p>
    <w:p w14:paraId="3E024D4D" w14:textId="77777777" w:rsidR="00037DDE" w:rsidRPr="00A71D81" w:rsidRDefault="00037DDE" w:rsidP="00EF3662">
      <w:pPr>
        <w:pStyle w:val="BodyText"/>
        <w:ind w:right="-7" w:firstLine="567"/>
        <w:jc w:val="right"/>
        <w:rPr>
          <w:rFonts w:ascii="GHEA Grapalat" w:hAnsi="GHEA Grapalat" w:cs="Sylfaen"/>
          <w:i/>
          <w:sz w:val="22"/>
          <w:lang w:val="af-ZA"/>
        </w:rPr>
      </w:pPr>
    </w:p>
    <w:p w14:paraId="795C571D" w14:textId="77777777" w:rsidR="00037DDE" w:rsidRPr="00A71D81" w:rsidRDefault="00037DDE" w:rsidP="00EF3662">
      <w:pPr>
        <w:pStyle w:val="BodyText"/>
        <w:ind w:right="-7" w:firstLine="567"/>
        <w:jc w:val="right"/>
        <w:rPr>
          <w:rFonts w:ascii="GHEA Grapalat" w:hAnsi="GHEA Grapalat" w:cs="Sylfaen"/>
          <w:i/>
          <w:sz w:val="22"/>
          <w:lang w:val="af-ZA"/>
        </w:rPr>
      </w:pPr>
    </w:p>
    <w:p w14:paraId="6686F310" w14:textId="77777777" w:rsidR="00037DDE" w:rsidRPr="00A71D81" w:rsidRDefault="00037DDE" w:rsidP="00EF3662">
      <w:pPr>
        <w:pStyle w:val="BodyText"/>
        <w:ind w:right="-7" w:firstLine="567"/>
        <w:jc w:val="right"/>
        <w:rPr>
          <w:rFonts w:ascii="GHEA Grapalat" w:hAnsi="GHEA Grapalat" w:cs="Sylfaen"/>
          <w:i/>
          <w:sz w:val="22"/>
          <w:lang w:val="af-ZA"/>
        </w:rPr>
      </w:pPr>
    </w:p>
    <w:p w14:paraId="62278CA5" w14:textId="77777777" w:rsidR="00037DDE" w:rsidRPr="00A71D81" w:rsidRDefault="00037DDE" w:rsidP="00EF3662">
      <w:pPr>
        <w:pStyle w:val="BodyText"/>
        <w:ind w:right="-7" w:firstLine="567"/>
        <w:jc w:val="right"/>
        <w:rPr>
          <w:rFonts w:ascii="GHEA Grapalat" w:hAnsi="GHEA Grapalat" w:cs="Sylfaen"/>
          <w:i/>
          <w:sz w:val="22"/>
          <w:lang w:val="af-ZA"/>
        </w:rPr>
      </w:pPr>
    </w:p>
    <w:p w14:paraId="224B7BFF" w14:textId="77777777" w:rsidR="00037DDE" w:rsidRPr="00A71D81" w:rsidRDefault="00037DDE" w:rsidP="00EF3662">
      <w:pPr>
        <w:pStyle w:val="BodyText"/>
        <w:ind w:right="-7" w:firstLine="567"/>
        <w:jc w:val="right"/>
        <w:rPr>
          <w:rFonts w:ascii="GHEA Grapalat" w:hAnsi="GHEA Grapalat" w:cs="Sylfaen"/>
          <w:i/>
          <w:sz w:val="22"/>
          <w:lang w:val="af-ZA"/>
        </w:rPr>
      </w:pPr>
    </w:p>
    <w:p w14:paraId="44E0A83F" w14:textId="77777777" w:rsidR="00341A74" w:rsidRPr="00A71D81" w:rsidRDefault="00341A74" w:rsidP="00EF3662">
      <w:pPr>
        <w:pStyle w:val="BodyText"/>
        <w:ind w:right="-7" w:firstLine="567"/>
        <w:jc w:val="right"/>
        <w:rPr>
          <w:rFonts w:ascii="GHEA Grapalat" w:hAnsi="GHEA Grapalat" w:cs="Sylfaen"/>
          <w:i/>
          <w:sz w:val="22"/>
          <w:lang w:val="af-ZA"/>
        </w:rPr>
      </w:pPr>
    </w:p>
    <w:p w14:paraId="7917E9D0" w14:textId="4F2EE77B" w:rsidR="00096865" w:rsidRPr="00A71D81" w:rsidRDefault="00096865" w:rsidP="00EF3662">
      <w:pPr>
        <w:pStyle w:val="BodyText"/>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lastRenderedPageBreak/>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4AA0F45F" w:rsidR="00096865" w:rsidRPr="00A71D81" w:rsidRDefault="007B18B2"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ՔԹ1Մ-ՀՈԱԿ-ԳՀԱՊՁԲ-23/01</w:t>
      </w:r>
      <w:r w:rsidR="009F18D0" w:rsidRPr="00A71D81">
        <w:rPr>
          <w:rFonts w:ascii="GHEA Grapalat" w:hAnsi="GHEA Grapalat" w:cs="Sylfaen"/>
          <w:i/>
          <w:sz w:val="20"/>
          <w:szCs w:val="20"/>
          <w:lang w:val="af-ZA"/>
        </w:rPr>
        <w:t xml:space="preserve"> </w:t>
      </w:r>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r w:rsidR="00096865" w:rsidRPr="00A71D81">
        <w:rPr>
          <w:rFonts w:ascii="GHEA Grapalat" w:hAnsi="GHEA Grapalat" w:cs="Times Armenian"/>
          <w:i/>
          <w:sz w:val="20"/>
          <w:szCs w:val="20"/>
          <w:lang w:val="af-ZA"/>
        </w:rPr>
        <w:t xml:space="preserve"> </w:t>
      </w:r>
    </w:p>
    <w:p w14:paraId="175D83D1" w14:textId="36ACE901" w:rsidR="00096865" w:rsidRPr="00A71D81" w:rsidRDefault="007B18B2"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A603DD">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0526A1D3"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A603DD">
        <w:rPr>
          <w:rFonts w:ascii="GHEA Grapalat" w:hAnsi="GHEA Grapalat" w:cs="Sylfaen"/>
          <w:i/>
          <w:sz w:val="20"/>
          <w:szCs w:val="20"/>
          <w:lang w:val="hy-AM"/>
        </w:rPr>
        <w:t>23</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A603DD">
        <w:rPr>
          <w:rFonts w:ascii="GHEA Grapalat" w:hAnsi="GHEA Grapalat" w:cs="Times Armenian"/>
          <w:i/>
          <w:sz w:val="20"/>
          <w:szCs w:val="20"/>
          <w:lang w:val="hy-AM"/>
        </w:rPr>
        <w:t>Հունվարի 26</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A603DD">
        <w:rPr>
          <w:rFonts w:ascii="GHEA Grapalat" w:hAnsi="GHEA Grapalat" w:cs="Times Armenian"/>
          <w:i/>
          <w:sz w:val="20"/>
          <w:szCs w:val="20"/>
          <w:lang w:val="hy-AM"/>
        </w:rPr>
        <w:t xml:space="preserve">02 </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03182EBF" w14:textId="77777777" w:rsidR="00174AEF" w:rsidRPr="00C97D4F" w:rsidRDefault="00174AEF" w:rsidP="00174AEF">
      <w:pPr>
        <w:pStyle w:val="BodyText"/>
        <w:tabs>
          <w:tab w:val="left" w:pos="5968"/>
        </w:tabs>
        <w:ind w:right="-7" w:firstLine="567"/>
        <w:jc w:val="center"/>
        <w:rPr>
          <w:rFonts w:ascii="GHEA Grapalat" w:hAnsi="GHEA Grapalat"/>
          <w:sz w:val="20"/>
          <w:lang w:val="af-ZA"/>
        </w:rPr>
      </w:pPr>
      <w:r w:rsidRPr="00C97D4F">
        <w:rPr>
          <w:rFonts w:ascii="GHEA Grapalat" w:hAnsi="GHEA Grapalat"/>
          <w:i/>
          <w:sz w:val="20"/>
          <w:lang w:val="af-ZA"/>
        </w:rPr>
        <w:t>«</w:t>
      </w:r>
      <w:r w:rsidRPr="00C97D4F">
        <w:rPr>
          <w:rFonts w:ascii="GHEA Grapalat" w:hAnsi="GHEA Grapalat"/>
          <w:i/>
          <w:sz w:val="20"/>
          <w:lang w:val="ru-RU"/>
        </w:rPr>
        <w:t>Քաջարանի</w:t>
      </w:r>
      <w:r w:rsidRPr="00C97D4F">
        <w:rPr>
          <w:rFonts w:ascii="GHEA Grapalat" w:hAnsi="GHEA Grapalat"/>
          <w:i/>
          <w:sz w:val="20"/>
          <w:lang w:val="af-ZA"/>
        </w:rPr>
        <w:t xml:space="preserve"> </w:t>
      </w:r>
      <w:proofErr w:type="spellStart"/>
      <w:r w:rsidRPr="00C97D4F">
        <w:rPr>
          <w:rFonts w:ascii="GHEA Grapalat" w:hAnsi="GHEA Grapalat"/>
          <w:i/>
          <w:sz w:val="20"/>
        </w:rPr>
        <w:t>թիվ</w:t>
      </w:r>
      <w:proofErr w:type="spellEnd"/>
      <w:r w:rsidRPr="00C97D4F">
        <w:rPr>
          <w:rFonts w:ascii="GHEA Grapalat" w:hAnsi="GHEA Grapalat"/>
          <w:i/>
          <w:sz w:val="20"/>
          <w:lang w:val="af-ZA"/>
        </w:rPr>
        <w:t xml:space="preserve"> 1 </w:t>
      </w:r>
      <w:proofErr w:type="spellStart"/>
      <w:r w:rsidRPr="00C97D4F">
        <w:rPr>
          <w:rFonts w:ascii="GHEA Grapalat" w:hAnsi="GHEA Grapalat"/>
          <w:i/>
          <w:sz w:val="20"/>
        </w:rPr>
        <w:t>մանկապարտեզ</w:t>
      </w:r>
      <w:proofErr w:type="spellEnd"/>
      <w:r w:rsidRPr="00C97D4F">
        <w:rPr>
          <w:rFonts w:ascii="GHEA Grapalat" w:hAnsi="GHEA Grapalat"/>
          <w:i/>
          <w:sz w:val="20"/>
          <w:lang w:val="af-ZA"/>
        </w:rPr>
        <w:t>» ՀՈԱԿ</w:t>
      </w:r>
    </w:p>
    <w:p w14:paraId="51C60F15" w14:textId="77777777" w:rsidR="00174AEF" w:rsidRPr="00AE2768" w:rsidRDefault="00174AEF" w:rsidP="00174AEF">
      <w:pPr>
        <w:pStyle w:val="BodyText"/>
        <w:tabs>
          <w:tab w:val="left" w:pos="5968"/>
        </w:tabs>
        <w:ind w:right="-7" w:firstLine="567"/>
        <w:rPr>
          <w:rFonts w:ascii="GHEA Grapalat" w:hAnsi="GHEA Grapalat"/>
          <w:lang w:val="af-ZA"/>
        </w:rPr>
      </w:pPr>
      <w:r w:rsidRPr="00AE2768">
        <w:rPr>
          <w:rFonts w:ascii="GHEA Grapalat" w:hAnsi="GHEA Grapalat"/>
          <w:lang w:val="af-ZA"/>
        </w:rPr>
        <w:tab/>
      </w:r>
    </w:p>
    <w:p w14:paraId="363D6D3A" w14:textId="77777777" w:rsidR="00174AEF" w:rsidRPr="00AE2768" w:rsidRDefault="00174AEF" w:rsidP="00174AEF">
      <w:pPr>
        <w:pStyle w:val="BodyText"/>
        <w:ind w:right="-7" w:firstLine="567"/>
        <w:jc w:val="center"/>
        <w:rPr>
          <w:rFonts w:ascii="GHEA Grapalat" w:hAnsi="GHEA Grapalat"/>
          <w:lang w:val="af-ZA"/>
        </w:rPr>
      </w:pPr>
    </w:p>
    <w:p w14:paraId="6D941752" w14:textId="77777777" w:rsidR="00174AEF" w:rsidRPr="00AE2768" w:rsidRDefault="00174AEF" w:rsidP="00174AEF">
      <w:pPr>
        <w:pStyle w:val="BodyText"/>
        <w:ind w:right="-7" w:firstLine="567"/>
        <w:jc w:val="center"/>
        <w:rPr>
          <w:rFonts w:ascii="GHEA Grapalat" w:hAnsi="GHEA Grapalat"/>
          <w:lang w:val="af-ZA"/>
        </w:rPr>
      </w:pPr>
    </w:p>
    <w:p w14:paraId="654F890B" w14:textId="77777777" w:rsidR="00174AEF" w:rsidRPr="00AE2768" w:rsidRDefault="00174AEF" w:rsidP="00174AEF">
      <w:pPr>
        <w:pStyle w:val="BodyText"/>
        <w:ind w:right="-7" w:firstLine="567"/>
        <w:jc w:val="center"/>
        <w:rPr>
          <w:rFonts w:ascii="GHEA Grapalat" w:hAnsi="GHEA Grapalat"/>
          <w:lang w:val="af-ZA"/>
        </w:rPr>
      </w:pPr>
    </w:p>
    <w:p w14:paraId="37494656" w14:textId="77777777" w:rsidR="00174AEF" w:rsidRPr="00AE2768" w:rsidRDefault="00174AEF" w:rsidP="00174AEF">
      <w:pPr>
        <w:pStyle w:val="BodyText"/>
        <w:ind w:right="-7" w:firstLine="567"/>
        <w:jc w:val="center"/>
        <w:rPr>
          <w:rFonts w:ascii="GHEA Grapalat" w:hAnsi="GHEA Grapalat"/>
          <w:lang w:val="af-ZA"/>
        </w:rPr>
      </w:pPr>
    </w:p>
    <w:p w14:paraId="111C14D5" w14:textId="77777777" w:rsidR="00174AEF" w:rsidRPr="00AE2768" w:rsidRDefault="00174AEF" w:rsidP="00174AEF">
      <w:pPr>
        <w:pStyle w:val="BodyText"/>
        <w:ind w:right="-7" w:firstLine="567"/>
        <w:jc w:val="center"/>
        <w:rPr>
          <w:rFonts w:ascii="GHEA Grapalat" w:hAnsi="GHEA Grapalat" w:cs="Sylfaen"/>
          <w:lang w:val="af-ZA"/>
        </w:rPr>
      </w:pPr>
      <w:r w:rsidRPr="00AE2768">
        <w:rPr>
          <w:rFonts w:ascii="GHEA Grapalat" w:hAnsi="GHEA Grapalat" w:cs="Sylfaen"/>
        </w:rPr>
        <w:t>Հ</w:t>
      </w:r>
      <w:r w:rsidRPr="00AE2768">
        <w:rPr>
          <w:rFonts w:ascii="GHEA Grapalat" w:hAnsi="GHEA Grapalat" w:cs="Times Armenian"/>
          <w:lang w:val="af-ZA"/>
        </w:rPr>
        <w:t xml:space="preserve"> </w:t>
      </w:r>
      <w:r w:rsidRPr="00AE2768">
        <w:rPr>
          <w:rFonts w:ascii="GHEA Grapalat" w:hAnsi="GHEA Grapalat" w:cs="Sylfaen"/>
        </w:rPr>
        <w:t>Ր</w:t>
      </w:r>
      <w:r w:rsidRPr="00AE2768">
        <w:rPr>
          <w:rFonts w:ascii="GHEA Grapalat" w:hAnsi="GHEA Grapalat" w:cs="Times Armenian"/>
          <w:lang w:val="af-ZA"/>
        </w:rPr>
        <w:t xml:space="preserve"> </w:t>
      </w:r>
      <w:r w:rsidRPr="00AE2768">
        <w:rPr>
          <w:rFonts w:ascii="GHEA Grapalat" w:hAnsi="GHEA Grapalat" w:cs="Sylfaen"/>
        </w:rPr>
        <w:t>Ա</w:t>
      </w:r>
      <w:r w:rsidRPr="00AE2768">
        <w:rPr>
          <w:rFonts w:ascii="GHEA Grapalat" w:hAnsi="GHEA Grapalat" w:cs="Times Armenian"/>
          <w:lang w:val="af-ZA"/>
        </w:rPr>
        <w:t xml:space="preserve"> </w:t>
      </w:r>
      <w:r w:rsidRPr="00AE2768">
        <w:rPr>
          <w:rFonts w:ascii="GHEA Grapalat" w:hAnsi="GHEA Grapalat" w:cs="Sylfaen"/>
        </w:rPr>
        <w:t>Վ</w:t>
      </w:r>
      <w:r w:rsidRPr="00AE2768">
        <w:rPr>
          <w:rFonts w:ascii="GHEA Grapalat" w:hAnsi="GHEA Grapalat" w:cs="Times Armenian"/>
          <w:lang w:val="af-ZA"/>
        </w:rPr>
        <w:t xml:space="preserve"> </w:t>
      </w:r>
      <w:r w:rsidRPr="00AE2768">
        <w:rPr>
          <w:rFonts w:ascii="GHEA Grapalat" w:hAnsi="GHEA Grapalat" w:cs="Sylfaen"/>
        </w:rPr>
        <w:t>Ե</w:t>
      </w:r>
      <w:r w:rsidRPr="00AE2768">
        <w:rPr>
          <w:rFonts w:ascii="GHEA Grapalat" w:hAnsi="GHEA Grapalat" w:cs="Times Armenian"/>
          <w:lang w:val="af-ZA"/>
        </w:rPr>
        <w:t xml:space="preserve"> </w:t>
      </w:r>
      <w:r w:rsidRPr="00AE2768">
        <w:rPr>
          <w:rFonts w:ascii="GHEA Grapalat" w:hAnsi="GHEA Grapalat" w:cs="Sylfaen"/>
        </w:rPr>
        <w:t>Ր</w:t>
      </w:r>
    </w:p>
    <w:p w14:paraId="7D57DCB5" w14:textId="77777777" w:rsidR="00174AEF" w:rsidRPr="00AE2768" w:rsidRDefault="00174AEF" w:rsidP="00174AEF">
      <w:pPr>
        <w:pStyle w:val="BodyText"/>
        <w:ind w:right="-7" w:firstLine="567"/>
        <w:jc w:val="center"/>
        <w:rPr>
          <w:rFonts w:ascii="GHEA Grapalat" w:hAnsi="GHEA Grapalat" w:cs="Sylfaen"/>
          <w:lang w:val="af-ZA"/>
        </w:rPr>
      </w:pPr>
    </w:p>
    <w:p w14:paraId="2EBB07D6" w14:textId="77777777" w:rsidR="00174AEF" w:rsidRPr="00AE2768" w:rsidRDefault="00174AEF" w:rsidP="00174AEF">
      <w:pPr>
        <w:pStyle w:val="BodyText"/>
        <w:ind w:right="-7" w:firstLine="567"/>
        <w:jc w:val="center"/>
        <w:rPr>
          <w:rFonts w:ascii="GHEA Grapalat" w:hAnsi="GHEA Grapalat" w:cs="Sylfaen"/>
          <w:lang w:val="af-ZA"/>
        </w:rPr>
      </w:pPr>
    </w:p>
    <w:p w14:paraId="58286ECA" w14:textId="77777777" w:rsidR="00174AEF" w:rsidRPr="00C97D4F" w:rsidRDefault="00174AEF" w:rsidP="00174AEF">
      <w:pPr>
        <w:pStyle w:val="BodyText"/>
        <w:ind w:right="-7"/>
        <w:jc w:val="center"/>
        <w:rPr>
          <w:rFonts w:ascii="GHEA Grapalat" w:hAnsi="GHEA Grapalat" w:cs="Sylfaen"/>
          <w:lang w:val="af-ZA"/>
        </w:rPr>
      </w:pPr>
      <w:r w:rsidRPr="00C97D4F">
        <w:rPr>
          <w:rFonts w:ascii="GHEA Grapalat" w:hAnsi="GHEA Grapalat" w:cs="Sylfaen"/>
          <w:lang w:val="af-ZA"/>
        </w:rPr>
        <w:t>«</w:t>
      </w:r>
      <w:r w:rsidRPr="00C97D4F">
        <w:rPr>
          <w:rFonts w:ascii="GHEA Grapalat" w:hAnsi="GHEA Grapalat" w:cs="Sylfaen"/>
        </w:rPr>
        <w:t>ՔԱՋԱՐԱՆԻ</w:t>
      </w:r>
      <w:r w:rsidRPr="00C97D4F">
        <w:rPr>
          <w:rFonts w:ascii="GHEA Grapalat" w:hAnsi="GHEA Grapalat" w:cs="Sylfaen"/>
          <w:lang w:val="af-ZA"/>
        </w:rPr>
        <w:t xml:space="preserve"> </w:t>
      </w:r>
      <w:r w:rsidRPr="00C97D4F">
        <w:rPr>
          <w:rFonts w:ascii="GHEA Grapalat" w:hAnsi="GHEA Grapalat" w:cs="Sylfaen"/>
        </w:rPr>
        <w:t>ԹԻՎ</w:t>
      </w:r>
      <w:r w:rsidRPr="00C97D4F">
        <w:rPr>
          <w:rFonts w:ascii="GHEA Grapalat" w:hAnsi="GHEA Grapalat" w:cs="Sylfaen"/>
          <w:lang w:val="af-ZA"/>
        </w:rPr>
        <w:t xml:space="preserve"> 1 </w:t>
      </w:r>
      <w:r w:rsidRPr="00C97D4F">
        <w:rPr>
          <w:rFonts w:ascii="GHEA Grapalat" w:hAnsi="GHEA Grapalat" w:cs="Sylfaen"/>
        </w:rPr>
        <w:t>ՄԱՆԿԱՊԱՐՏԵԶ</w:t>
      </w:r>
      <w:r w:rsidRPr="00C97D4F">
        <w:rPr>
          <w:rFonts w:ascii="GHEA Grapalat" w:hAnsi="GHEA Grapalat" w:cs="Sylfaen"/>
          <w:lang w:val="af-ZA"/>
        </w:rPr>
        <w:t xml:space="preserve">» </w:t>
      </w:r>
      <w:r w:rsidRPr="00C97D4F">
        <w:rPr>
          <w:rFonts w:ascii="GHEA Grapalat" w:hAnsi="GHEA Grapalat" w:cs="Sylfaen"/>
        </w:rPr>
        <w:t>ՀՈԱԿ</w:t>
      </w:r>
      <w:r w:rsidRPr="00C97D4F">
        <w:rPr>
          <w:rFonts w:ascii="GHEA Grapalat" w:hAnsi="GHEA Grapalat" w:cs="Sylfaen"/>
          <w:lang w:val="af-ZA"/>
        </w:rPr>
        <w:t>-</w:t>
      </w:r>
      <w:r w:rsidRPr="00C97D4F">
        <w:rPr>
          <w:rFonts w:ascii="GHEA Grapalat" w:hAnsi="GHEA Grapalat" w:cs="Sylfaen"/>
        </w:rPr>
        <w:t>Ի</w:t>
      </w:r>
      <w:r w:rsidRPr="00C97D4F">
        <w:rPr>
          <w:rFonts w:ascii="GHEA Grapalat" w:hAnsi="GHEA Grapalat" w:cs="Sylfaen"/>
          <w:lang w:val="af-ZA"/>
        </w:rPr>
        <w:t xml:space="preserve"> </w:t>
      </w:r>
      <w:r w:rsidRPr="00C97D4F">
        <w:rPr>
          <w:rFonts w:ascii="GHEA Grapalat" w:hAnsi="GHEA Grapalat" w:cs="Sylfaen"/>
        </w:rPr>
        <w:t>ԿԱՐԻՔՆԵՐԻ</w:t>
      </w:r>
      <w:r w:rsidRPr="00C97D4F">
        <w:rPr>
          <w:rFonts w:ascii="GHEA Grapalat" w:hAnsi="GHEA Grapalat" w:cs="Sylfaen"/>
          <w:lang w:val="af-ZA"/>
        </w:rPr>
        <w:t xml:space="preserve"> </w:t>
      </w:r>
      <w:r w:rsidRPr="00C97D4F">
        <w:rPr>
          <w:rFonts w:ascii="GHEA Grapalat" w:hAnsi="GHEA Grapalat" w:cs="Sylfaen"/>
        </w:rPr>
        <w:t>ՀԱՄԱՐ</w:t>
      </w:r>
      <w:r w:rsidRPr="00C97D4F">
        <w:rPr>
          <w:rFonts w:ascii="GHEA Grapalat" w:hAnsi="GHEA Grapalat" w:cs="Sylfaen"/>
          <w:lang w:val="af-ZA"/>
        </w:rPr>
        <w:t xml:space="preserve"> </w:t>
      </w:r>
      <w:r w:rsidRPr="00C97D4F">
        <w:rPr>
          <w:rFonts w:ascii="GHEA Grapalat" w:hAnsi="GHEA Grapalat" w:cs="Sylfaen"/>
        </w:rPr>
        <w:t>ՍՆՆԴԱՄԹԵՐՔԻ</w:t>
      </w:r>
      <w:r w:rsidRPr="00C97D4F">
        <w:rPr>
          <w:rFonts w:ascii="GHEA Grapalat" w:hAnsi="GHEA Grapalat" w:cs="Sylfaen"/>
          <w:lang w:val="af-ZA"/>
        </w:rPr>
        <w:t xml:space="preserve"> </w:t>
      </w:r>
      <w:r w:rsidRPr="00C97D4F">
        <w:rPr>
          <w:rFonts w:ascii="GHEA Grapalat" w:hAnsi="GHEA Grapalat" w:cs="Sylfaen"/>
        </w:rPr>
        <w:t>ՁԵՌՔԲԵՐՄԱՆ</w:t>
      </w:r>
      <w:r w:rsidRPr="00C97D4F">
        <w:rPr>
          <w:rFonts w:ascii="GHEA Grapalat" w:hAnsi="GHEA Grapalat" w:cs="Sylfaen"/>
          <w:lang w:val="af-ZA"/>
        </w:rPr>
        <w:t xml:space="preserve"> </w:t>
      </w:r>
      <w:r w:rsidRPr="00C97D4F">
        <w:rPr>
          <w:rFonts w:ascii="GHEA Grapalat" w:hAnsi="GHEA Grapalat" w:cs="Sylfaen"/>
        </w:rPr>
        <w:t>ՆՊԱՏԱԿՈՎ</w:t>
      </w:r>
      <w:r w:rsidRPr="00C97D4F">
        <w:rPr>
          <w:rFonts w:ascii="GHEA Grapalat" w:hAnsi="GHEA Grapalat" w:cs="Sylfaen"/>
          <w:lang w:val="af-ZA"/>
        </w:rPr>
        <w:t xml:space="preserve">  </w:t>
      </w:r>
      <w:r w:rsidRPr="00C97D4F">
        <w:rPr>
          <w:rFonts w:ascii="GHEA Grapalat" w:hAnsi="GHEA Grapalat" w:cs="Sylfaen"/>
        </w:rPr>
        <w:t>ՀԱՅՏԱՐԱՐՎԱԾ</w:t>
      </w:r>
      <w:r w:rsidRPr="00C97D4F">
        <w:rPr>
          <w:rFonts w:ascii="GHEA Grapalat" w:hAnsi="GHEA Grapalat" w:cs="Sylfaen"/>
          <w:lang w:val="af-ZA"/>
        </w:rPr>
        <w:t xml:space="preserve"> </w:t>
      </w:r>
      <w:r w:rsidRPr="00C97D4F">
        <w:rPr>
          <w:rFonts w:ascii="GHEA Grapalat" w:hAnsi="GHEA Grapalat" w:cs="Sylfaen"/>
        </w:rPr>
        <w:t>ԳՆԱՆՇՄԱՆ</w:t>
      </w:r>
      <w:r w:rsidRPr="00C97D4F">
        <w:rPr>
          <w:rFonts w:ascii="GHEA Grapalat" w:hAnsi="GHEA Grapalat" w:cs="Sylfaen"/>
          <w:lang w:val="af-ZA"/>
        </w:rPr>
        <w:t xml:space="preserve"> </w:t>
      </w:r>
      <w:r w:rsidRPr="00C97D4F">
        <w:rPr>
          <w:rFonts w:ascii="GHEA Grapalat" w:hAnsi="GHEA Grapalat" w:cs="Sylfaen"/>
        </w:rPr>
        <w:t>ՀԱՐՑՄԱՆ</w:t>
      </w:r>
    </w:p>
    <w:p w14:paraId="222F1141" w14:textId="77777777" w:rsidR="00174AEF" w:rsidRPr="00AE2768" w:rsidRDefault="00174AEF" w:rsidP="00174AEF">
      <w:pPr>
        <w:pStyle w:val="BodyText"/>
        <w:ind w:right="-7"/>
        <w:jc w:val="center"/>
        <w:rPr>
          <w:rFonts w:ascii="GHEA Grapalat" w:hAnsi="GHEA Grapalat"/>
          <w:szCs w:val="22"/>
          <w:lang w:val="af-ZA"/>
        </w:rPr>
      </w:pPr>
    </w:p>
    <w:p w14:paraId="02B5A43D" w14:textId="77777777" w:rsidR="00174AEF" w:rsidRPr="00AE2768" w:rsidRDefault="00174AEF" w:rsidP="00174AEF">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6BD9D2AD" w14:textId="77777777" w:rsidR="00966CCF" w:rsidRDefault="006F0D3F" w:rsidP="00966CCF">
      <w:pPr>
        <w:ind w:firstLine="720"/>
        <w:jc w:val="center"/>
        <w:rPr>
          <w:rFonts w:ascii="GHEA Grapalat" w:hAnsi="GHEA Grapalat"/>
          <w:sz w:val="20"/>
          <w:szCs w:val="20"/>
          <w:lang w:val="en-AU"/>
        </w:rPr>
      </w:pPr>
      <w:r w:rsidRPr="00A71D81">
        <w:rPr>
          <w:rFonts w:ascii="GHEA Grapalat" w:hAnsi="GHEA Grapalat" w:cs="Sylfaen"/>
          <w:i/>
          <w:sz w:val="22"/>
          <w:szCs w:val="22"/>
          <w:lang w:val="af-ZA"/>
        </w:rPr>
        <w:br w:type="page"/>
      </w:r>
      <w:r w:rsidR="00966CCF">
        <w:rPr>
          <w:rFonts w:ascii="GHEA Grapalat" w:hAnsi="GHEA Grapalat"/>
          <w:sz w:val="20"/>
          <w:szCs w:val="20"/>
          <w:lang w:val="en-AU"/>
        </w:rPr>
        <w:lastRenderedPageBreak/>
        <w:t>NOTICE</w:t>
      </w:r>
    </w:p>
    <w:p w14:paraId="1E74261E" w14:textId="77777777" w:rsidR="00966CCF" w:rsidRDefault="00966CCF" w:rsidP="00966CCF">
      <w:pPr>
        <w:ind w:firstLine="720"/>
        <w:jc w:val="center"/>
        <w:rPr>
          <w:rFonts w:ascii="GHEA Grapalat" w:hAnsi="GHEA Grapalat"/>
          <w:sz w:val="20"/>
          <w:szCs w:val="20"/>
          <w:lang w:val="en-AU"/>
        </w:rPr>
      </w:pPr>
      <w:r>
        <w:rPr>
          <w:rFonts w:ascii="GHEA Grapalat" w:hAnsi="GHEA Grapalat"/>
          <w:sz w:val="20"/>
          <w:szCs w:val="20"/>
          <w:lang w:val="en-AU"/>
        </w:rPr>
        <w:t>ON PRICE QUOTATION</w:t>
      </w:r>
    </w:p>
    <w:p w14:paraId="68E71CB2" w14:textId="77777777" w:rsidR="00966CCF" w:rsidRDefault="00966CCF" w:rsidP="00966CCF">
      <w:pPr>
        <w:ind w:left="938" w:right="783"/>
        <w:jc w:val="center"/>
        <w:rPr>
          <w:rFonts w:ascii="GHEA Grapalat" w:hAnsi="GHEA Grapalat"/>
          <w:sz w:val="20"/>
          <w:szCs w:val="20"/>
        </w:rPr>
      </w:pPr>
      <w:r>
        <w:rPr>
          <w:rFonts w:ascii="GHEA Grapalat" w:hAnsi="GHEA Grapalat"/>
          <w:sz w:val="20"/>
          <w:szCs w:val="20"/>
          <w:lang w:val="en-AU"/>
        </w:rPr>
        <w:t xml:space="preserve">This text of the notice is approved by decision of the Price Quotation Commission </w:t>
      </w:r>
      <w:r>
        <w:rPr>
          <w:rFonts w:ascii="GHEA Grapalat" w:hAnsi="GHEA Grapalat"/>
          <w:i/>
          <w:sz w:val="20"/>
          <w:szCs w:val="20"/>
          <w:lang w:val="en-AU"/>
        </w:rPr>
        <w:t>N</w:t>
      </w:r>
      <w:r>
        <w:rPr>
          <w:rFonts w:ascii="GHEA Grapalat" w:hAnsi="GHEA Grapalat"/>
          <w:sz w:val="20"/>
          <w:szCs w:val="20"/>
          <w:lang w:val="en-AU"/>
        </w:rPr>
        <w:t xml:space="preserve"> </w:t>
      </w:r>
      <w:r>
        <w:rPr>
          <w:rFonts w:ascii="GHEA Grapalat" w:hAnsi="GHEA Grapalat"/>
          <w:sz w:val="20"/>
          <w:szCs w:val="20"/>
        </w:rPr>
        <w:t>0</w:t>
      </w:r>
      <w:r w:rsidRPr="00C07A9D">
        <w:rPr>
          <w:rFonts w:ascii="GHEA Grapalat" w:hAnsi="GHEA Grapalat"/>
          <w:sz w:val="20"/>
          <w:szCs w:val="20"/>
        </w:rPr>
        <w:t>3</w:t>
      </w:r>
      <w:r>
        <w:rPr>
          <w:rFonts w:ascii="GHEA Grapalat" w:hAnsi="GHEA Grapalat"/>
          <w:sz w:val="20"/>
          <w:szCs w:val="20"/>
          <w:lang w:val="en-AU"/>
        </w:rPr>
        <w:t xml:space="preserve">  of </w:t>
      </w:r>
    </w:p>
    <w:p w14:paraId="0544C3AA" w14:textId="62E9938C" w:rsidR="00966CCF" w:rsidRDefault="00966CCF" w:rsidP="00966CCF">
      <w:pPr>
        <w:ind w:left="938" w:right="783"/>
        <w:jc w:val="center"/>
        <w:rPr>
          <w:rFonts w:ascii="GHEA Grapalat" w:hAnsi="GHEA Grapalat"/>
          <w:sz w:val="20"/>
          <w:szCs w:val="20"/>
          <w:lang w:val="en-AU"/>
        </w:rPr>
      </w:pPr>
      <w:r>
        <w:rPr>
          <w:rFonts w:ascii="GHEA Grapalat" w:hAnsi="GHEA Grapalat"/>
          <w:sz w:val="20"/>
          <w:szCs w:val="20"/>
        </w:rPr>
        <w:t>2</w:t>
      </w:r>
      <w:r w:rsidR="00377D68">
        <w:rPr>
          <w:rFonts w:ascii="GHEA Grapalat" w:hAnsi="GHEA Grapalat"/>
          <w:sz w:val="20"/>
          <w:szCs w:val="20"/>
        </w:rPr>
        <w:t>6</w:t>
      </w:r>
      <w:r>
        <w:rPr>
          <w:rFonts w:ascii="GHEA Grapalat" w:hAnsi="GHEA Grapalat"/>
          <w:sz w:val="20"/>
          <w:szCs w:val="20"/>
        </w:rPr>
        <w:t xml:space="preserve"> January </w:t>
      </w:r>
      <w:r>
        <w:rPr>
          <w:rFonts w:ascii="GHEA Grapalat" w:hAnsi="GHEA Grapalat"/>
          <w:sz w:val="20"/>
          <w:szCs w:val="20"/>
          <w:lang w:val="en-AU"/>
        </w:rPr>
        <w:t xml:space="preserve">of </w:t>
      </w:r>
      <w:r w:rsidRPr="00C07A9D">
        <w:rPr>
          <w:rFonts w:ascii="GHEA Grapalat" w:hAnsi="GHEA Grapalat"/>
          <w:sz w:val="20"/>
          <w:szCs w:val="20"/>
        </w:rPr>
        <w:t>202</w:t>
      </w:r>
      <w:r w:rsidR="003429B9">
        <w:rPr>
          <w:rFonts w:ascii="GHEA Grapalat" w:hAnsi="GHEA Grapalat"/>
          <w:sz w:val="20"/>
          <w:szCs w:val="20"/>
        </w:rPr>
        <w:t>3</w:t>
      </w:r>
    </w:p>
    <w:p w14:paraId="3A1312EC" w14:textId="77777777" w:rsidR="00966CCF" w:rsidRDefault="00966CCF" w:rsidP="00966CCF">
      <w:pPr>
        <w:spacing w:after="160"/>
        <w:ind w:firstLine="720"/>
        <w:jc w:val="center"/>
        <w:rPr>
          <w:rFonts w:ascii="GHEA Grapalat" w:hAnsi="GHEA Grapalat"/>
          <w:sz w:val="20"/>
          <w:szCs w:val="20"/>
        </w:rPr>
      </w:pPr>
    </w:p>
    <w:p w14:paraId="08C9AA20" w14:textId="77777777" w:rsidR="00966CCF" w:rsidRDefault="00966CCF" w:rsidP="00966CCF">
      <w:pPr>
        <w:spacing w:after="160"/>
        <w:ind w:firstLine="720"/>
        <w:jc w:val="center"/>
        <w:rPr>
          <w:rFonts w:ascii="GHEA Grapalat" w:hAnsi="GHEA Grapalat"/>
          <w:sz w:val="20"/>
          <w:szCs w:val="20"/>
          <w:u w:val="single"/>
        </w:rPr>
      </w:pPr>
      <w:r>
        <w:rPr>
          <w:rFonts w:ascii="GHEA Grapalat" w:hAnsi="GHEA Grapalat"/>
          <w:sz w:val="20"/>
          <w:szCs w:val="20"/>
          <w:lang w:val="en-AU"/>
        </w:rPr>
        <w:t>Code of the price quotation   ՔԹ1Մ-ՀՈԱԿ-ԳՀԱՊՁԲ-23</w:t>
      </w:r>
      <w:r w:rsidRPr="00C07A9D">
        <w:rPr>
          <w:rFonts w:ascii="GHEA Grapalat" w:hAnsi="GHEA Grapalat"/>
          <w:sz w:val="20"/>
          <w:szCs w:val="20"/>
          <w:lang w:val="en-AU"/>
        </w:rPr>
        <w:t>/0</w:t>
      </w:r>
      <w:r>
        <w:rPr>
          <w:rFonts w:ascii="GHEA Grapalat" w:hAnsi="GHEA Grapalat"/>
          <w:sz w:val="20"/>
          <w:szCs w:val="20"/>
          <w:lang w:val="en-AU"/>
        </w:rPr>
        <w:t>1</w:t>
      </w:r>
      <w:r w:rsidRPr="00CB45FD">
        <w:rPr>
          <w:rFonts w:ascii="GHEA Grapalat" w:hAnsi="GHEA Grapalat"/>
          <w:i/>
        </w:rPr>
        <w:t xml:space="preserve">        </w:t>
      </w:r>
    </w:p>
    <w:p w14:paraId="3B903E8E" w14:textId="77777777" w:rsidR="00966CCF" w:rsidRDefault="00966CCF" w:rsidP="00966CCF">
      <w:pPr>
        <w:pStyle w:val="NormalWeb"/>
        <w:spacing w:before="0" w:beforeAutospacing="0" w:after="0" w:afterAutospacing="0" w:line="276" w:lineRule="auto"/>
        <w:ind w:left="142" w:hanging="142"/>
        <w:jc w:val="both"/>
        <w:rPr>
          <w:rFonts w:ascii="GHEA Grapalat" w:hAnsi="GHEA Grapalat"/>
          <w:sz w:val="20"/>
          <w:szCs w:val="20"/>
        </w:rPr>
      </w:pPr>
      <w:r>
        <w:rPr>
          <w:rFonts w:ascii="GHEA Grapalat" w:hAnsi="GHEA Grapalat"/>
          <w:sz w:val="20"/>
          <w:szCs w:val="20"/>
        </w:rPr>
        <w:t xml:space="preserve">      The Customer, ,,</w:t>
      </w:r>
      <w:proofErr w:type="spellStart"/>
      <w:r>
        <w:rPr>
          <w:rFonts w:ascii="GHEA Grapalat" w:hAnsi="GHEA Grapalat"/>
          <w:sz w:val="20"/>
          <w:szCs w:val="20"/>
        </w:rPr>
        <w:t>Kajaran</w:t>
      </w:r>
      <w:proofErr w:type="spellEnd"/>
      <w:r>
        <w:rPr>
          <w:rFonts w:ascii="GHEA Grapalat" w:hAnsi="GHEA Grapalat"/>
          <w:sz w:val="20"/>
          <w:szCs w:val="20"/>
        </w:rPr>
        <w:t xml:space="preserve"> N1 </w:t>
      </w:r>
      <w:proofErr w:type="spellStart"/>
      <w:r>
        <w:rPr>
          <w:rFonts w:ascii="GHEA Grapalat" w:hAnsi="GHEA Grapalat"/>
          <w:sz w:val="20"/>
          <w:szCs w:val="20"/>
        </w:rPr>
        <w:t>Kindergarden</w:t>
      </w:r>
      <w:proofErr w:type="spellEnd"/>
      <w:r>
        <w:rPr>
          <w:rFonts w:ascii="GHEA Grapalat" w:hAnsi="GHEA Grapalat"/>
          <w:sz w:val="20"/>
          <w:szCs w:val="20"/>
        </w:rPr>
        <w:t xml:space="preserve"> ,, CNPO, which is situated in Syunik region, </w:t>
      </w:r>
      <w:proofErr w:type="spellStart"/>
      <w:r>
        <w:rPr>
          <w:rFonts w:ascii="GHEA Grapalat" w:hAnsi="GHEA Grapalat"/>
          <w:sz w:val="20"/>
          <w:szCs w:val="20"/>
        </w:rPr>
        <w:t>Kajaran</w:t>
      </w:r>
      <w:proofErr w:type="spellEnd"/>
      <w:r>
        <w:rPr>
          <w:rFonts w:ascii="GHEA Grapalat" w:hAnsi="GHEA Grapalat"/>
          <w:sz w:val="20"/>
          <w:szCs w:val="20"/>
        </w:rPr>
        <w:t xml:space="preserve"> city, </w:t>
      </w:r>
      <w:proofErr w:type="spellStart"/>
      <w:r>
        <w:rPr>
          <w:rFonts w:ascii="GHEA Grapalat" w:hAnsi="GHEA Grapalat"/>
          <w:sz w:val="20"/>
          <w:szCs w:val="20"/>
        </w:rPr>
        <w:t>Abovyan</w:t>
      </w:r>
      <w:proofErr w:type="spellEnd"/>
      <w:r>
        <w:rPr>
          <w:rFonts w:ascii="GHEA Grapalat" w:hAnsi="GHEA Grapalat"/>
          <w:sz w:val="20"/>
          <w:szCs w:val="20"/>
        </w:rPr>
        <w:t xml:space="preserve"> 8 street </w:t>
      </w:r>
      <w:proofErr w:type="spellStart"/>
      <w:r>
        <w:rPr>
          <w:rFonts w:ascii="GHEA Grapalat" w:hAnsi="GHEA Grapalat"/>
          <w:sz w:val="20"/>
          <w:szCs w:val="20"/>
        </w:rPr>
        <w:t>adress</w:t>
      </w:r>
      <w:proofErr w:type="spellEnd"/>
      <w:r>
        <w:rPr>
          <w:rFonts w:ascii="GHEA Grapalat" w:hAnsi="GHEA Grapalat"/>
          <w:sz w:val="20"/>
          <w:szCs w:val="20"/>
        </w:rPr>
        <w:t>, is announcing a pricing query, which is carried out in one phase.</w:t>
      </w:r>
    </w:p>
    <w:p w14:paraId="27BC9884" w14:textId="77777777" w:rsidR="00966CCF" w:rsidRDefault="00966CCF" w:rsidP="00966CCF">
      <w:pPr>
        <w:pStyle w:val="NormalWeb"/>
        <w:spacing w:before="0" w:beforeAutospacing="0" w:after="0" w:afterAutospacing="0" w:line="276" w:lineRule="auto"/>
        <w:ind w:left="142" w:hanging="142"/>
        <w:jc w:val="both"/>
        <w:rPr>
          <w:rFonts w:ascii="GHEA Grapalat" w:hAnsi="GHEA Grapalat"/>
          <w:sz w:val="20"/>
          <w:szCs w:val="20"/>
        </w:rPr>
      </w:pPr>
      <w:r>
        <w:rPr>
          <w:rFonts w:ascii="GHEA Grapalat" w:hAnsi="GHEA Grapalat"/>
          <w:sz w:val="20"/>
          <w:szCs w:val="20"/>
        </w:rPr>
        <w:t>The selected Pricing survey respondents, in defined order, will be offered to sign a performance contract on meal delivery (Hereinafter Contract).</w:t>
      </w:r>
    </w:p>
    <w:p w14:paraId="0933CC02" w14:textId="77777777" w:rsidR="00966CCF" w:rsidRDefault="00966CCF" w:rsidP="00966CCF">
      <w:pPr>
        <w:pStyle w:val="NormalWeb"/>
        <w:spacing w:before="0" w:beforeAutospacing="0" w:after="0" w:afterAutospacing="0" w:line="276" w:lineRule="auto"/>
        <w:ind w:left="142" w:hanging="142"/>
        <w:jc w:val="both"/>
        <w:rPr>
          <w:rFonts w:ascii="GHEA Grapalat" w:hAnsi="GHEA Grapalat"/>
          <w:sz w:val="20"/>
          <w:szCs w:val="20"/>
        </w:rPr>
      </w:pPr>
      <w:r>
        <w:rPr>
          <w:rFonts w:ascii="GHEA Grapalat" w:hAnsi="GHEA Grapalat"/>
          <w:sz w:val="20"/>
          <w:szCs w:val="20"/>
        </w:rPr>
        <w:t>According to the Article 7 of the “Law on Procurements", any person, regardless of his factor being foreign individual, organization or person without citizenship has an equal right to participate in the pricing survey.</w:t>
      </w:r>
    </w:p>
    <w:p w14:paraId="23262A37" w14:textId="77777777" w:rsidR="00966CCF" w:rsidRDefault="00966CCF" w:rsidP="00966CCF">
      <w:pPr>
        <w:pStyle w:val="NormalWeb"/>
        <w:spacing w:before="0" w:beforeAutospacing="0" w:after="0" w:afterAutospacing="0" w:line="276" w:lineRule="auto"/>
        <w:ind w:left="142" w:hanging="142"/>
        <w:jc w:val="both"/>
        <w:rPr>
          <w:rFonts w:ascii="GHEA Grapalat" w:hAnsi="GHEA Grapalat"/>
          <w:sz w:val="20"/>
          <w:szCs w:val="20"/>
        </w:rPr>
      </w:pPr>
      <w:r>
        <w:rPr>
          <w:rFonts w:ascii="GHEA Grapalat" w:hAnsi="GHEA Grapalat"/>
          <w:sz w:val="20"/>
          <w:szCs w:val="20"/>
        </w:rPr>
        <w:t>The qualification criteria for not eligible people to participate in survey, as well as the people not having the right to participate in the survey and the needed documents to be provided for the evaluation of those criteria are set out by the invitation of the same procedure.</w:t>
      </w:r>
    </w:p>
    <w:p w14:paraId="0A2E5062" w14:textId="77777777" w:rsidR="00966CCF" w:rsidRDefault="00966CCF" w:rsidP="00966CCF">
      <w:pPr>
        <w:pStyle w:val="NormalWeb"/>
        <w:spacing w:before="0" w:beforeAutospacing="0" w:after="0" w:afterAutospacing="0" w:line="276" w:lineRule="auto"/>
        <w:ind w:left="142" w:hanging="142"/>
        <w:jc w:val="both"/>
        <w:rPr>
          <w:rFonts w:ascii="GHEA Grapalat" w:hAnsi="GHEA Grapalat"/>
          <w:sz w:val="20"/>
          <w:szCs w:val="20"/>
        </w:rPr>
      </w:pPr>
      <w:r>
        <w:rPr>
          <w:rFonts w:ascii="GHEA Grapalat" w:hAnsi="GHEA Grapalat"/>
          <w:sz w:val="20"/>
          <w:szCs w:val="20"/>
        </w:rPr>
        <w:t>The Selected participant is being decided among the number of applicants rated sufficient to the requirements of the invitation by the principle of giving preference to the bidder offering the lowest price.</w:t>
      </w:r>
    </w:p>
    <w:p w14:paraId="2DCE6F42" w14:textId="77777777" w:rsidR="00966CCF" w:rsidRDefault="00966CCF" w:rsidP="00966CCF">
      <w:pPr>
        <w:pStyle w:val="NormalWeb"/>
        <w:spacing w:before="0" w:beforeAutospacing="0" w:after="0" w:afterAutospacing="0" w:line="276" w:lineRule="auto"/>
        <w:ind w:left="142" w:hanging="142"/>
        <w:jc w:val="both"/>
        <w:rPr>
          <w:rFonts w:ascii="GHEA Grapalat" w:hAnsi="GHEA Grapalat"/>
          <w:sz w:val="20"/>
          <w:szCs w:val="20"/>
        </w:rPr>
      </w:pPr>
      <w:r>
        <w:rPr>
          <w:rFonts w:ascii="GHEA Grapalat" w:hAnsi="GHEA Grapalat"/>
          <w:sz w:val="20"/>
          <w:szCs w:val="20"/>
        </w:rPr>
        <w:t xml:space="preserve"> In order to get the printed version of pricing survey invitation there is a need to apply the Customer counting since this </w:t>
      </w:r>
      <w:proofErr w:type="spellStart"/>
      <w:r>
        <w:rPr>
          <w:rFonts w:ascii="GHEA Grapalat" w:hAnsi="GHEA Grapalat"/>
          <w:sz w:val="20"/>
          <w:szCs w:val="20"/>
        </w:rPr>
        <w:t>announsement’s</w:t>
      </w:r>
      <w:proofErr w:type="spellEnd"/>
      <w:r>
        <w:rPr>
          <w:rFonts w:ascii="GHEA Grapalat" w:hAnsi="GHEA Grapalat"/>
          <w:sz w:val="20"/>
          <w:szCs w:val="20"/>
        </w:rPr>
        <w:t xml:space="preserve"> publishing day: 1</w:t>
      </w:r>
      <w:r>
        <w:rPr>
          <w:rFonts w:ascii="GHEA Grapalat" w:hAnsi="GHEA Grapalat"/>
          <w:sz w:val="20"/>
          <w:szCs w:val="20"/>
          <w:lang w:val="hy-AM"/>
        </w:rPr>
        <w:t>5</w:t>
      </w:r>
      <w:proofErr w:type="spellStart"/>
      <w:r>
        <w:rPr>
          <w:rFonts w:ascii="GHEA Grapalat" w:hAnsi="GHEA Grapalat"/>
          <w:sz w:val="20"/>
          <w:szCs w:val="20"/>
        </w:rPr>
        <w:t>th</w:t>
      </w:r>
      <w:proofErr w:type="spellEnd"/>
      <w:r>
        <w:rPr>
          <w:rFonts w:ascii="GHEA Grapalat" w:hAnsi="GHEA Grapalat"/>
          <w:sz w:val="20"/>
          <w:szCs w:val="20"/>
        </w:rPr>
        <w:t xml:space="preserve"> day, 1</w:t>
      </w:r>
      <w:r>
        <w:rPr>
          <w:rFonts w:ascii="GHEA Grapalat" w:hAnsi="GHEA Grapalat"/>
          <w:sz w:val="20"/>
          <w:szCs w:val="20"/>
          <w:lang w:val="hy-AM"/>
        </w:rPr>
        <w:t>3</w:t>
      </w:r>
      <w:r>
        <w:rPr>
          <w:rFonts w:ascii="GHEA Grapalat" w:hAnsi="GHEA Grapalat"/>
          <w:sz w:val="20"/>
          <w:szCs w:val="20"/>
        </w:rPr>
        <w:t xml:space="preserve">:00 o’clock. Moreover, to receive the paper form of an invitation the customer should be </w:t>
      </w:r>
      <w:proofErr w:type="spellStart"/>
      <w:r>
        <w:rPr>
          <w:rFonts w:ascii="GHEA Grapalat" w:hAnsi="GHEA Grapalat"/>
          <w:sz w:val="20"/>
          <w:szCs w:val="20"/>
        </w:rPr>
        <w:t>introdused</w:t>
      </w:r>
      <w:proofErr w:type="spellEnd"/>
      <w:r>
        <w:rPr>
          <w:rFonts w:ascii="GHEA Grapalat" w:hAnsi="GHEA Grapalat"/>
          <w:sz w:val="20"/>
          <w:szCs w:val="20"/>
        </w:rPr>
        <w:t xml:space="preserve"> a written application. The client provides a hard copy of the invitation for free (in the first working day following the receipt of the request).</w:t>
      </w:r>
    </w:p>
    <w:p w14:paraId="638EFE88" w14:textId="77777777" w:rsidR="00966CCF" w:rsidRDefault="00966CCF" w:rsidP="00966CCF">
      <w:pPr>
        <w:pStyle w:val="NormalWeb"/>
        <w:spacing w:before="0" w:beforeAutospacing="0" w:after="0" w:afterAutospacing="0" w:line="276" w:lineRule="auto"/>
        <w:ind w:left="142" w:hanging="142"/>
        <w:jc w:val="both"/>
        <w:rPr>
          <w:rFonts w:ascii="GHEA Grapalat" w:hAnsi="GHEA Grapalat"/>
          <w:sz w:val="20"/>
          <w:szCs w:val="20"/>
        </w:rPr>
      </w:pPr>
      <w:r>
        <w:rPr>
          <w:rFonts w:ascii="GHEA Grapalat" w:hAnsi="GHEA Grapalat"/>
          <w:sz w:val="20"/>
          <w:szCs w:val="20"/>
        </w:rPr>
        <w:t>In the case of the request an invitation in electronic form, the customer provides a free invitation to the issuance date of receiving the application in electronic form within the next business day.</w:t>
      </w:r>
    </w:p>
    <w:p w14:paraId="7FC79326" w14:textId="77777777" w:rsidR="00966CCF" w:rsidRDefault="00966CCF" w:rsidP="00966CCF">
      <w:pPr>
        <w:pStyle w:val="NormalWeb"/>
        <w:spacing w:before="0" w:beforeAutospacing="0" w:after="0" w:afterAutospacing="0" w:line="276" w:lineRule="auto"/>
        <w:ind w:left="142" w:hanging="142"/>
        <w:jc w:val="both"/>
        <w:rPr>
          <w:rFonts w:ascii="GHEA Grapalat" w:hAnsi="GHEA Grapalat"/>
          <w:sz w:val="20"/>
          <w:szCs w:val="20"/>
        </w:rPr>
      </w:pPr>
      <w:r>
        <w:rPr>
          <w:rFonts w:ascii="GHEA Grapalat" w:hAnsi="GHEA Grapalat"/>
          <w:sz w:val="20"/>
          <w:szCs w:val="20"/>
        </w:rPr>
        <w:t>Failure to receive an invitation does not restrict the participant's right to participate in pricing survey.</w:t>
      </w:r>
    </w:p>
    <w:p w14:paraId="266520A7" w14:textId="77777777" w:rsidR="00966CCF" w:rsidRDefault="00966CCF" w:rsidP="00966CCF">
      <w:pPr>
        <w:pStyle w:val="NormalWeb"/>
        <w:spacing w:before="0" w:beforeAutospacing="0" w:after="0" w:afterAutospacing="0" w:line="276" w:lineRule="auto"/>
        <w:ind w:left="142" w:hanging="142"/>
        <w:jc w:val="both"/>
        <w:rPr>
          <w:rFonts w:ascii="GHEA Grapalat" w:hAnsi="GHEA Grapalat"/>
          <w:sz w:val="20"/>
          <w:szCs w:val="20"/>
        </w:rPr>
      </w:pPr>
      <w:r>
        <w:rPr>
          <w:rFonts w:ascii="GHEA Grapalat" w:hAnsi="GHEA Grapalat"/>
          <w:sz w:val="20"/>
          <w:szCs w:val="20"/>
        </w:rPr>
        <w:t xml:space="preserve">  The Pricing Requests for Applications must be submitted RA Syunik region, </w:t>
      </w:r>
      <w:proofErr w:type="spellStart"/>
      <w:r>
        <w:rPr>
          <w:rFonts w:ascii="GHEA Grapalat" w:hAnsi="GHEA Grapalat"/>
          <w:sz w:val="20"/>
          <w:szCs w:val="20"/>
        </w:rPr>
        <w:t>Kajaran</w:t>
      </w:r>
      <w:proofErr w:type="spellEnd"/>
      <w:r>
        <w:rPr>
          <w:rFonts w:ascii="GHEA Grapalat" w:hAnsi="GHEA Grapalat"/>
          <w:sz w:val="20"/>
          <w:szCs w:val="20"/>
        </w:rPr>
        <w:t xml:space="preserve"> city, Municipality of </w:t>
      </w:r>
      <w:proofErr w:type="spellStart"/>
      <w:r>
        <w:rPr>
          <w:rFonts w:ascii="GHEA Grapalat" w:hAnsi="GHEA Grapalat"/>
          <w:sz w:val="20"/>
          <w:szCs w:val="20"/>
        </w:rPr>
        <w:t>Kajaran</w:t>
      </w:r>
      <w:proofErr w:type="spellEnd"/>
      <w:r>
        <w:rPr>
          <w:rFonts w:ascii="GHEA Grapalat" w:hAnsi="GHEA Grapalat"/>
          <w:sz w:val="20"/>
          <w:szCs w:val="20"/>
        </w:rPr>
        <w:t>, room 110 until the 7th day, 16:00 o’clock of the announcement. Applications, besides Armenian language, can also be submitted in English or Russian.</w:t>
      </w:r>
    </w:p>
    <w:p w14:paraId="10A26649" w14:textId="77777777" w:rsidR="00966CCF" w:rsidRDefault="00966CCF" w:rsidP="00966CCF">
      <w:pPr>
        <w:pStyle w:val="NormalWeb"/>
        <w:spacing w:before="0" w:beforeAutospacing="0" w:after="0" w:afterAutospacing="0" w:line="276" w:lineRule="auto"/>
        <w:ind w:left="142" w:hanging="142"/>
        <w:jc w:val="both"/>
        <w:rPr>
          <w:rFonts w:ascii="GHEA Grapalat" w:hAnsi="GHEA Grapalat"/>
          <w:sz w:val="20"/>
          <w:szCs w:val="20"/>
        </w:rPr>
      </w:pPr>
      <w:r>
        <w:rPr>
          <w:rFonts w:ascii="GHEA Grapalat" w:hAnsi="GHEA Grapalat"/>
          <w:sz w:val="20"/>
          <w:szCs w:val="20"/>
        </w:rPr>
        <w:t xml:space="preserve">    Bid opening will take place in </w:t>
      </w:r>
      <w:proofErr w:type="spellStart"/>
      <w:r>
        <w:rPr>
          <w:rFonts w:ascii="GHEA Grapalat" w:hAnsi="GHEA Grapalat"/>
          <w:sz w:val="20"/>
          <w:szCs w:val="20"/>
        </w:rPr>
        <w:t>Kajaran</w:t>
      </w:r>
      <w:proofErr w:type="spellEnd"/>
      <w:r>
        <w:rPr>
          <w:rFonts w:ascii="GHEA Grapalat" w:hAnsi="GHEA Grapalat"/>
          <w:sz w:val="20"/>
          <w:szCs w:val="20"/>
        </w:rPr>
        <w:t xml:space="preserve"> city, </w:t>
      </w:r>
      <w:proofErr w:type="spellStart"/>
      <w:r>
        <w:rPr>
          <w:rFonts w:ascii="GHEA Grapalat" w:hAnsi="GHEA Grapalat"/>
          <w:sz w:val="20"/>
          <w:szCs w:val="20"/>
        </w:rPr>
        <w:t>Lernagortsner</w:t>
      </w:r>
      <w:proofErr w:type="spellEnd"/>
      <w:r>
        <w:rPr>
          <w:rFonts w:ascii="GHEA Grapalat" w:hAnsi="GHEA Grapalat"/>
          <w:sz w:val="20"/>
          <w:szCs w:val="20"/>
        </w:rPr>
        <w:t xml:space="preserve"> 4 street, Municipality of </w:t>
      </w:r>
      <w:proofErr w:type="spellStart"/>
      <w:r>
        <w:rPr>
          <w:rFonts w:ascii="GHEA Grapalat" w:hAnsi="GHEA Grapalat"/>
          <w:sz w:val="20"/>
          <w:szCs w:val="20"/>
        </w:rPr>
        <w:t>Kajaran</w:t>
      </w:r>
      <w:proofErr w:type="spellEnd"/>
      <w:r>
        <w:rPr>
          <w:rFonts w:ascii="GHEA Grapalat" w:hAnsi="GHEA Grapalat"/>
          <w:sz w:val="20"/>
          <w:szCs w:val="20"/>
        </w:rPr>
        <w:t>, room 110 counting from the date of the announcement on the 02nd of February 2023, 16:00 o’clock.</w:t>
      </w:r>
    </w:p>
    <w:p w14:paraId="413ABA2A" w14:textId="77777777" w:rsidR="00966CCF" w:rsidRDefault="00966CCF" w:rsidP="00966CCF">
      <w:pPr>
        <w:pStyle w:val="NormalWeb"/>
        <w:spacing w:before="0" w:beforeAutospacing="0" w:after="0" w:afterAutospacing="0" w:line="276" w:lineRule="auto"/>
        <w:ind w:left="142" w:hanging="142"/>
        <w:jc w:val="both"/>
        <w:rPr>
          <w:rFonts w:ascii="GHEA Grapalat" w:hAnsi="GHEA Grapalat"/>
          <w:sz w:val="20"/>
          <w:szCs w:val="20"/>
        </w:rPr>
      </w:pPr>
      <w:r>
        <w:rPr>
          <w:rFonts w:ascii="GHEA Grapalat" w:hAnsi="GHEA Grapalat"/>
          <w:sz w:val="20"/>
          <w:szCs w:val="20"/>
        </w:rPr>
        <w:t xml:space="preserve">Complaints regarding this procedure must be submitted to the Procurement Appeals Board, Yerevan city, </w:t>
      </w:r>
      <w:proofErr w:type="spellStart"/>
      <w:r>
        <w:rPr>
          <w:rFonts w:ascii="GHEA Grapalat" w:hAnsi="GHEA Grapalat"/>
          <w:sz w:val="20"/>
          <w:szCs w:val="20"/>
        </w:rPr>
        <w:t>Melik-Adamyan</w:t>
      </w:r>
      <w:proofErr w:type="spellEnd"/>
      <w:r>
        <w:rPr>
          <w:rFonts w:ascii="GHEA Grapalat" w:hAnsi="GHEA Grapalat"/>
          <w:sz w:val="20"/>
          <w:szCs w:val="20"/>
        </w:rPr>
        <w:t xml:space="preserve"> street 1. Pricing appeal as defined by the survey invitation. The required complaint filing fee is 30 000 (thirty thousand) AMD, which will go to "900008000482" Treasury bank account opened in the name of Armenia's Ministry of Finance.</w:t>
      </w:r>
    </w:p>
    <w:p w14:paraId="0504A737" w14:textId="77777777" w:rsidR="00966CCF" w:rsidRDefault="00966CCF" w:rsidP="00966CCF">
      <w:pPr>
        <w:pStyle w:val="NormalWeb"/>
        <w:spacing w:before="0" w:beforeAutospacing="0" w:after="0" w:afterAutospacing="0" w:line="276" w:lineRule="auto"/>
        <w:ind w:left="142" w:hanging="142"/>
        <w:jc w:val="both"/>
        <w:rPr>
          <w:rFonts w:ascii="GHEA Grapalat" w:hAnsi="GHEA Grapalat"/>
          <w:sz w:val="20"/>
          <w:szCs w:val="20"/>
        </w:rPr>
      </w:pPr>
      <w:r>
        <w:rPr>
          <w:rFonts w:ascii="GHEA Grapalat" w:hAnsi="GHEA Grapalat"/>
          <w:sz w:val="20"/>
          <w:szCs w:val="20"/>
        </w:rPr>
        <w:t xml:space="preserve">For more information regarding this announcement, please contact the secretary of the evaluation committee </w:t>
      </w:r>
      <w:proofErr w:type="spellStart"/>
      <w:r>
        <w:rPr>
          <w:rFonts w:ascii="GHEA Grapalat" w:hAnsi="GHEA Grapalat"/>
          <w:sz w:val="20"/>
          <w:szCs w:val="20"/>
        </w:rPr>
        <w:t>Gayane</w:t>
      </w:r>
      <w:proofErr w:type="spellEnd"/>
      <w:r>
        <w:rPr>
          <w:rFonts w:ascii="GHEA Grapalat" w:hAnsi="GHEA Grapalat"/>
          <w:sz w:val="20"/>
          <w:szCs w:val="20"/>
        </w:rPr>
        <w:t xml:space="preserve"> Khachatryan.</w:t>
      </w:r>
    </w:p>
    <w:p w14:paraId="1E8FA72C" w14:textId="77777777" w:rsidR="00966CCF" w:rsidRDefault="00966CCF" w:rsidP="00966CCF">
      <w:pPr>
        <w:pStyle w:val="NormalWeb"/>
        <w:spacing w:before="0" w:beforeAutospacing="0" w:after="0" w:afterAutospacing="0" w:line="276" w:lineRule="auto"/>
        <w:ind w:left="142" w:hanging="142"/>
        <w:jc w:val="both"/>
        <w:rPr>
          <w:rFonts w:ascii="GHEA Grapalat" w:hAnsi="GHEA Grapalat"/>
          <w:sz w:val="20"/>
          <w:szCs w:val="20"/>
        </w:rPr>
      </w:pPr>
      <w:r>
        <w:rPr>
          <w:rFonts w:ascii="GHEA Grapalat" w:hAnsi="GHEA Grapalat"/>
          <w:sz w:val="20"/>
          <w:szCs w:val="20"/>
        </w:rPr>
        <w:t xml:space="preserve"> e-mail: abelyan2000@mail.ru,</w:t>
      </w:r>
    </w:p>
    <w:p w14:paraId="080D13B0" w14:textId="77777777" w:rsidR="00966CCF" w:rsidRDefault="00966CCF" w:rsidP="00966CCF">
      <w:pPr>
        <w:pStyle w:val="NormalWeb"/>
        <w:spacing w:before="0" w:beforeAutospacing="0" w:after="0" w:afterAutospacing="0" w:line="276" w:lineRule="auto"/>
        <w:ind w:left="142" w:hanging="142"/>
        <w:jc w:val="both"/>
        <w:rPr>
          <w:rFonts w:ascii="GHEA Grapalat" w:hAnsi="GHEA Grapalat"/>
          <w:sz w:val="20"/>
          <w:szCs w:val="20"/>
        </w:rPr>
      </w:pPr>
      <w:r>
        <w:rPr>
          <w:rFonts w:ascii="GHEA Grapalat" w:hAnsi="GHEA Grapalat"/>
          <w:sz w:val="20"/>
          <w:szCs w:val="20"/>
        </w:rPr>
        <w:t>The phone number is: +374-94-789-769</w:t>
      </w:r>
    </w:p>
    <w:p w14:paraId="78B8EC19" w14:textId="77777777" w:rsidR="00966CCF" w:rsidRDefault="00966CCF" w:rsidP="00966CCF">
      <w:pPr>
        <w:pStyle w:val="NormalWeb"/>
        <w:spacing w:before="0" w:beforeAutospacing="0" w:after="0" w:afterAutospacing="0" w:line="276" w:lineRule="auto"/>
        <w:ind w:left="142" w:hanging="142"/>
        <w:jc w:val="both"/>
        <w:rPr>
          <w:rFonts w:ascii="GHEA Grapalat" w:hAnsi="GHEA Grapalat"/>
          <w:sz w:val="20"/>
          <w:szCs w:val="20"/>
        </w:rPr>
      </w:pPr>
      <w:r>
        <w:rPr>
          <w:rFonts w:ascii="GHEA Grapalat" w:hAnsi="GHEA Grapalat"/>
          <w:sz w:val="20"/>
          <w:szCs w:val="20"/>
        </w:rPr>
        <w:t>Client: ,,</w:t>
      </w:r>
      <w:proofErr w:type="spellStart"/>
      <w:r>
        <w:rPr>
          <w:rFonts w:ascii="GHEA Grapalat" w:hAnsi="GHEA Grapalat"/>
          <w:sz w:val="20"/>
          <w:szCs w:val="20"/>
        </w:rPr>
        <w:t>Kajaran</w:t>
      </w:r>
      <w:proofErr w:type="spellEnd"/>
      <w:r>
        <w:rPr>
          <w:rFonts w:ascii="GHEA Grapalat" w:hAnsi="GHEA Grapalat"/>
          <w:sz w:val="20"/>
          <w:szCs w:val="20"/>
        </w:rPr>
        <w:t xml:space="preserve"> N1 </w:t>
      </w:r>
      <w:proofErr w:type="spellStart"/>
      <w:r>
        <w:rPr>
          <w:rFonts w:ascii="GHEA Grapalat" w:hAnsi="GHEA Grapalat"/>
          <w:sz w:val="20"/>
          <w:szCs w:val="20"/>
        </w:rPr>
        <w:t>Kindergarden</w:t>
      </w:r>
      <w:proofErr w:type="spellEnd"/>
      <w:r>
        <w:rPr>
          <w:rFonts w:ascii="GHEA Grapalat" w:hAnsi="GHEA Grapalat"/>
          <w:sz w:val="20"/>
          <w:szCs w:val="20"/>
        </w:rPr>
        <w:t xml:space="preserve"> ,, CNPO</w:t>
      </w:r>
    </w:p>
    <w:p w14:paraId="69467EE1" w14:textId="77777777" w:rsidR="00966CCF" w:rsidRDefault="00966CCF" w:rsidP="00966CCF">
      <w:pPr>
        <w:spacing w:line="276" w:lineRule="auto"/>
        <w:ind w:firstLine="567"/>
        <w:jc w:val="both"/>
        <w:rPr>
          <w:rFonts w:ascii="GHEA Grapalat" w:hAnsi="GHEA Grapalat" w:cs="Sylfaen"/>
          <w:i/>
          <w:sz w:val="22"/>
          <w:szCs w:val="22"/>
        </w:rPr>
      </w:pPr>
    </w:p>
    <w:p w14:paraId="507E6B0F" w14:textId="77777777" w:rsidR="00966CCF" w:rsidRDefault="00966CCF" w:rsidP="00966CCF">
      <w:pPr>
        <w:ind w:left="1404" w:firstLine="720"/>
        <w:jc w:val="center"/>
        <w:rPr>
          <w:rFonts w:ascii="GHEA Grapalat" w:hAnsi="GHEA Grapalat"/>
          <w:sz w:val="20"/>
          <w:szCs w:val="20"/>
        </w:rPr>
      </w:pPr>
    </w:p>
    <w:p w14:paraId="1CDDF8D1" w14:textId="77777777" w:rsidR="00966CCF" w:rsidRDefault="00966CCF" w:rsidP="00966CCF"/>
    <w:p w14:paraId="72B3BA19" w14:textId="77777777" w:rsidR="00966CCF" w:rsidRDefault="00966CCF" w:rsidP="00EF3662">
      <w:pPr>
        <w:ind w:firstLine="567"/>
        <w:jc w:val="both"/>
        <w:rPr>
          <w:rFonts w:ascii="GHEA Grapalat" w:hAnsi="GHEA Grapalat" w:cs="Sylfaen"/>
          <w:i/>
          <w:sz w:val="22"/>
          <w:szCs w:val="22"/>
        </w:rPr>
      </w:pPr>
    </w:p>
    <w:p w14:paraId="72F8E3A0" w14:textId="77777777" w:rsidR="00966CCF" w:rsidRDefault="00966CCF" w:rsidP="00EF3662">
      <w:pPr>
        <w:ind w:firstLine="567"/>
        <w:jc w:val="both"/>
        <w:rPr>
          <w:rFonts w:ascii="GHEA Grapalat" w:hAnsi="GHEA Grapalat" w:cs="Sylfaen"/>
          <w:i/>
          <w:sz w:val="22"/>
          <w:szCs w:val="22"/>
        </w:rPr>
      </w:pPr>
    </w:p>
    <w:p w14:paraId="53CB561C" w14:textId="03B38AC0" w:rsidR="00966CCF" w:rsidRDefault="00966CCF" w:rsidP="00EF3662">
      <w:pPr>
        <w:ind w:firstLine="567"/>
        <w:jc w:val="both"/>
        <w:rPr>
          <w:rFonts w:ascii="GHEA Grapalat" w:hAnsi="GHEA Grapalat" w:cs="Sylfaen"/>
          <w:i/>
          <w:sz w:val="22"/>
          <w:szCs w:val="22"/>
        </w:rPr>
      </w:pPr>
    </w:p>
    <w:p w14:paraId="19DE874C" w14:textId="08F93426" w:rsidR="008D2AAC" w:rsidRDefault="008D2AAC" w:rsidP="00EF3662">
      <w:pPr>
        <w:ind w:firstLine="567"/>
        <w:jc w:val="both"/>
        <w:rPr>
          <w:rFonts w:ascii="GHEA Grapalat" w:hAnsi="GHEA Grapalat" w:cs="Sylfaen"/>
          <w:i/>
          <w:sz w:val="22"/>
          <w:szCs w:val="22"/>
        </w:rPr>
      </w:pPr>
    </w:p>
    <w:p w14:paraId="5B52387F" w14:textId="7C4E3DCB" w:rsidR="008D2AAC" w:rsidRDefault="008D2AAC" w:rsidP="00EF3662">
      <w:pPr>
        <w:ind w:firstLine="567"/>
        <w:jc w:val="both"/>
        <w:rPr>
          <w:rFonts w:ascii="GHEA Grapalat" w:hAnsi="GHEA Grapalat" w:cs="Sylfaen"/>
          <w:i/>
          <w:sz w:val="22"/>
          <w:szCs w:val="22"/>
        </w:rPr>
      </w:pPr>
    </w:p>
    <w:p w14:paraId="60A596E5" w14:textId="4B9ABCA9" w:rsidR="008D2AAC" w:rsidRDefault="008D2AAC" w:rsidP="00EF3662">
      <w:pPr>
        <w:ind w:firstLine="567"/>
        <w:jc w:val="both"/>
        <w:rPr>
          <w:rFonts w:ascii="GHEA Grapalat" w:hAnsi="GHEA Grapalat" w:cs="Sylfaen"/>
          <w:i/>
          <w:sz w:val="22"/>
          <w:szCs w:val="22"/>
        </w:rPr>
      </w:pPr>
    </w:p>
    <w:p w14:paraId="0A4487B3" w14:textId="02168B83" w:rsidR="008D2AAC" w:rsidRDefault="008D2AAC" w:rsidP="00EF3662">
      <w:pPr>
        <w:ind w:firstLine="567"/>
        <w:jc w:val="both"/>
        <w:rPr>
          <w:rFonts w:ascii="GHEA Grapalat" w:hAnsi="GHEA Grapalat" w:cs="Sylfaen"/>
          <w:i/>
          <w:sz w:val="22"/>
          <w:szCs w:val="22"/>
        </w:rPr>
      </w:pPr>
    </w:p>
    <w:p w14:paraId="35F2DDE2" w14:textId="4136F0E9" w:rsidR="008D2AAC" w:rsidRDefault="008D2AAC" w:rsidP="00EF3662">
      <w:pPr>
        <w:ind w:firstLine="567"/>
        <w:jc w:val="both"/>
        <w:rPr>
          <w:rFonts w:ascii="GHEA Grapalat" w:hAnsi="GHEA Grapalat" w:cs="Sylfaen"/>
          <w:i/>
          <w:sz w:val="22"/>
          <w:szCs w:val="22"/>
        </w:rPr>
      </w:pPr>
    </w:p>
    <w:p w14:paraId="73C4E1E6" w14:textId="631B2ACA" w:rsidR="008D2AAC" w:rsidRDefault="008D2AAC" w:rsidP="00EF3662">
      <w:pPr>
        <w:ind w:firstLine="567"/>
        <w:jc w:val="both"/>
        <w:rPr>
          <w:rFonts w:ascii="GHEA Grapalat" w:hAnsi="GHEA Grapalat" w:cs="Sylfaen"/>
          <w:i/>
          <w:sz w:val="22"/>
          <w:szCs w:val="22"/>
        </w:rPr>
      </w:pPr>
    </w:p>
    <w:p w14:paraId="24457980" w14:textId="1852EF7B" w:rsidR="008D2AAC" w:rsidRDefault="008D2AAC" w:rsidP="00EF3662">
      <w:pPr>
        <w:ind w:firstLine="567"/>
        <w:jc w:val="both"/>
        <w:rPr>
          <w:rFonts w:ascii="GHEA Grapalat" w:hAnsi="GHEA Grapalat" w:cs="Sylfaen"/>
          <w:i/>
          <w:sz w:val="22"/>
          <w:szCs w:val="22"/>
        </w:rPr>
      </w:pPr>
    </w:p>
    <w:p w14:paraId="3A0D2B69" w14:textId="77777777" w:rsidR="008D2AAC" w:rsidRPr="008D2AAC" w:rsidRDefault="008D2AAC" w:rsidP="008D2AAC">
      <w:pPr>
        <w:pStyle w:val="BodyTextIndent"/>
        <w:widowControl w:val="0"/>
        <w:spacing w:after="160" w:line="240" w:lineRule="auto"/>
        <w:ind w:firstLine="0"/>
        <w:jc w:val="center"/>
        <w:rPr>
          <w:rFonts w:ascii="Verdana" w:hAnsi="Verdana"/>
          <w:i w:val="0"/>
          <w:lang w:val="ru-RU"/>
        </w:rPr>
      </w:pPr>
      <w:r w:rsidRPr="008D2AAC">
        <w:rPr>
          <w:rFonts w:ascii="Verdana" w:hAnsi="Verdana"/>
          <w:i w:val="0"/>
          <w:lang w:val="ru-RU"/>
        </w:rPr>
        <w:lastRenderedPageBreak/>
        <w:t>ОБЪЯВЛЕНИЕ</w:t>
      </w:r>
    </w:p>
    <w:p w14:paraId="264730CA" w14:textId="77777777" w:rsidR="008D2AAC" w:rsidRPr="008D2AAC" w:rsidRDefault="008D2AAC" w:rsidP="008D2AAC">
      <w:pPr>
        <w:pStyle w:val="BodyTextIndent"/>
        <w:widowControl w:val="0"/>
        <w:spacing w:after="160" w:line="240" w:lineRule="auto"/>
        <w:ind w:firstLine="0"/>
        <w:jc w:val="center"/>
        <w:rPr>
          <w:rFonts w:ascii="Verdana" w:hAnsi="Verdana"/>
          <w:i w:val="0"/>
          <w:lang w:val="ru-RU"/>
        </w:rPr>
      </w:pPr>
      <w:r w:rsidRPr="008D2AAC">
        <w:rPr>
          <w:rFonts w:ascii="Verdana" w:hAnsi="Verdana"/>
          <w:i w:val="0"/>
          <w:lang w:val="ru-RU"/>
        </w:rPr>
        <w:t>О ЗАПРОСЕ КОТИРОВОК</w:t>
      </w:r>
    </w:p>
    <w:p w14:paraId="14278077" w14:textId="77777777" w:rsidR="008D2AAC" w:rsidRPr="008D2AAC" w:rsidRDefault="008D2AAC" w:rsidP="008D2AAC">
      <w:pPr>
        <w:pStyle w:val="BodyTextIndent"/>
        <w:widowControl w:val="0"/>
        <w:spacing w:after="160" w:line="240" w:lineRule="auto"/>
        <w:ind w:firstLine="0"/>
        <w:jc w:val="center"/>
        <w:rPr>
          <w:rFonts w:ascii="Verdana" w:hAnsi="Verdana"/>
          <w:i w:val="0"/>
          <w:lang w:val="ru-RU"/>
        </w:rPr>
      </w:pPr>
    </w:p>
    <w:p w14:paraId="4A7808DB" w14:textId="03371433" w:rsidR="008D2AAC" w:rsidRPr="008D2AAC" w:rsidRDefault="008D2AAC" w:rsidP="008D2AAC">
      <w:pPr>
        <w:pStyle w:val="BodyTextIndent"/>
        <w:widowControl w:val="0"/>
        <w:spacing w:after="160" w:line="240" w:lineRule="auto"/>
        <w:ind w:firstLine="0"/>
        <w:jc w:val="center"/>
        <w:rPr>
          <w:rFonts w:ascii="Verdana" w:hAnsi="Verdana"/>
          <w:i w:val="0"/>
          <w:lang w:val="ru-RU"/>
        </w:rPr>
      </w:pPr>
      <w:r w:rsidRPr="008D2AAC">
        <w:rPr>
          <w:rFonts w:ascii="Verdana" w:hAnsi="Verdana"/>
          <w:i w:val="0"/>
          <w:lang w:val="ru-RU"/>
        </w:rPr>
        <w:t>Настоящий текст объявления утвержден Решением Оценочной Комиссии от 2</w:t>
      </w:r>
      <w:r w:rsidR="00377D68" w:rsidRPr="00377D68">
        <w:rPr>
          <w:rFonts w:ascii="Verdana" w:hAnsi="Verdana"/>
          <w:i w:val="0"/>
          <w:lang w:val="ru-RU"/>
        </w:rPr>
        <w:t>6</w:t>
      </w:r>
      <w:r w:rsidRPr="008D2AAC">
        <w:rPr>
          <w:rFonts w:ascii="Verdana" w:hAnsi="Verdana"/>
          <w:i w:val="0"/>
          <w:lang w:val="ru-RU"/>
        </w:rPr>
        <w:t>/01/202</w:t>
      </w:r>
      <w:r w:rsidRPr="00377D68">
        <w:rPr>
          <w:rFonts w:ascii="Verdana" w:hAnsi="Verdana"/>
          <w:i w:val="0"/>
          <w:lang w:val="ru-RU"/>
        </w:rPr>
        <w:t>3</w:t>
      </w:r>
      <w:r w:rsidRPr="008D2AAC">
        <w:rPr>
          <w:rFonts w:ascii="Verdana" w:hAnsi="Verdana"/>
          <w:i w:val="0"/>
          <w:lang w:val="ru-RU"/>
        </w:rPr>
        <w:t xml:space="preserve"> года </w:t>
      </w:r>
      <w:r w:rsidRPr="008D2AAC">
        <w:rPr>
          <w:rFonts w:ascii="Verdana" w:hAnsi="Verdana"/>
          <w:i w:val="0"/>
        </w:rPr>
        <w:t>N</w:t>
      </w:r>
      <w:r w:rsidRPr="008D2AAC">
        <w:rPr>
          <w:rFonts w:ascii="Verdana" w:hAnsi="Verdana"/>
          <w:i w:val="0"/>
          <w:lang w:val="ru-RU"/>
        </w:rPr>
        <w:t xml:space="preserve"> 02</w:t>
      </w:r>
    </w:p>
    <w:p w14:paraId="79F8992A" w14:textId="14ECFFF1" w:rsidR="008D2AAC" w:rsidRPr="008D2AAC" w:rsidRDefault="008D2AAC" w:rsidP="008D2AAC">
      <w:pPr>
        <w:pStyle w:val="BodyTextIndent"/>
        <w:widowControl w:val="0"/>
        <w:spacing w:after="160" w:line="240" w:lineRule="auto"/>
        <w:ind w:firstLine="0"/>
        <w:jc w:val="center"/>
        <w:rPr>
          <w:rFonts w:ascii="Verdana" w:hAnsi="Verdana"/>
          <w:i w:val="0"/>
          <w:lang w:val="ru-RU"/>
        </w:rPr>
      </w:pPr>
      <w:r w:rsidRPr="008D2AAC">
        <w:rPr>
          <w:rFonts w:ascii="Verdana" w:hAnsi="Verdana"/>
          <w:i w:val="0"/>
          <w:lang w:val="ru-RU"/>
        </w:rPr>
        <w:t xml:space="preserve">Код процедуры </w:t>
      </w:r>
      <w:r w:rsidRPr="008D2AAC">
        <w:rPr>
          <w:rFonts w:ascii="Verdana" w:hAnsi="Verdana"/>
          <w:i w:val="0"/>
        </w:rPr>
        <w:t>ՔԹ</w:t>
      </w:r>
      <w:r w:rsidRPr="008D2AAC">
        <w:rPr>
          <w:rFonts w:ascii="Verdana" w:hAnsi="Verdana"/>
          <w:i w:val="0"/>
          <w:lang w:val="ru-RU"/>
        </w:rPr>
        <w:t>1</w:t>
      </w:r>
      <w:r w:rsidRPr="008D2AAC">
        <w:rPr>
          <w:rFonts w:ascii="Verdana" w:hAnsi="Verdana"/>
          <w:i w:val="0"/>
        </w:rPr>
        <w:t>Մ</w:t>
      </w:r>
      <w:r w:rsidRPr="008D2AAC">
        <w:rPr>
          <w:rFonts w:ascii="Verdana" w:hAnsi="Verdana"/>
          <w:i w:val="0"/>
          <w:lang w:val="ru-RU"/>
        </w:rPr>
        <w:t>-</w:t>
      </w:r>
      <w:r w:rsidRPr="008D2AAC">
        <w:rPr>
          <w:rFonts w:ascii="Verdana" w:hAnsi="Verdana"/>
          <w:i w:val="0"/>
        </w:rPr>
        <w:t>ՀՈԱԿ</w:t>
      </w:r>
      <w:r w:rsidRPr="008D2AAC">
        <w:rPr>
          <w:rFonts w:ascii="Verdana" w:hAnsi="Verdana"/>
          <w:i w:val="0"/>
          <w:lang w:val="ru-RU"/>
        </w:rPr>
        <w:t>-</w:t>
      </w:r>
      <w:r w:rsidRPr="008D2AAC">
        <w:rPr>
          <w:rFonts w:ascii="Verdana" w:hAnsi="Verdana"/>
          <w:i w:val="0"/>
        </w:rPr>
        <w:t>ԳՀԱՊՁԲ</w:t>
      </w:r>
      <w:r w:rsidRPr="008D2AAC">
        <w:rPr>
          <w:rFonts w:ascii="Verdana" w:hAnsi="Verdana"/>
          <w:i w:val="0"/>
          <w:lang w:val="ru-RU"/>
        </w:rPr>
        <w:t xml:space="preserve">-23/01        </w:t>
      </w:r>
    </w:p>
    <w:p w14:paraId="5118D7C5" w14:textId="77777777" w:rsidR="008D2AAC" w:rsidRPr="008D2AAC" w:rsidRDefault="008D2AAC" w:rsidP="008D2AAC">
      <w:pPr>
        <w:pStyle w:val="BodyTextIndent"/>
        <w:widowControl w:val="0"/>
        <w:spacing w:after="160" w:line="240" w:lineRule="auto"/>
        <w:rPr>
          <w:rFonts w:ascii="Verdana" w:hAnsi="Verdana"/>
          <w:i w:val="0"/>
          <w:lang w:val="ru-RU"/>
        </w:rPr>
      </w:pPr>
    </w:p>
    <w:p w14:paraId="411A6F9E" w14:textId="77777777" w:rsidR="008D2AAC" w:rsidRPr="008D2AAC" w:rsidRDefault="008D2AAC" w:rsidP="008D2AAC">
      <w:pPr>
        <w:spacing w:line="276" w:lineRule="auto"/>
        <w:ind w:firstLine="360"/>
        <w:jc w:val="both"/>
        <w:rPr>
          <w:rFonts w:ascii="Verdana" w:hAnsi="Verdana"/>
          <w:sz w:val="20"/>
          <w:szCs w:val="20"/>
          <w:lang w:val="ru-RU"/>
        </w:rPr>
      </w:pPr>
      <w:r w:rsidRPr="008D2AAC">
        <w:rPr>
          <w:rFonts w:ascii="Verdana" w:hAnsi="Verdana"/>
          <w:sz w:val="20"/>
          <w:szCs w:val="20"/>
          <w:lang w:val="ru-RU"/>
        </w:rPr>
        <w:t>Заказчик «Детский сад номер 1 г.Каджарана» МНКО, который находится по адресу Сюникская область,</w:t>
      </w:r>
      <w:r w:rsidRPr="008D2AAC">
        <w:rPr>
          <w:rFonts w:ascii="Verdana" w:hAnsi="Verdana"/>
          <w:sz w:val="20"/>
          <w:szCs w:val="20"/>
          <w:lang w:val="hy-AM"/>
        </w:rPr>
        <w:t xml:space="preserve"> </w:t>
      </w:r>
      <w:r w:rsidRPr="008D2AAC">
        <w:rPr>
          <w:rFonts w:ascii="Verdana" w:hAnsi="Verdana"/>
          <w:sz w:val="20"/>
          <w:szCs w:val="20"/>
          <w:lang w:val="ru-RU"/>
        </w:rPr>
        <w:t>г.Каджаран,ул.Абовяна 8, об</w:t>
      </w:r>
      <w:r w:rsidRPr="008D2AAC">
        <w:rPr>
          <w:rFonts w:ascii="Verdana" w:hAnsi="Verdana"/>
          <w:sz w:val="20"/>
          <w:szCs w:val="20"/>
        </w:rPr>
        <w:fldChar w:fldCharType="begin"/>
      </w:r>
      <w:r w:rsidRPr="008D2AAC">
        <w:rPr>
          <w:rFonts w:ascii="Verdana" w:hAnsi="Verdana"/>
          <w:sz w:val="20"/>
          <w:szCs w:val="20"/>
          <w:lang w:val="ru-RU"/>
        </w:rPr>
        <w:instrText xml:space="preserve"> </w:instrText>
      </w:r>
      <w:r w:rsidRPr="008D2AAC">
        <w:rPr>
          <w:rFonts w:ascii="Verdana" w:hAnsi="Verdana"/>
          <w:sz w:val="20"/>
          <w:szCs w:val="20"/>
        </w:rPr>
        <w:instrText>HYPERLINK</w:instrText>
      </w:r>
      <w:r w:rsidRPr="008D2AAC">
        <w:rPr>
          <w:rFonts w:ascii="Verdana" w:hAnsi="Verdana"/>
          <w:sz w:val="20"/>
          <w:szCs w:val="20"/>
          <w:lang w:val="ru-RU"/>
        </w:rPr>
        <w:instrText xml:space="preserve"> "</w:instrText>
      </w:r>
      <w:r w:rsidRPr="008D2AAC">
        <w:rPr>
          <w:rFonts w:ascii="Verdana" w:hAnsi="Verdana"/>
          <w:sz w:val="20"/>
          <w:szCs w:val="20"/>
        </w:rPr>
        <w:instrText>https</w:instrText>
      </w:r>
      <w:r w:rsidRPr="008D2AAC">
        <w:rPr>
          <w:rFonts w:ascii="Verdana" w:hAnsi="Verdana"/>
          <w:sz w:val="20"/>
          <w:szCs w:val="20"/>
          <w:lang w:val="ru-RU"/>
        </w:rPr>
        <w:instrText>://</w:instrText>
      </w:r>
      <w:r w:rsidRPr="008D2AAC">
        <w:rPr>
          <w:rFonts w:ascii="Verdana" w:hAnsi="Verdana"/>
          <w:sz w:val="20"/>
          <w:szCs w:val="20"/>
        </w:rPr>
        <w:instrText>en</w:instrText>
      </w:r>
      <w:r w:rsidRPr="008D2AAC">
        <w:rPr>
          <w:rFonts w:ascii="Verdana" w:hAnsi="Verdana"/>
          <w:sz w:val="20"/>
          <w:szCs w:val="20"/>
          <w:lang w:val="ru-RU"/>
        </w:rPr>
        <w:instrText>.</w:instrText>
      </w:r>
      <w:r w:rsidRPr="008D2AAC">
        <w:rPr>
          <w:rFonts w:ascii="Verdana" w:hAnsi="Verdana"/>
          <w:sz w:val="20"/>
          <w:szCs w:val="20"/>
        </w:rPr>
        <w:instrText>wikipedia</w:instrText>
      </w:r>
      <w:r w:rsidRPr="008D2AAC">
        <w:rPr>
          <w:rFonts w:ascii="Verdana" w:hAnsi="Verdana"/>
          <w:sz w:val="20"/>
          <w:szCs w:val="20"/>
          <w:lang w:val="ru-RU"/>
        </w:rPr>
        <w:instrText>.</w:instrText>
      </w:r>
      <w:r w:rsidRPr="008D2AAC">
        <w:rPr>
          <w:rFonts w:ascii="Verdana" w:hAnsi="Verdana"/>
          <w:sz w:val="20"/>
          <w:szCs w:val="20"/>
        </w:rPr>
        <w:instrText>org</w:instrText>
      </w:r>
      <w:r w:rsidRPr="008D2AAC">
        <w:rPr>
          <w:rFonts w:ascii="Verdana" w:hAnsi="Verdana"/>
          <w:sz w:val="20"/>
          <w:szCs w:val="20"/>
          <w:lang w:val="ru-RU"/>
        </w:rPr>
        <w:instrText>/</w:instrText>
      </w:r>
      <w:r w:rsidRPr="008D2AAC">
        <w:rPr>
          <w:rFonts w:ascii="Verdana" w:hAnsi="Verdana"/>
          <w:sz w:val="20"/>
          <w:szCs w:val="20"/>
        </w:rPr>
        <w:instrText>wiki</w:instrText>
      </w:r>
      <w:r w:rsidRPr="008D2AAC">
        <w:rPr>
          <w:rFonts w:ascii="Verdana" w:hAnsi="Verdana"/>
          <w:sz w:val="20"/>
          <w:szCs w:val="20"/>
          <w:lang w:val="ru-RU"/>
        </w:rPr>
        <w:instrText>/%</w:instrText>
      </w:r>
      <w:r w:rsidRPr="008D2AAC">
        <w:rPr>
          <w:rFonts w:ascii="Verdana" w:hAnsi="Verdana"/>
          <w:sz w:val="20"/>
          <w:szCs w:val="20"/>
        </w:rPr>
        <w:instrText>D</w:instrText>
      </w:r>
      <w:r w:rsidRPr="008D2AAC">
        <w:rPr>
          <w:rFonts w:ascii="Verdana" w:hAnsi="Verdana"/>
          <w:sz w:val="20"/>
          <w:szCs w:val="20"/>
          <w:lang w:val="ru-RU"/>
        </w:rPr>
        <w:instrText>0%</w:instrText>
      </w:r>
      <w:r w:rsidRPr="008D2AAC">
        <w:rPr>
          <w:rFonts w:ascii="Verdana" w:hAnsi="Verdana"/>
          <w:sz w:val="20"/>
          <w:szCs w:val="20"/>
        </w:rPr>
        <w:instrText>AA</w:instrText>
      </w:r>
      <w:r w:rsidRPr="008D2AAC">
        <w:rPr>
          <w:rFonts w:ascii="Verdana" w:hAnsi="Verdana"/>
          <w:sz w:val="20"/>
          <w:szCs w:val="20"/>
          <w:lang w:val="ru-RU"/>
        </w:rPr>
        <w:instrText xml:space="preserve">" </w:instrText>
      </w:r>
      <w:r w:rsidRPr="008D2AAC">
        <w:rPr>
          <w:rFonts w:ascii="Verdana" w:hAnsi="Verdana"/>
          <w:sz w:val="20"/>
          <w:szCs w:val="20"/>
        </w:rPr>
        <w:fldChar w:fldCharType="separate"/>
      </w:r>
      <w:r w:rsidRPr="008D2AAC">
        <w:rPr>
          <w:sz w:val="20"/>
          <w:szCs w:val="20"/>
          <w:lang w:val="ru-RU"/>
        </w:rPr>
        <w:t>ъ</w:t>
      </w:r>
      <w:r w:rsidRPr="008D2AAC">
        <w:rPr>
          <w:sz w:val="20"/>
          <w:szCs w:val="20"/>
        </w:rPr>
        <w:fldChar w:fldCharType="end"/>
      </w:r>
      <w:r w:rsidRPr="008D2AAC">
        <w:rPr>
          <w:rFonts w:ascii="Verdana" w:hAnsi="Verdana"/>
          <w:sz w:val="20"/>
          <w:szCs w:val="20"/>
          <w:lang w:val="ru-RU"/>
        </w:rPr>
        <w:t>являет запрос котировки цен, который осуществляется одним этапом.</w:t>
      </w:r>
    </w:p>
    <w:p w14:paraId="2E38CC14" w14:textId="77777777" w:rsidR="008D2AAC" w:rsidRPr="008D2AAC" w:rsidRDefault="008D2AAC" w:rsidP="008D2AAC">
      <w:pPr>
        <w:pStyle w:val="BodyTextIndent"/>
        <w:widowControl w:val="0"/>
        <w:spacing w:after="160" w:line="276" w:lineRule="auto"/>
        <w:ind w:firstLine="567"/>
        <w:rPr>
          <w:rFonts w:ascii="Verdana" w:hAnsi="Verdana"/>
          <w:i w:val="0"/>
          <w:lang w:val="ru-RU"/>
        </w:rPr>
      </w:pPr>
      <w:r w:rsidRPr="008D2AAC">
        <w:rPr>
          <w:rFonts w:ascii="Verdana" w:hAnsi="Verdana"/>
          <w:i w:val="0"/>
          <w:lang w:val="ru-RU"/>
        </w:rPr>
        <w:t>Участнику, отобранному по итогам настоящей процедуры, в</w:t>
      </w:r>
      <w:r w:rsidRPr="008D2AAC">
        <w:rPr>
          <w:rFonts w:ascii="Verdana" w:hAnsi="Verdana"/>
          <w:i w:val="0"/>
        </w:rPr>
        <w:t> </w:t>
      </w:r>
      <w:r w:rsidRPr="008D2AAC">
        <w:rPr>
          <w:rFonts w:ascii="Verdana" w:hAnsi="Verdana"/>
          <w:i w:val="0"/>
          <w:lang w:val="ru-RU"/>
        </w:rPr>
        <w:t>установленном</w:t>
      </w:r>
      <w:r w:rsidRPr="008D2AAC">
        <w:rPr>
          <w:rFonts w:ascii="Verdana" w:hAnsi="Verdana"/>
          <w:i w:val="0"/>
        </w:rPr>
        <w:t> </w:t>
      </w:r>
      <w:r w:rsidRPr="008D2AAC">
        <w:rPr>
          <w:rFonts w:ascii="Verdana" w:hAnsi="Verdana"/>
          <w:i w:val="0"/>
          <w:lang w:val="ru-RU"/>
        </w:rPr>
        <w:t>порядке будет предложено заключить договор на поставку продуктов питания (далее — договор).</w:t>
      </w:r>
    </w:p>
    <w:p w14:paraId="53F9E046" w14:textId="77777777" w:rsidR="008D2AAC" w:rsidRPr="008D2AAC" w:rsidRDefault="008D2AAC" w:rsidP="008D2AAC">
      <w:pPr>
        <w:pStyle w:val="BodyTextIndent"/>
        <w:widowControl w:val="0"/>
        <w:spacing w:after="160" w:line="240" w:lineRule="auto"/>
        <w:ind w:firstLine="567"/>
        <w:rPr>
          <w:rFonts w:ascii="Verdana" w:hAnsi="Verdana"/>
          <w:i w:val="0"/>
          <w:lang w:val="ru-RU"/>
        </w:rPr>
      </w:pPr>
      <w:r w:rsidRPr="008D2AAC">
        <w:rPr>
          <w:rFonts w:ascii="Verdana" w:hAnsi="Verdana"/>
          <w:i w:val="0"/>
          <w:lang w:val="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8D2AAC">
        <w:rPr>
          <w:rFonts w:ascii="Arial Unicode MS" w:hAnsi="Arial Unicode MS" w:cs="Arial Unicode MS"/>
          <w:i w:val="0"/>
          <w:lang w:val="en-US"/>
        </w:rPr>
        <w:t> </w:t>
      </w:r>
      <w:r w:rsidRPr="008D2AAC">
        <w:rPr>
          <w:rFonts w:ascii="Verdana" w:hAnsi="Verdana"/>
          <w:i w:val="0"/>
          <w:lang w:val="ru-RU"/>
        </w:rPr>
        <w:t>настоящей процедуре.</w:t>
      </w:r>
    </w:p>
    <w:p w14:paraId="341DC26F" w14:textId="77777777" w:rsidR="008D2AAC" w:rsidRPr="008D2AAC" w:rsidRDefault="008D2AAC" w:rsidP="008D2AAC">
      <w:pPr>
        <w:pStyle w:val="BodyTextIndent"/>
        <w:widowControl w:val="0"/>
        <w:spacing w:after="160" w:line="240" w:lineRule="auto"/>
        <w:ind w:firstLine="567"/>
        <w:rPr>
          <w:rFonts w:ascii="Verdana" w:hAnsi="Verdana"/>
          <w:i w:val="0"/>
          <w:lang w:val="ru-RU"/>
        </w:rPr>
      </w:pPr>
      <w:r w:rsidRPr="008D2AAC">
        <w:rPr>
          <w:rFonts w:ascii="Verdana" w:hAnsi="Verdana"/>
          <w:i w:val="0"/>
          <w:lang w:val="ru-RU"/>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8D2AAC" w:rsidDel="00052084">
        <w:rPr>
          <w:rFonts w:ascii="Verdana" w:hAnsi="Verdana"/>
          <w:i w:val="0"/>
          <w:lang w:val="ru-RU"/>
        </w:rPr>
        <w:t xml:space="preserve"> </w:t>
      </w:r>
    </w:p>
    <w:p w14:paraId="74B8F077" w14:textId="77777777" w:rsidR="008D2AAC" w:rsidRPr="008D2AAC" w:rsidRDefault="008D2AAC" w:rsidP="008D2AAC">
      <w:pPr>
        <w:pStyle w:val="BodyTextIndent"/>
        <w:widowControl w:val="0"/>
        <w:spacing w:after="160" w:line="240" w:lineRule="auto"/>
        <w:ind w:firstLine="567"/>
        <w:rPr>
          <w:rFonts w:ascii="Verdana" w:hAnsi="Verdana"/>
          <w:i w:val="0"/>
          <w:lang w:val="ru-RU"/>
        </w:rPr>
      </w:pPr>
      <w:r w:rsidRPr="008D2AAC">
        <w:rPr>
          <w:rFonts w:ascii="Verdana" w:hAnsi="Verdana"/>
          <w:i w:val="0"/>
          <w:lang w:val="ru-RU"/>
        </w:rPr>
        <w:t>Отобранный участник определяется из числа участников, подавших заявки, оцененные удовлетворительно</w:t>
      </w:r>
      <w:r w:rsidRPr="008D2AAC">
        <w:rPr>
          <w:rFonts w:ascii="Verdana" w:hAnsi="Verdana"/>
          <w:i w:val="0"/>
          <w:lang w:val="hy-AM"/>
        </w:rPr>
        <w:t xml:space="preserve"> </w:t>
      </w:r>
      <w:r w:rsidRPr="008D2AAC">
        <w:rPr>
          <w:rFonts w:ascii="Verdana" w:hAnsi="Verdana"/>
          <w:i w:val="0"/>
          <w:lang w:val="ru-RU"/>
        </w:rPr>
        <w:t>по неценовым условиям, по принципу предпочтения, отдаваемого участнику, представившему минимальное ценовое предложение.</w:t>
      </w:r>
    </w:p>
    <w:p w14:paraId="4739664F" w14:textId="77777777" w:rsidR="008D2AAC" w:rsidRPr="008D2AAC" w:rsidRDefault="008D2AAC" w:rsidP="008D2AAC">
      <w:pPr>
        <w:pStyle w:val="BodyTextIndent"/>
        <w:widowControl w:val="0"/>
        <w:spacing w:after="160" w:line="240" w:lineRule="auto"/>
        <w:ind w:firstLine="567"/>
        <w:rPr>
          <w:rFonts w:ascii="Verdana" w:hAnsi="Verdana"/>
          <w:i w:val="0"/>
          <w:lang w:val="ru-RU"/>
        </w:rPr>
      </w:pPr>
      <w:r w:rsidRPr="008D2AAC">
        <w:rPr>
          <w:rFonts w:ascii="Verdana" w:hAnsi="Verdana"/>
          <w:i w:val="0"/>
          <w:lang w:val="ru-RU"/>
        </w:rPr>
        <w:t>Неполучение приглашения не ограничивает права участника на участие в</w:t>
      </w:r>
      <w:r w:rsidRPr="008D2AAC">
        <w:rPr>
          <w:rFonts w:ascii="Arial Unicode MS" w:hAnsi="Arial Unicode MS" w:cs="Arial Unicode MS"/>
          <w:i w:val="0"/>
          <w:lang w:val="en-US"/>
        </w:rPr>
        <w:t> </w:t>
      </w:r>
      <w:r w:rsidRPr="008D2AAC">
        <w:rPr>
          <w:rFonts w:ascii="Verdana" w:hAnsi="Verdana"/>
          <w:i w:val="0"/>
          <w:lang w:val="ru-RU"/>
        </w:rPr>
        <w:t>настоящей процедуре.</w:t>
      </w:r>
    </w:p>
    <w:p w14:paraId="0016CAD5" w14:textId="50F04AC9" w:rsidR="008D2AAC" w:rsidRPr="008D2AAC" w:rsidRDefault="008D2AAC" w:rsidP="008D2AAC">
      <w:pPr>
        <w:pStyle w:val="BodyTextIndent"/>
        <w:widowControl w:val="0"/>
        <w:spacing w:after="160"/>
        <w:ind w:firstLine="567"/>
        <w:rPr>
          <w:rFonts w:ascii="Verdana" w:hAnsi="Verdana"/>
          <w:i w:val="0"/>
          <w:spacing w:val="6"/>
          <w:lang w:val="ru-RU"/>
        </w:rPr>
      </w:pPr>
      <w:r w:rsidRPr="008D2AAC">
        <w:rPr>
          <w:rFonts w:ascii="Verdana" w:hAnsi="Verdana"/>
          <w:i w:val="0"/>
          <w:lang w:val="ru-RU"/>
        </w:rPr>
        <w:t>Заявки на  запрос котировокнеобходимо подавать по адресу</w:t>
      </w:r>
      <w:r w:rsidRPr="008D2AAC">
        <w:rPr>
          <w:rFonts w:ascii="Verdana" w:hAnsi="Verdana"/>
          <w:i w:val="0"/>
          <w:spacing w:val="6"/>
          <w:lang w:val="ru-RU"/>
        </w:rPr>
        <w:t xml:space="preserve"> </w:t>
      </w:r>
      <w:r w:rsidRPr="008D2AAC">
        <w:rPr>
          <w:rFonts w:ascii="Verdana" w:hAnsi="Verdana"/>
          <w:i w:val="0"/>
          <w:lang w:val="ru-RU"/>
        </w:rPr>
        <w:t>Сюникская область,г.Каджаран,ул.Лернагорцнера 4,</w:t>
      </w:r>
      <w:r w:rsidRPr="008D2AAC">
        <w:rPr>
          <w:rFonts w:ascii="Verdana" w:hAnsi="Verdana"/>
          <w:i w:val="0"/>
          <w:lang w:val="hy-AM"/>
        </w:rPr>
        <w:t xml:space="preserve"> </w:t>
      </w:r>
      <w:r w:rsidRPr="008D2AAC">
        <w:rPr>
          <w:rFonts w:ascii="Verdana" w:hAnsi="Verdana"/>
          <w:i w:val="0"/>
          <w:lang w:val="ru-RU"/>
        </w:rPr>
        <w:t>Муниципалитет г.Каджарана , кабинет 110-ый в документарной форме, до 16:00 часов 7-го дня со дня опубликования настоящего объявления. Кроме армянского языка заявки могут быть поданы также на английском или русском языке.</w:t>
      </w:r>
    </w:p>
    <w:p w14:paraId="056FF099" w14:textId="4C923310" w:rsidR="008D2AAC" w:rsidRPr="008D2AAC" w:rsidRDefault="008D2AAC" w:rsidP="008D2AAC">
      <w:pPr>
        <w:pStyle w:val="BodyTextIndent"/>
        <w:widowControl w:val="0"/>
        <w:spacing w:after="160"/>
        <w:ind w:firstLine="567"/>
        <w:rPr>
          <w:rFonts w:ascii="Verdana" w:hAnsi="Verdana"/>
          <w:i w:val="0"/>
          <w:lang w:val="ru-RU"/>
        </w:rPr>
      </w:pPr>
      <w:r w:rsidRPr="008D2AAC">
        <w:rPr>
          <w:rFonts w:ascii="Verdana" w:hAnsi="Verdana"/>
          <w:i w:val="0"/>
          <w:lang w:val="ru-RU"/>
        </w:rPr>
        <w:t>Вскрытие заявок будет проводиться по адресу Сюникская область,</w:t>
      </w:r>
      <w:r w:rsidRPr="008D2AAC">
        <w:rPr>
          <w:rFonts w:ascii="Verdana" w:hAnsi="Verdana"/>
          <w:i w:val="0"/>
          <w:lang w:val="hy-AM"/>
        </w:rPr>
        <w:t xml:space="preserve"> </w:t>
      </w:r>
      <w:r w:rsidRPr="008D2AAC">
        <w:rPr>
          <w:rFonts w:ascii="Verdana" w:hAnsi="Verdana"/>
          <w:i w:val="0"/>
          <w:lang w:val="ru-RU"/>
        </w:rPr>
        <w:t>г.Каджаран,ул.Лернагорцнера 4,</w:t>
      </w:r>
      <w:r w:rsidRPr="008D2AAC">
        <w:rPr>
          <w:rFonts w:ascii="Verdana" w:hAnsi="Verdana"/>
          <w:i w:val="0"/>
          <w:lang w:val="hy-AM"/>
        </w:rPr>
        <w:t xml:space="preserve"> </w:t>
      </w:r>
      <w:r w:rsidRPr="008D2AAC">
        <w:rPr>
          <w:rFonts w:ascii="Verdana" w:hAnsi="Verdana"/>
          <w:i w:val="0"/>
          <w:lang w:val="ru-RU"/>
        </w:rPr>
        <w:t>Муниципалитет г.Каджарана, кабинет 110-ый, в 1</w:t>
      </w:r>
      <w:r w:rsidRPr="008D2AAC">
        <w:rPr>
          <w:rFonts w:ascii="Verdana" w:hAnsi="Verdana"/>
          <w:i w:val="0"/>
          <w:lang w:val="hy-AM"/>
        </w:rPr>
        <w:t>6</w:t>
      </w:r>
      <w:r w:rsidRPr="008D2AAC">
        <w:rPr>
          <w:rFonts w:ascii="Verdana" w:hAnsi="Verdana"/>
          <w:i w:val="0"/>
          <w:lang w:val="ru-RU"/>
        </w:rPr>
        <w:t>:00 часов 02.02.2023 года.</w:t>
      </w:r>
    </w:p>
    <w:p w14:paraId="326DDF4C" w14:textId="77777777" w:rsidR="008D2AAC" w:rsidRPr="008D2AAC" w:rsidRDefault="008D2AAC" w:rsidP="008D2AAC">
      <w:pPr>
        <w:pStyle w:val="BodyTextIndent"/>
        <w:widowControl w:val="0"/>
        <w:spacing w:after="160" w:line="240" w:lineRule="auto"/>
        <w:ind w:firstLine="567"/>
        <w:rPr>
          <w:rFonts w:ascii="Verdana" w:hAnsi="Verdana"/>
          <w:i w:val="0"/>
          <w:lang w:val="ru-RU"/>
        </w:rPr>
      </w:pPr>
      <w:r w:rsidRPr="008D2AAC">
        <w:rPr>
          <w:rFonts w:ascii="Verdana" w:hAnsi="Verdana"/>
          <w:i w:val="0"/>
          <w:lang w:val="ru-RU"/>
        </w:rPr>
        <w:t>Жалобы относительно настоящей процедуры должны быть поданы лицу, рассматривающее связанные с закупками жалобы,</w:t>
      </w:r>
      <w:r w:rsidRPr="008D2AAC" w:rsidDel="00D746A9">
        <w:rPr>
          <w:rFonts w:ascii="Verdana" w:hAnsi="Verdana"/>
          <w:i w:val="0"/>
          <w:lang w:val="ru-RU"/>
        </w:rPr>
        <w:t xml:space="preserve"> </w:t>
      </w:r>
      <w:r w:rsidRPr="008D2AAC">
        <w:rPr>
          <w:rFonts w:ascii="Verdana" w:hAnsi="Verdana"/>
          <w:i w:val="0"/>
          <w:lang w:val="ru-RU"/>
        </w:rPr>
        <w:t>по адресу: ул. Мелик-Адамяна 1, Ереван. Обжалование осуществляется в порядке, установленном приглашением на</w:t>
      </w:r>
      <w:r w:rsidRPr="008D2AAC">
        <w:rPr>
          <w:rFonts w:ascii="Arial Unicode MS" w:hAnsi="Arial Unicode MS" w:cs="Arial Unicode MS"/>
          <w:i w:val="0"/>
          <w:lang w:val="en-US"/>
        </w:rPr>
        <w:t> </w:t>
      </w:r>
      <w:r w:rsidRPr="008D2AAC">
        <w:rPr>
          <w:rFonts w:ascii="Verdana" w:hAnsi="Verdana"/>
          <w:i w:val="0"/>
          <w:lang w:val="ru-RU"/>
        </w:rPr>
        <w:t>настоящий конкурс. Для подачи жалобы требуется плата в размере 30</w:t>
      </w:r>
      <w:r w:rsidRPr="008D2AAC">
        <w:rPr>
          <w:rFonts w:ascii="Arial Unicode MS" w:hAnsi="Arial Unicode MS" w:cs="Arial Unicode MS"/>
          <w:i w:val="0"/>
          <w:lang w:val="en-US"/>
        </w:rPr>
        <w:t> </w:t>
      </w:r>
      <w:r w:rsidRPr="008D2AAC">
        <w:rPr>
          <w:rFonts w:ascii="Verdana" w:hAnsi="Verdana"/>
          <w:i w:val="0"/>
          <w:lang w:val="ru-RU"/>
        </w:rPr>
        <w:t>000</w:t>
      </w:r>
      <w:r w:rsidRPr="008D2AAC">
        <w:rPr>
          <w:rFonts w:ascii="Arial Unicode MS" w:hAnsi="Arial Unicode MS" w:cs="Arial Unicode MS"/>
          <w:i w:val="0"/>
          <w:lang w:val="en-US"/>
        </w:rPr>
        <w:t> </w:t>
      </w:r>
      <w:r w:rsidRPr="008D2AAC">
        <w:rPr>
          <w:rFonts w:ascii="Verdana" w:hAnsi="Verdana"/>
          <w:i w:val="0"/>
          <w:lang w:val="ru-RU"/>
        </w:rPr>
        <w:t>(тридцать тысяч) драмов РА, которая должна быть перечислена на</w:t>
      </w:r>
      <w:r w:rsidRPr="008D2AAC">
        <w:rPr>
          <w:rFonts w:ascii="Arial Unicode MS" w:hAnsi="Arial Unicode MS" w:cs="Arial Unicode MS"/>
          <w:i w:val="0"/>
          <w:lang w:val="en-US"/>
        </w:rPr>
        <w:t> </w:t>
      </w:r>
      <w:r w:rsidRPr="008D2AAC">
        <w:rPr>
          <w:rFonts w:ascii="Verdana" w:hAnsi="Verdana"/>
          <w:i w:val="0"/>
          <w:lang w:val="ru-RU"/>
        </w:rPr>
        <w:t>казначейский счет № 900008000482, открытый на имя Министерства финансов Республики Армения.</w:t>
      </w:r>
    </w:p>
    <w:p w14:paraId="3C1C3335" w14:textId="77777777" w:rsidR="008D2AAC" w:rsidRPr="008D2AAC" w:rsidRDefault="008D2AAC" w:rsidP="008D2AAC">
      <w:pPr>
        <w:pStyle w:val="BodyTextIndent"/>
        <w:widowControl w:val="0"/>
        <w:spacing w:after="160" w:line="276" w:lineRule="auto"/>
        <w:ind w:firstLine="567"/>
        <w:rPr>
          <w:rFonts w:ascii="Calibri" w:hAnsi="Calibri"/>
          <w:i w:val="0"/>
          <w:lang w:val="hy-AM"/>
        </w:rPr>
      </w:pPr>
      <w:r w:rsidRPr="008D2AAC">
        <w:rPr>
          <w:rFonts w:ascii="Verdana" w:hAnsi="Verdana"/>
          <w:i w:val="0"/>
          <w:lang w:val="ru-RU"/>
        </w:rPr>
        <w:t>Для получения дополнительной информации, связанной с настоящим</w:t>
      </w:r>
      <w:r w:rsidRPr="008D2AAC">
        <w:rPr>
          <w:rFonts w:ascii="Verdana" w:hAnsi="Verdana"/>
          <w:i w:val="0"/>
        </w:rPr>
        <w:t> </w:t>
      </w:r>
      <w:r w:rsidRPr="008D2AAC">
        <w:rPr>
          <w:rFonts w:ascii="Verdana" w:hAnsi="Verdana"/>
          <w:i w:val="0"/>
          <w:lang w:val="ru-RU"/>
        </w:rPr>
        <w:t xml:space="preserve">объявлением, можете обратиться к секретарю Оценочной комиссии </w:t>
      </w:r>
      <w:r w:rsidRPr="008D2AAC">
        <w:rPr>
          <w:rFonts w:ascii="Baltica" w:hAnsi="Baltica"/>
          <w:i w:val="0"/>
          <w:lang w:val="ru-RU"/>
        </w:rPr>
        <w:t>Лия Абеляну</w:t>
      </w:r>
      <w:r w:rsidRPr="008D2AAC">
        <w:rPr>
          <w:rFonts w:ascii="Calibri" w:hAnsi="Calibri"/>
          <w:i w:val="0"/>
          <w:lang w:val="hy-AM"/>
        </w:rPr>
        <w:t>․</w:t>
      </w:r>
    </w:p>
    <w:p w14:paraId="20E53C4B" w14:textId="77777777" w:rsidR="008D2AAC" w:rsidRPr="008D2AAC" w:rsidRDefault="008D2AAC" w:rsidP="008D2AAC">
      <w:pPr>
        <w:spacing w:line="276" w:lineRule="auto"/>
        <w:rPr>
          <w:rFonts w:ascii="Verdana" w:hAnsi="Verdana"/>
          <w:sz w:val="20"/>
          <w:szCs w:val="20"/>
          <w:lang w:val="ru-RU"/>
        </w:rPr>
      </w:pPr>
      <w:r w:rsidRPr="008D2AAC">
        <w:rPr>
          <w:rFonts w:ascii="Verdana" w:hAnsi="Verdana"/>
          <w:sz w:val="20"/>
          <w:szCs w:val="20"/>
          <w:lang w:val="ru-RU"/>
        </w:rPr>
        <w:t>Тел: +37493-789-</w:t>
      </w:r>
      <w:r w:rsidRPr="008D2AAC">
        <w:rPr>
          <w:rFonts w:ascii="Verdana" w:hAnsi="Verdana"/>
          <w:sz w:val="20"/>
          <w:szCs w:val="20"/>
          <w:lang w:val="hy-AM"/>
        </w:rPr>
        <w:t>769</w:t>
      </w:r>
      <w:r w:rsidRPr="008D2AAC">
        <w:rPr>
          <w:rFonts w:ascii="Verdana" w:hAnsi="Verdana"/>
          <w:sz w:val="20"/>
          <w:szCs w:val="20"/>
          <w:lang w:val="ru-RU"/>
        </w:rPr>
        <w:t xml:space="preserve"> </w:t>
      </w:r>
    </w:p>
    <w:p w14:paraId="1546BA07" w14:textId="77777777" w:rsidR="008D2AAC" w:rsidRPr="008D2AAC" w:rsidRDefault="008D2AAC" w:rsidP="008D2AAC">
      <w:pPr>
        <w:pStyle w:val="BodyTextIndent"/>
        <w:spacing w:line="240" w:lineRule="auto"/>
        <w:rPr>
          <w:rFonts w:ascii="GHEA Grapalat" w:hAnsi="GHEA Grapalat"/>
          <w:i w:val="0"/>
          <w:lang w:val="af-ZA"/>
        </w:rPr>
      </w:pPr>
      <w:r w:rsidRPr="008D2AAC">
        <w:rPr>
          <w:rFonts w:ascii="Verdana" w:hAnsi="Verdana"/>
          <w:lang w:val="ru-RU"/>
        </w:rPr>
        <w:t xml:space="preserve">эл.почта: </w:t>
      </w:r>
      <w:r w:rsidRPr="008D2AAC">
        <w:rPr>
          <w:rFonts w:ascii="GHEA Grapalat" w:hAnsi="GHEA Grapalat"/>
          <w:i w:val="0"/>
          <w:lang w:val="af-ZA"/>
        </w:rPr>
        <w:fldChar w:fldCharType="begin"/>
      </w:r>
      <w:r w:rsidRPr="008D2AAC">
        <w:rPr>
          <w:rFonts w:ascii="GHEA Grapalat" w:hAnsi="GHEA Grapalat"/>
          <w:i w:val="0"/>
          <w:lang w:val="af-ZA"/>
        </w:rPr>
        <w:instrText xml:space="preserve"> HYPERLINK "mailto:abelyan2000@mail.ru" </w:instrText>
      </w:r>
      <w:r w:rsidRPr="008D2AAC">
        <w:rPr>
          <w:rFonts w:ascii="GHEA Grapalat" w:hAnsi="GHEA Grapalat"/>
          <w:i w:val="0"/>
          <w:lang w:val="af-ZA"/>
        </w:rPr>
        <w:fldChar w:fldCharType="separate"/>
      </w:r>
      <w:r w:rsidRPr="008D2AAC">
        <w:rPr>
          <w:rStyle w:val="Hyperlink"/>
          <w:rFonts w:ascii="GHEA Grapalat" w:hAnsi="GHEA Grapalat"/>
          <w:i w:val="0"/>
          <w:lang w:val="af-ZA"/>
        </w:rPr>
        <w:t>abelyan2000@mail.ru</w:t>
      </w:r>
      <w:r w:rsidRPr="008D2AAC">
        <w:rPr>
          <w:rFonts w:ascii="GHEA Grapalat" w:hAnsi="GHEA Grapalat"/>
          <w:i w:val="0"/>
          <w:lang w:val="af-ZA"/>
        </w:rPr>
        <w:fldChar w:fldCharType="end"/>
      </w:r>
    </w:p>
    <w:p w14:paraId="555B5B89" w14:textId="77777777" w:rsidR="008D2AAC" w:rsidRPr="008D2AAC" w:rsidRDefault="008D2AAC" w:rsidP="008D2AAC">
      <w:pPr>
        <w:spacing w:after="120" w:line="276" w:lineRule="auto"/>
        <w:ind w:right="-7"/>
        <w:rPr>
          <w:rFonts w:ascii="Verdana" w:hAnsi="Verdana"/>
          <w:lang w:val="ru-RU"/>
        </w:rPr>
      </w:pPr>
      <w:r w:rsidRPr="008D2AAC">
        <w:rPr>
          <w:rFonts w:ascii="Verdana" w:hAnsi="Verdana"/>
          <w:lang w:val="ru-RU"/>
        </w:rPr>
        <w:t>Заказчик: «Детский сад номер 1 г.Каджарана» МНКО</w:t>
      </w:r>
    </w:p>
    <w:p w14:paraId="40B9FC34" w14:textId="77777777" w:rsidR="008D2AAC" w:rsidRPr="008D2AAC" w:rsidRDefault="008D2AAC" w:rsidP="00EF3662">
      <w:pPr>
        <w:ind w:firstLine="567"/>
        <w:jc w:val="both"/>
        <w:rPr>
          <w:rFonts w:ascii="GHEA Grapalat" w:hAnsi="GHEA Grapalat" w:cs="Sylfaen"/>
          <w:i/>
          <w:sz w:val="22"/>
          <w:szCs w:val="22"/>
          <w:lang w:val="ru-RU"/>
        </w:rPr>
      </w:pPr>
    </w:p>
    <w:p w14:paraId="0DC8E8A2" w14:textId="77777777" w:rsidR="00966CCF" w:rsidRPr="008D2AAC" w:rsidRDefault="00966CCF" w:rsidP="00EF3662">
      <w:pPr>
        <w:ind w:firstLine="567"/>
        <w:jc w:val="both"/>
        <w:rPr>
          <w:rFonts w:ascii="GHEA Grapalat" w:hAnsi="GHEA Grapalat" w:cs="Sylfaen"/>
          <w:i/>
          <w:sz w:val="22"/>
          <w:szCs w:val="22"/>
          <w:lang w:val="ru-RU"/>
        </w:rPr>
      </w:pPr>
    </w:p>
    <w:p w14:paraId="326E04E8" w14:textId="77777777" w:rsidR="00966CCF" w:rsidRPr="008D2AAC" w:rsidRDefault="00966CCF" w:rsidP="00EF3662">
      <w:pPr>
        <w:ind w:firstLine="567"/>
        <w:jc w:val="both"/>
        <w:rPr>
          <w:rFonts w:ascii="GHEA Grapalat" w:hAnsi="GHEA Grapalat" w:cs="Sylfaen"/>
          <w:i/>
          <w:sz w:val="22"/>
          <w:szCs w:val="22"/>
          <w:lang w:val="ru-RU"/>
        </w:rPr>
      </w:pPr>
    </w:p>
    <w:p w14:paraId="55D172DA" w14:textId="77777777" w:rsidR="00966CCF" w:rsidRPr="008D2AAC" w:rsidRDefault="00966CCF" w:rsidP="00EF3662">
      <w:pPr>
        <w:ind w:firstLine="567"/>
        <w:jc w:val="both"/>
        <w:rPr>
          <w:rFonts w:ascii="GHEA Grapalat" w:hAnsi="GHEA Grapalat" w:cs="Sylfaen"/>
          <w:i/>
          <w:sz w:val="22"/>
          <w:szCs w:val="22"/>
          <w:lang w:val="ru-RU"/>
        </w:rPr>
      </w:pPr>
    </w:p>
    <w:p w14:paraId="4F8CDFF0" w14:textId="77777777" w:rsidR="00966CCF" w:rsidRPr="008D2AAC" w:rsidRDefault="00966CCF" w:rsidP="00EF3662">
      <w:pPr>
        <w:ind w:firstLine="567"/>
        <w:jc w:val="both"/>
        <w:rPr>
          <w:rFonts w:ascii="GHEA Grapalat" w:hAnsi="GHEA Grapalat" w:cs="Sylfaen"/>
          <w:i/>
          <w:sz w:val="22"/>
          <w:szCs w:val="22"/>
          <w:lang w:val="ru-RU"/>
        </w:rPr>
      </w:pPr>
    </w:p>
    <w:p w14:paraId="0E117EA2" w14:textId="77777777" w:rsidR="00966CCF" w:rsidRPr="008D2AAC" w:rsidRDefault="00966CCF" w:rsidP="00EF3662">
      <w:pPr>
        <w:ind w:firstLine="567"/>
        <w:jc w:val="both"/>
        <w:rPr>
          <w:rFonts w:ascii="GHEA Grapalat" w:hAnsi="GHEA Grapalat" w:cs="Sylfaen"/>
          <w:i/>
          <w:sz w:val="22"/>
          <w:szCs w:val="22"/>
          <w:lang w:val="ru-RU"/>
        </w:rPr>
      </w:pPr>
    </w:p>
    <w:p w14:paraId="6F57464D" w14:textId="77777777" w:rsidR="00966CCF" w:rsidRPr="008D2AAC" w:rsidRDefault="00966CCF" w:rsidP="00EF3662">
      <w:pPr>
        <w:ind w:firstLine="567"/>
        <w:jc w:val="both"/>
        <w:rPr>
          <w:rFonts w:ascii="GHEA Grapalat" w:hAnsi="GHEA Grapalat" w:cs="Sylfaen"/>
          <w:i/>
          <w:sz w:val="22"/>
          <w:szCs w:val="22"/>
          <w:lang w:val="ru-RU"/>
        </w:rPr>
      </w:pPr>
    </w:p>
    <w:p w14:paraId="184939D4" w14:textId="5033D3F5" w:rsidR="001A43A4" w:rsidRPr="00A71D81" w:rsidRDefault="00096865" w:rsidP="00EF3662">
      <w:pPr>
        <w:ind w:firstLine="567"/>
        <w:jc w:val="both"/>
        <w:rPr>
          <w:rFonts w:ascii="GHEA Grapalat" w:hAnsi="GHEA Grapalat" w:cs="Sylfaen"/>
          <w:i/>
          <w:sz w:val="22"/>
          <w:szCs w:val="22"/>
          <w:lang w:val="af-ZA"/>
        </w:rPr>
      </w:pPr>
      <w:proofErr w:type="spellStart"/>
      <w:r w:rsidRPr="00A71D81">
        <w:rPr>
          <w:rFonts w:ascii="GHEA Grapalat" w:hAnsi="GHEA Grapalat" w:cs="Sylfaen"/>
          <w:i/>
          <w:sz w:val="22"/>
          <w:szCs w:val="22"/>
        </w:rPr>
        <w:t>Հարգելի</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Pr="00A71D81">
        <w:rPr>
          <w:rFonts w:ascii="GHEA Grapalat" w:hAnsi="GHEA Grapalat" w:cs="Sylfaen"/>
          <w:i/>
          <w:sz w:val="22"/>
          <w:szCs w:val="22"/>
        </w:rPr>
        <w:t>ախքան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հայտ</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կազմելը</w:t>
      </w:r>
      <w:proofErr w:type="spellEnd"/>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ներկայացնելը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խնդրում</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ենք</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մանրամասնորեն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ուսումնասիրել</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սույն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հրավերը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քանի</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որ</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հրավերին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չհամապատասխանող</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հայտերը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ենթակա</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144B92E8" w14:textId="6784CC96" w:rsidR="00D90363" w:rsidRPr="00C97D4F" w:rsidRDefault="00D90363" w:rsidP="00D90363">
      <w:pPr>
        <w:pStyle w:val="BodyText"/>
        <w:ind w:right="-7"/>
        <w:jc w:val="center"/>
        <w:rPr>
          <w:rFonts w:ascii="GHEA Grapalat" w:hAnsi="GHEA Grapalat"/>
          <w:sz w:val="20"/>
          <w:szCs w:val="22"/>
          <w:lang w:val="af-ZA"/>
        </w:rPr>
      </w:pPr>
      <w:r>
        <w:rPr>
          <w:rFonts w:ascii="GHEA Grapalat" w:hAnsi="GHEA Grapalat"/>
          <w:b/>
          <w:sz w:val="20"/>
          <w:lang w:val="af-ZA"/>
        </w:rPr>
        <w:t>«</w:t>
      </w:r>
      <w:r w:rsidRPr="00C97D4F">
        <w:rPr>
          <w:rFonts w:ascii="GHEA Grapalat" w:hAnsi="GHEA Grapalat"/>
          <w:b/>
          <w:sz w:val="20"/>
          <w:lang w:val="af-ZA"/>
        </w:rPr>
        <w:t>ՔԱՋԱՐԱՆԻ ԹԻՎ 1 ՄԱՆԿԱՊԱՐՏԵԶ» ՀՈԱԿ-Ի ԿԱՐԻՔՆԵՐԻ ՀԱՄԱՐ ՍՆՆԴԱՄԹԵՐՔԻ</w:t>
      </w:r>
      <w:r w:rsidRPr="00C97D4F">
        <w:rPr>
          <w:rFonts w:ascii="GHEA Grapalat" w:hAnsi="GHEA Grapalat" w:cs="Times Armenian"/>
          <w:sz w:val="20"/>
          <w:lang w:val="af-ZA"/>
        </w:rPr>
        <w:t xml:space="preserve"> </w:t>
      </w:r>
    </w:p>
    <w:p w14:paraId="324F9205" w14:textId="77777777" w:rsidR="00D90363" w:rsidRPr="00AE2768" w:rsidRDefault="00D90363" w:rsidP="00D90363">
      <w:pPr>
        <w:ind w:firstLine="567"/>
        <w:jc w:val="center"/>
        <w:rPr>
          <w:rFonts w:ascii="GHEA Grapalat" w:hAnsi="GHEA Grapalat" w:cs="Sylfaen"/>
          <w:b/>
          <w:sz w:val="20"/>
          <w:szCs w:val="22"/>
          <w:lang w:val="af-ZA"/>
        </w:rPr>
      </w:pPr>
      <w:r w:rsidRPr="00C97D4F">
        <w:rPr>
          <w:rFonts w:ascii="GHEA Grapalat" w:hAnsi="GHEA Grapalat"/>
          <w:b/>
          <w:sz w:val="20"/>
          <w:lang w:val="af-ZA"/>
        </w:rPr>
        <w:t>ՁԵՌՔԲԵՐՄԱՆ ՆՊԱՏԱԿՈՎ ՀԱՅՏԱՐԱՐՎԱԾ ԳՆԱՆՇՄԱՆ ՀԱՐՑՄԱՆ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62D5DCD5" w14:textId="2A0A364D"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4CC33C56"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7B18B2">
        <w:rPr>
          <w:rFonts w:ascii="GHEA Grapalat" w:hAnsi="GHEA Grapalat" w:cs="Sylfaen"/>
          <w:b/>
          <w:sz w:val="20"/>
        </w:rPr>
        <w:t>ԳՆԱՆՇՄԱՆ</w:t>
      </w:r>
      <w:r w:rsidR="007B18B2" w:rsidRPr="00966CCF">
        <w:rPr>
          <w:rFonts w:ascii="GHEA Grapalat" w:hAnsi="GHEA Grapalat" w:cs="Sylfaen"/>
          <w:b/>
          <w:sz w:val="20"/>
          <w:lang w:val="af-ZA"/>
        </w:rPr>
        <w:t xml:space="preserve"> </w:t>
      </w:r>
      <w:r w:rsidR="007B18B2">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45B6A5BD"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7B18B2">
        <w:rPr>
          <w:rFonts w:ascii="GHEA Grapalat" w:hAnsi="GHEA Grapalat" w:cs="Times Armenian"/>
          <w:sz w:val="20"/>
          <w:lang w:val="af-ZA"/>
        </w:rPr>
        <w:t>ՔԹ1Մ-ՀՈԱԿ-ԳՀԱՊՁԲ-23/01</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r w:rsidR="007B18B2">
        <w:rPr>
          <w:rFonts w:ascii="GHEA Grapalat" w:hAnsi="GHEA Grapalat" w:cs="Sylfaen"/>
          <w:sz w:val="20"/>
        </w:rPr>
        <w:t>ԳՆԱՆՇՄԱՆ</w:t>
      </w:r>
      <w:r w:rsidR="007B18B2" w:rsidRPr="007B18B2">
        <w:rPr>
          <w:rFonts w:ascii="GHEA Grapalat" w:hAnsi="GHEA Grapalat" w:cs="Sylfaen"/>
          <w:sz w:val="20"/>
          <w:lang w:val="af-ZA"/>
        </w:rPr>
        <w:t xml:space="preserve"> </w:t>
      </w:r>
      <w:r w:rsidR="007B18B2">
        <w:rPr>
          <w:rFonts w:ascii="GHEA Grapalat" w:hAnsi="GHEA Grapalat" w:cs="Sylfaen"/>
          <w:sz w:val="20"/>
        </w:rPr>
        <w:t>ՀԱՐՑՄԱՆ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7527D76B"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A00E74" w:rsidRPr="00A71D81">
        <w:rPr>
          <w:rFonts w:ascii="GHEA Grapalat" w:hAnsi="GHEA Grapalat"/>
          <w:sz w:val="20"/>
          <w:lang w:val="af-ZA"/>
        </w:rPr>
        <w:t>«</w:t>
      </w:r>
      <w:r w:rsidR="00BE5548">
        <w:rPr>
          <w:rFonts w:ascii="GHEA Grapalat" w:hAnsi="GHEA Grapalat" w:cs="Sylfaen"/>
          <w:sz w:val="20"/>
          <w:lang w:val="hy-AM"/>
        </w:rPr>
        <w:t>Քաջարանի թիվ 1 մանկապարտեզ ՀՈԱԿ</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3560545A" w14:textId="77777777" w:rsidR="00BE5548" w:rsidRPr="00E10FA1" w:rsidRDefault="00A81DD5" w:rsidP="00BE5548">
      <w:pPr>
        <w:pStyle w:val="BodyTextIndent2"/>
        <w:spacing w:line="240" w:lineRule="auto"/>
        <w:ind w:firstLine="567"/>
        <w:rPr>
          <w:rFonts w:ascii="GHEA Grapalat" w:hAnsi="GHEA Grapalat" w:cs="Sylfaen"/>
          <w:szCs w:val="24"/>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E5548">
        <w:rPr>
          <w:rFonts w:ascii="GHEA Grapalat" w:hAnsi="GHEA Grapalat"/>
          <w:i/>
        </w:rPr>
        <w:fldChar w:fldCharType="begin"/>
      </w:r>
      <w:r w:rsidR="00BE5548">
        <w:rPr>
          <w:rFonts w:ascii="GHEA Grapalat" w:hAnsi="GHEA Grapalat"/>
          <w:i/>
        </w:rPr>
        <w:instrText xml:space="preserve"> HYPERLINK "mailto:</w:instrText>
      </w:r>
      <w:r w:rsidR="00BE5548" w:rsidRPr="00AA0F08">
        <w:rPr>
          <w:rFonts w:ascii="GHEA Grapalat" w:hAnsi="GHEA Grapalat"/>
          <w:i/>
        </w:rPr>
        <w:instrText>abelyan2000</w:instrText>
      </w:r>
      <w:r w:rsidR="00BE5548" w:rsidRPr="00C97D4F">
        <w:rPr>
          <w:rFonts w:ascii="GHEA Grapalat" w:hAnsi="GHEA Grapalat"/>
          <w:i/>
        </w:rPr>
        <w:instrText>@mail.ru</w:instrText>
      </w:r>
      <w:r w:rsidR="00BE5548">
        <w:rPr>
          <w:rFonts w:ascii="GHEA Grapalat" w:hAnsi="GHEA Grapalat"/>
          <w:i/>
        </w:rPr>
        <w:instrText xml:space="preserve">" </w:instrText>
      </w:r>
      <w:r w:rsidR="00BE5548">
        <w:rPr>
          <w:rFonts w:ascii="GHEA Grapalat" w:hAnsi="GHEA Grapalat"/>
          <w:i/>
        </w:rPr>
        <w:fldChar w:fldCharType="separate"/>
      </w:r>
      <w:r w:rsidR="00BE5548" w:rsidRPr="0038621E">
        <w:rPr>
          <w:rStyle w:val="Hyperlink"/>
          <w:rFonts w:ascii="GHEA Grapalat" w:hAnsi="GHEA Grapalat"/>
        </w:rPr>
        <w:t>abelyan2000@mail.ru</w:t>
      </w:r>
      <w:r w:rsidR="00BE5548">
        <w:rPr>
          <w:rFonts w:ascii="GHEA Grapalat" w:hAnsi="GHEA Grapalat"/>
          <w:i/>
        </w:rPr>
        <w:fldChar w:fldCharType="end"/>
      </w:r>
    </w:p>
    <w:p w14:paraId="01F44180" w14:textId="4B90CF12" w:rsidR="00096865" w:rsidRPr="00A71D81" w:rsidRDefault="00F5653D" w:rsidP="00405B05">
      <w:pPr>
        <w:pStyle w:val="BodyTextIndent2"/>
        <w:spacing w:line="240" w:lineRule="auto"/>
        <w:ind w:firstLine="567"/>
        <w:jc w:val="center"/>
        <w:rPr>
          <w:rFonts w:ascii="GHEA Grapalat" w:hAnsi="GHEA Grapalat"/>
          <w:szCs w:val="22"/>
        </w:rPr>
      </w:pPr>
      <w:r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1B396F53"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405B05" w:rsidRPr="00C97D4F">
        <w:rPr>
          <w:rFonts w:ascii="GHEA Grapalat" w:hAnsi="GHEA Grapalat" w:cs="Sylfaen"/>
          <w:i w:val="0"/>
        </w:rPr>
        <w:t>Գնման</w:t>
      </w:r>
      <w:proofErr w:type="spellEnd"/>
      <w:r w:rsidR="00405B05" w:rsidRPr="00C97D4F">
        <w:rPr>
          <w:rFonts w:ascii="GHEA Grapalat" w:hAnsi="GHEA Grapalat" w:cs="Sylfaen"/>
          <w:i w:val="0"/>
        </w:rPr>
        <w:t xml:space="preserve"> </w:t>
      </w:r>
      <w:proofErr w:type="spellStart"/>
      <w:r w:rsidR="00405B05" w:rsidRPr="00C97D4F">
        <w:rPr>
          <w:rFonts w:ascii="GHEA Grapalat" w:hAnsi="GHEA Grapalat" w:cs="Sylfaen"/>
          <w:i w:val="0"/>
        </w:rPr>
        <w:t>առարկա</w:t>
      </w:r>
      <w:proofErr w:type="spellEnd"/>
      <w:r w:rsidR="00405B05" w:rsidRPr="00C97D4F">
        <w:rPr>
          <w:rFonts w:ascii="GHEA Grapalat" w:hAnsi="GHEA Grapalat" w:cs="Sylfaen"/>
          <w:i w:val="0"/>
        </w:rPr>
        <w:t xml:space="preserve"> է </w:t>
      </w:r>
      <w:proofErr w:type="spellStart"/>
      <w:r w:rsidR="00405B05" w:rsidRPr="00C97D4F">
        <w:rPr>
          <w:rFonts w:ascii="GHEA Grapalat" w:hAnsi="GHEA Grapalat" w:cs="Sylfaen"/>
          <w:i w:val="0"/>
        </w:rPr>
        <w:t>հանդիսանում</w:t>
      </w:r>
      <w:proofErr w:type="spellEnd"/>
      <w:r w:rsidR="00405B05" w:rsidRPr="00C97D4F">
        <w:rPr>
          <w:rFonts w:ascii="GHEA Grapalat" w:hAnsi="GHEA Grapalat" w:cs="Sylfaen"/>
          <w:i w:val="0"/>
        </w:rPr>
        <w:t xml:space="preserve">  «</w:t>
      </w:r>
      <w:proofErr w:type="spellStart"/>
      <w:r w:rsidR="00405B05" w:rsidRPr="00C97D4F">
        <w:rPr>
          <w:rFonts w:ascii="GHEA Grapalat" w:hAnsi="GHEA Grapalat" w:cs="Sylfaen"/>
          <w:i w:val="0"/>
        </w:rPr>
        <w:t>Քաջարանի</w:t>
      </w:r>
      <w:proofErr w:type="spellEnd"/>
      <w:r w:rsidR="00405B05" w:rsidRPr="00C97D4F">
        <w:rPr>
          <w:rFonts w:ascii="GHEA Grapalat" w:hAnsi="GHEA Grapalat" w:cs="Sylfaen"/>
          <w:i w:val="0"/>
        </w:rPr>
        <w:t xml:space="preserve"> </w:t>
      </w:r>
      <w:proofErr w:type="spellStart"/>
      <w:r w:rsidR="00405B05" w:rsidRPr="00C97D4F">
        <w:rPr>
          <w:rFonts w:ascii="GHEA Grapalat" w:hAnsi="GHEA Grapalat" w:cs="Sylfaen"/>
          <w:i w:val="0"/>
        </w:rPr>
        <w:t>թիվ</w:t>
      </w:r>
      <w:proofErr w:type="spellEnd"/>
      <w:r w:rsidR="00405B05" w:rsidRPr="00C97D4F">
        <w:rPr>
          <w:rFonts w:ascii="GHEA Grapalat" w:hAnsi="GHEA Grapalat" w:cs="Sylfaen"/>
          <w:i w:val="0"/>
        </w:rPr>
        <w:t xml:space="preserve"> 1 </w:t>
      </w:r>
      <w:proofErr w:type="spellStart"/>
      <w:r w:rsidR="00405B05" w:rsidRPr="00C97D4F">
        <w:rPr>
          <w:rFonts w:ascii="GHEA Grapalat" w:hAnsi="GHEA Grapalat" w:cs="Sylfaen"/>
          <w:i w:val="0"/>
        </w:rPr>
        <w:t>մանկապարտեզ</w:t>
      </w:r>
      <w:proofErr w:type="spellEnd"/>
      <w:r w:rsidR="00405B05" w:rsidRPr="00C97D4F">
        <w:rPr>
          <w:rFonts w:ascii="GHEA Grapalat" w:hAnsi="GHEA Grapalat" w:cs="Sylfaen"/>
          <w:i w:val="0"/>
        </w:rPr>
        <w:t xml:space="preserve">» ՀՈԱԿ-ի </w:t>
      </w:r>
      <w:proofErr w:type="spellStart"/>
      <w:r w:rsidR="00405B05" w:rsidRPr="00C97D4F">
        <w:rPr>
          <w:rFonts w:ascii="GHEA Grapalat" w:hAnsi="GHEA Grapalat" w:cs="Sylfaen"/>
          <w:i w:val="0"/>
        </w:rPr>
        <w:t>կարիքների</w:t>
      </w:r>
      <w:proofErr w:type="spellEnd"/>
      <w:r w:rsidR="00405B05" w:rsidRPr="00C97D4F">
        <w:rPr>
          <w:rFonts w:ascii="GHEA Grapalat" w:hAnsi="GHEA Grapalat" w:cs="Sylfaen"/>
          <w:i w:val="0"/>
        </w:rPr>
        <w:t xml:space="preserve"> </w:t>
      </w:r>
      <w:proofErr w:type="spellStart"/>
      <w:r w:rsidR="00405B05" w:rsidRPr="00C97D4F">
        <w:rPr>
          <w:rFonts w:ascii="GHEA Grapalat" w:hAnsi="GHEA Grapalat" w:cs="Sylfaen"/>
          <w:i w:val="0"/>
        </w:rPr>
        <w:t>համար</w:t>
      </w:r>
      <w:proofErr w:type="spellEnd"/>
      <w:r w:rsidR="00405B05" w:rsidRPr="00C97D4F">
        <w:rPr>
          <w:rFonts w:ascii="GHEA Grapalat" w:hAnsi="GHEA Grapalat" w:cs="Sylfaen"/>
          <w:i w:val="0"/>
        </w:rPr>
        <w:t xml:space="preserve"> </w:t>
      </w:r>
      <w:proofErr w:type="spellStart"/>
      <w:r w:rsidR="00405B05" w:rsidRPr="00C97D4F">
        <w:rPr>
          <w:rFonts w:ascii="GHEA Grapalat" w:hAnsi="GHEA Grapalat" w:cs="Sylfaen"/>
          <w:i w:val="0"/>
        </w:rPr>
        <w:t>սննդամթերքի</w:t>
      </w:r>
      <w:proofErr w:type="spellEnd"/>
      <w:r w:rsidR="00405B05" w:rsidRPr="00C97D4F">
        <w:rPr>
          <w:rFonts w:ascii="GHEA Grapalat" w:hAnsi="GHEA Grapalat" w:cs="Sylfaen"/>
          <w:i w:val="0"/>
        </w:rPr>
        <w:t xml:space="preserve"> </w:t>
      </w:r>
      <w:proofErr w:type="spellStart"/>
      <w:r w:rsidR="00405B05" w:rsidRPr="00C97D4F">
        <w:rPr>
          <w:rFonts w:ascii="GHEA Grapalat" w:hAnsi="GHEA Grapalat" w:cs="Sylfaen"/>
          <w:i w:val="0"/>
        </w:rPr>
        <w:t>ձեռքբերումը</w:t>
      </w:r>
      <w:proofErr w:type="spellEnd"/>
      <w:r w:rsidR="00405B05" w:rsidRPr="00C97D4F">
        <w:rPr>
          <w:rFonts w:ascii="GHEA Grapalat" w:hAnsi="GHEA Grapalat" w:cs="Sylfaen"/>
          <w:i w:val="0"/>
        </w:rPr>
        <w:t xml:space="preserve"> (</w:t>
      </w:r>
      <w:proofErr w:type="spellStart"/>
      <w:r w:rsidR="00405B05" w:rsidRPr="00C97D4F">
        <w:rPr>
          <w:rFonts w:ascii="GHEA Grapalat" w:hAnsi="GHEA Grapalat" w:cs="Sylfaen"/>
          <w:i w:val="0"/>
        </w:rPr>
        <w:t>այսուհետ</w:t>
      </w:r>
      <w:proofErr w:type="spellEnd"/>
      <w:r w:rsidR="00405B05" w:rsidRPr="00C97D4F">
        <w:rPr>
          <w:rFonts w:ascii="GHEA Grapalat" w:hAnsi="GHEA Grapalat" w:cs="Sylfaen"/>
          <w:i w:val="0"/>
        </w:rPr>
        <w:t xml:space="preserve">` </w:t>
      </w:r>
      <w:proofErr w:type="spellStart"/>
      <w:r w:rsidR="00405B05" w:rsidRPr="00C97D4F">
        <w:rPr>
          <w:rFonts w:ascii="GHEA Grapalat" w:hAnsi="GHEA Grapalat" w:cs="Sylfaen"/>
          <w:i w:val="0"/>
        </w:rPr>
        <w:t>նաև</w:t>
      </w:r>
      <w:proofErr w:type="spellEnd"/>
      <w:r w:rsidR="00405B05" w:rsidRPr="00C97D4F">
        <w:rPr>
          <w:rFonts w:ascii="GHEA Grapalat" w:hAnsi="GHEA Grapalat" w:cs="Sylfaen"/>
          <w:i w:val="0"/>
        </w:rPr>
        <w:t xml:space="preserve"> </w:t>
      </w:r>
      <w:proofErr w:type="spellStart"/>
      <w:r w:rsidR="00405B05" w:rsidRPr="00C97D4F">
        <w:rPr>
          <w:rFonts w:ascii="GHEA Grapalat" w:hAnsi="GHEA Grapalat" w:cs="Sylfaen"/>
          <w:i w:val="0"/>
        </w:rPr>
        <w:t>ապրանք</w:t>
      </w:r>
      <w:proofErr w:type="spellEnd"/>
      <w:r w:rsidR="00405B05" w:rsidRPr="00C97D4F">
        <w:rPr>
          <w:rFonts w:ascii="GHEA Grapalat" w:hAnsi="GHEA Grapalat" w:cs="Sylfaen"/>
          <w:i w:val="0"/>
        </w:rPr>
        <w:t xml:space="preserve">), </w:t>
      </w:r>
      <w:proofErr w:type="spellStart"/>
      <w:r w:rsidR="00405B05" w:rsidRPr="00C97D4F">
        <w:rPr>
          <w:rFonts w:ascii="GHEA Grapalat" w:hAnsi="GHEA Grapalat" w:cs="Sylfaen"/>
          <w:i w:val="0"/>
        </w:rPr>
        <w:t>որոնք</w:t>
      </w:r>
      <w:proofErr w:type="spellEnd"/>
      <w:r w:rsidR="00405B05" w:rsidRPr="00C97D4F">
        <w:rPr>
          <w:rFonts w:ascii="GHEA Grapalat" w:hAnsi="GHEA Grapalat" w:cs="Sylfaen"/>
          <w:i w:val="0"/>
        </w:rPr>
        <w:t xml:space="preserve"> </w:t>
      </w:r>
      <w:proofErr w:type="spellStart"/>
      <w:r w:rsidR="00405B05" w:rsidRPr="00C97D4F">
        <w:rPr>
          <w:rFonts w:ascii="GHEA Grapalat" w:hAnsi="GHEA Grapalat" w:cs="Sylfaen"/>
          <w:i w:val="0"/>
        </w:rPr>
        <w:t>խմբավորված</w:t>
      </w:r>
      <w:proofErr w:type="spellEnd"/>
      <w:r w:rsidR="00405B05" w:rsidRPr="00C97D4F">
        <w:rPr>
          <w:rFonts w:ascii="GHEA Grapalat" w:hAnsi="GHEA Grapalat" w:cs="Sylfaen"/>
          <w:i w:val="0"/>
        </w:rPr>
        <w:t xml:space="preserve">  </w:t>
      </w:r>
      <w:proofErr w:type="spellStart"/>
      <w:r w:rsidR="00405B05" w:rsidRPr="00C97D4F">
        <w:rPr>
          <w:rFonts w:ascii="GHEA Grapalat" w:hAnsi="GHEA Grapalat" w:cs="Sylfaen"/>
          <w:i w:val="0"/>
        </w:rPr>
        <w:t>են</w:t>
      </w:r>
      <w:proofErr w:type="spellEnd"/>
      <w:r w:rsidR="00405B05" w:rsidRPr="00C97D4F">
        <w:rPr>
          <w:rFonts w:ascii="GHEA Grapalat" w:hAnsi="GHEA Grapalat" w:cs="Sylfaen"/>
          <w:i w:val="0"/>
        </w:rPr>
        <w:t xml:space="preserve"> «</w:t>
      </w:r>
      <w:r w:rsidR="00405B05">
        <w:rPr>
          <w:rFonts w:ascii="GHEA Grapalat" w:hAnsi="GHEA Grapalat" w:cs="Sylfaen"/>
          <w:i w:val="0"/>
          <w:lang w:val="hy-AM"/>
        </w:rPr>
        <w:t>37</w:t>
      </w:r>
      <w:r w:rsidR="00405B05" w:rsidRPr="00C97D4F">
        <w:rPr>
          <w:rFonts w:ascii="GHEA Grapalat" w:hAnsi="GHEA Grapalat" w:cs="Sylfaen"/>
          <w:i w:val="0"/>
        </w:rPr>
        <w:t xml:space="preserve">» </w:t>
      </w:r>
      <w:proofErr w:type="spellStart"/>
      <w:r w:rsidR="00405B05" w:rsidRPr="00C97D4F">
        <w:rPr>
          <w:rFonts w:ascii="GHEA Grapalat" w:hAnsi="GHEA Grapalat" w:cs="Sylfaen"/>
          <w:i w:val="0"/>
        </w:rPr>
        <w:t>չափաբաժիներում</w:t>
      </w:r>
      <w:proofErr w:type="spellEnd"/>
      <w:r w:rsidR="00405B05" w:rsidRPr="00AE2768">
        <w:rPr>
          <w:rFonts w:ascii="GHEA Grapalat" w:hAnsi="GHEA Grapalat" w:cs="Times Armenian"/>
          <w:i w:val="0"/>
          <w:lang w:val="af-ZA"/>
        </w:rPr>
        <w:t xml:space="preserve"> </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405B05" w:rsidRPr="007B18B2" w14:paraId="69B811A7" w14:textId="77777777" w:rsidTr="00BE6119">
        <w:tc>
          <w:tcPr>
            <w:tcW w:w="1701" w:type="dxa"/>
            <w:vAlign w:val="center"/>
          </w:tcPr>
          <w:p w14:paraId="6D70B21A" w14:textId="5E64D446" w:rsidR="00405B05" w:rsidRPr="00A71D81" w:rsidRDefault="00405B05" w:rsidP="00405B05">
            <w:pPr>
              <w:pStyle w:val="BodyTextIndent2"/>
              <w:numPr>
                <w:ilvl w:val="0"/>
                <w:numId w:val="31"/>
              </w:numPr>
              <w:spacing w:line="240" w:lineRule="auto"/>
              <w:jc w:val="center"/>
              <w:rPr>
                <w:rFonts w:ascii="GHEA Grapalat" w:hAnsi="GHEA Grapalat"/>
                <w:sz w:val="16"/>
              </w:rPr>
            </w:pP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176D7CD8" w14:textId="1C8DA639" w:rsidR="00405B05" w:rsidRPr="00A71D81" w:rsidRDefault="00405B05" w:rsidP="00405B05">
            <w:pPr>
              <w:pStyle w:val="BodyTextIndent2"/>
              <w:spacing w:line="240" w:lineRule="auto"/>
              <w:ind w:firstLine="0"/>
              <w:jc w:val="center"/>
              <w:rPr>
                <w:rFonts w:ascii="GHEA Grapalat" w:hAnsi="GHEA Grapalat"/>
                <w:sz w:val="16"/>
              </w:rPr>
            </w:pPr>
            <w:r>
              <w:rPr>
                <w:rFonts w:ascii="GHEA Grapalat" w:hAnsi="GHEA Grapalat" w:cs="Calibri"/>
                <w:color w:val="000000"/>
                <w:sz w:val="18"/>
                <w:szCs w:val="18"/>
              </w:rPr>
              <w:t>162000</w:t>
            </w:r>
          </w:p>
        </w:tc>
        <w:tc>
          <w:tcPr>
            <w:tcW w:w="7231" w:type="dxa"/>
            <w:tcBorders>
              <w:top w:val="single" w:sz="4" w:space="0" w:color="auto"/>
              <w:left w:val="single" w:sz="4" w:space="0" w:color="auto"/>
              <w:bottom w:val="single" w:sz="4" w:space="0" w:color="auto"/>
              <w:right w:val="single" w:sz="4" w:space="0" w:color="auto"/>
            </w:tcBorders>
            <w:shd w:val="clear" w:color="000000" w:fill="FFFFFF"/>
            <w:vAlign w:val="center"/>
          </w:tcPr>
          <w:p w14:paraId="5E5B2570" w14:textId="1B298DB7" w:rsidR="00405B05" w:rsidRPr="00A71D81" w:rsidRDefault="00405B05" w:rsidP="00405B05">
            <w:pPr>
              <w:pStyle w:val="BodyTextIndent2"/>
              <w:spacing w:line="240" w:lineRule="auto"/>
              <w:ind w:firstLine="0"/>
              <w:rPr>
                <w:rFonts w:ascii="GHEA Grapalat" w:hAnsi="GHEA Grapalat"/>
                <w:u w:val="single"/>
                <w:vertAlign w:val="subscript"/>
              </w:rPr>
            </w:pPr>
            <w:r>
              <w:rPr>
                <w:rFonts w:ascii="GHEA Grapalat" w:hAnsi="GHEA Grapalat" w:cs="Calibri"/>
                <w:color w:val="000000"/>
                <w:sz w:val="18"/>
                <w:szCs w:val="18"/>
              </w:rPr>
              <w:t xml:space="preserve">կարագ </w:t>
            </w:r>
          </w:p>
        </w:tc>
      </w:tr>
      <w:tr w:rsidR="00405B05" w:rsidRPr="007B18B2" w14:paraId="362288B0" w14:textId="77777777" w:rsidTr="00BE6119">
        <w:tc>
          <w:tcPr>
            <w:tcW w:w="1701" w:type="dxa"/>
            <w:vAlign w:val="center"/>
          </w:tcPr>
          <w:p w14:paraId="558A16F2" w14:textId="5D306E73" w:rsidR="00405B05" w:rsidRPr="00A71D81" w:rsidRDefault="00405B05" w:rsidP="00405B05">
            <w:pPr>
              <w:pStyle w:val="BodyTextIndent2"/>
              <w:numPr>
                <w:ilvl w:val="0"/>
                <w:numId w:val="31"/>
              </w:numPr>
              <w:spacing w:line="240" w:lineRule="auto"/>
              <w:jc w:val="center"/>
              <w:rPr>
                <w:rFonts w:ascii="GHEA Grapalat" w:hAnsi="GHEA Grapalat"/>
                <w:sz w:val="16"/>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2D9F359B" w14:textId="012E8D3C" w:rsidR="00405B05" w:rsidRPr="00A71D81" w:rsidRDefault="00405B05" w:rsidP="00405B05">
            <w:pPr>
              <w:pStyle w:val="BodyTextIndent2"/>
              <w:spacing w:line="240" w:lineRule="auto"/>
              <w:ind w:firstLine="0"/>
              <w:jc w:val="center"/>
              <w:rPr>
                <w:rFonts w:ascii="GHEA Grapalat" w:hAnsi="GHEA Grapalat"/>
                <w:sz w:val="16"/>
              </w:rPr>
            </w:pPr>
            <w:r>
              <w:rPr>
                <w:rFonts w:ascii="GHEA Grapalat" w:hAnsi="GHEA Grapalat" w:cs="Calibri"/>
                <w:color w:val="000000"/>
                <w:sz w:val="18"/>
                <w:szCs w:val="18"/>
              </w:rPr>
              <w:t>64000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4FD8402B" w14:textId="23BDE228"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պանիր</w:t>
            </w:r>
          </w:p>
        </w:tc>
      </w:tr>
      <w:tr w:rsidR="00405B05" w:rsidRPr="00A71D81" w14:paraId="7D258361" w14:textId="77777777" w:rsidTr="00BE6119">
        <w:tc>
          <w:tcPr>
            <w:tcW w:w="1701" w:type="dxa"/>
            <w:vAlign w:val="center"/>
          </w:tcPr>
          <w:p w14:paraId="65E2A452" w14:textId="260A16A2" w:rsidR="00405B05" w:rsidRPr="00405B05" w:rsidRDefault="00405B05" w:rsidP="00405B05">
            <w:pPr>
              <w:pStyle w:val="BodyTextIndent2"/>
              <w:numPr>
                <w:ilvl w:val="0"/>
                <w:numId w:val="31"/>
              </w:numPr>
              <w:spacing w:line="240" w:lineRule="auto"/>
              <w:jc w:val="center"/>
              <w:rPr>
                <w:rFonts w:ascii="GHEA Grapalat" w:hAnsi="GHEA Grapalat"/>
                <w:lang w:val="hy-AM"/>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42C6DC91" w14:textId="71ECF6EF"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1344000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62088D67" w14:textId="18DD503E"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Միս</w:t>
            </w:r>
          </w:p>
        </w:tc>
      </w:tr>
      <w:tr w:rsidR="00405B05" w:rsidRPr="00A71D81" w14:paraId="2F1F3C62" w14:textId="77777777" w:rsidTr="00BE6119">
        <w:tc>
          <w:tcPr>
            <w:tcW w:w="1701" w:type="dxa"/>
            <w:vAlign w:val="center"/>
          </w:tcPr>
          <w:p w14:paraId="3D2761B1" w14:textId="6C130B0F" w:rsidR="00405B05" w:rsidRPr="00405B05" w:rsidRDefault="00405B05" w:rsidP="00405B05">
            <w:pPr>
              <w:pStyle w:val="BodyTextIndent2"/>
              <w:numPr>
                <w:ilvl w:val="0"/>
                <w:numId w:val="31"/>
              </w:numPr>
              <w:spacing w:line="240" w:lineRule="auto"/>
              <w:jc w:val="center"/>
              <w:rPr>
                <w:rFonts w:ascii="GHEA Grapalat" w:hAnsi="GHEA Grapalat"/>
                <w:lang w:val="hy-AM"/>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2ADB8B29" w14:textId="2ACA1B40"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383600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43765ECA" w14:textId="7D5C0CCC"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Կաթ</w:t>
            </w:r>
          </w:p>
        </w:tc>
      </w:tr>
      <w:tr w:rsidR="00405B05" w:rsidRPr="00A71D81" w14:paraId="0223BD29" w14:textId="77777777" w:rsidTr="00BE6119">
        <w:tc>
          <w:tcPr>
            <w:tcW w:w="1701" w:type="dxa"/>
            <w:vAlign w:val="center"/>
          </w:tcPr>
          <w:p w14:paraId="3B327BB1" w14:textId="319C1FDB" w:rsidR="00405B05" w:rsidRPr="00405B05" w:rsidRDefault="00405B05" w:rsidP="00405B05">
            <w:pPr>
              <w:pStyle w:val="BodyTextIndent2"/>
              <w:numPr>
                <w:ilvl w:val="0"/>
                <w:numId w:val="31"/>
              </w:numPr>
              <w:spacing w:line="240" w:lineRule="auto"/>
              <w:jc w:val="center"/>
              <w:rPr>
                <w:rFonts w:ascii="GHEA Grapalat" w:hAnsi="GHEA Grapalat"/>
                <w:lang w:val="hy-AM"/>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1AC00FD1" w14:textId="26841EF9"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270900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552B8896" w14:textId="4F63E9BE"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Մածուն</w:t>
            </w:r>
          </w:p>
        </w:tc>
      </w:tr>
      <w:tr w:rsidR="00405B05" w:rsidRPr="00A71D81" w14:paraId="020B8FD2" w14:textId="77777777" w:rsidTr="00BE6119">
        <w:tc>
          <w:tcPr>
            <w:tcW w:w="1701" w:type="dxa"/>
            <w:vAlign w:val="center"/>
          </w:tcPr>
          <w:p w14:paraId="39C2FC73" w14:textId="4D7EF37E" w:rsidR="00405B05" w:rsidRPr="00405B05" w:rsidRDefault="00405B05" w:rsidP="00405B05">
            <w:pPr>
              <w:pStyle w:val="BodyTextIndent2"/>
              <w:numPr>
                <w:ilvl w:val="0"/>
                <w:numId w:val="31"/>
              </w:numPr>
              <w:spacing w:line="240" w:lineRule="auto"/>
              <w:jc w:val="center"/>
              <w:rPr>
                <w:rFonts w:ascii="GHEA Grapalat" w:hAnsi="GHEA Grapalat"/>
                <w:lang w:val="hy-AM"/>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085B981B" w14:textId="35A4FD31"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97250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3CE6EC7F" w14:textId="470AECC6"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Թթվասեր</w:t>
            </w:r>
          </w:p>
        </w:tc>
      </w:tr>
      <w:tr w:rsidR="00405B05" w:rsidRPr="00A71D81" w14:paraId="183A4E9F" w14:textId="77777777" w:rsidTr="00BE6119">
        <w:tc>
          <w:tcPr>
            <w:tcW w:w="1701" w:type="dxa"/>
            <w:vAlign w:val="center"/>
          </w:tcPr>
          <w:p w14:paraId="4353555B" w14:textId="77777777" w:rsidR="00405B05" w:rsidRPr="00A71D81" w:rsidRDefault="00405B05" w:rsidP="00405B05">
            <w:pPr>
              <w:pStyle w:val="BodyTextIndent2"/>
              <w:numPr>
                <w:ilvl w:val="0"/>
                <w:numId w:val="31"/>
              </w:numPr>
              <w:spacing w:line="240" w:lineRule="auto"/>
              <w:jc w:val="center"/>
              <w:rPr>
                <w:rFonts w:ascii="GHEA Grapalat" w:hAnsi="GHEA Grapalat"/>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6EFE64A3" w14:textId="15920643"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130600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3067C697" w14:textId="092A3E1A"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Կաթնաշոռ</w:t>
            </w:r>
          </w:p>
        </w:tc>
      </w:tr>
      <w:tr w:rsidR="00405B05" w:rsidRPr="00A71D81" w14:paraId="2EBAA0C5" w14:textId="77777777" w:rsidTr="00BE6119">
        <w:tc>
          <w:tcPr>
            <w:tcW w:w="1701" w:type="dxa"/>
            <w:vAlign w:val="center"/>
          </w:tcPr>
          <w:p w14:paraId="04BEA19D" w14:textId="77777777" w:rsidR="00405B05" w:rsidRPr="00A71D81" w:rsidRDefault="00405B05" w:rsidP="00405B05">
            <w:pPr>
              <w:pStyle w:val="BodyTextIndent2"/>
              <w:numPr>
                <w:ilvl w:val="0"/>
                <w:numId w:val="31"/>
              </w:numPr>
              <w:spacing w:line="240" w:lineRule="auto"/>
              <w:jc w:val="center"/>
              <w:rPr>
                <w:rFonts w:ascii="GHEA Grapalat" w:hAnsi="GHEA Grapalat"/>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204AA65B" w14:textId="1E06FA6E"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163200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6ADCABE0" w14:textId="349D1A94"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Շաքարավազ</w:t>
            </w:r>
          </w:p>
        </w:tc>
      </w:tr>
      <w:tr w:rsidR="00405B05" w:rsidRPr="00A71D81" w14:paraId="6BD2CEC5" w14:textId="77777777" w:rsidTr="00BE6119">
        <w:tc>
          <w:tcPr>
            <w:tcW w:w="1701" w:type="dxa"/>
            <w:vAlign w:val="center"/>
          </w:tcPr>
          <w:p w14:paraId="29B880AB" w14:textId="77777777" w:rsidR="00405B05" w:rsidRPr="00A71D81" w:rsidRDefault="00405B05" w:rsidP="00405B05">
            <w:pPr>
              <w:pStyle w:val="BodyTextIndent2"/>
              <w:numPr>
                <w:ilvl w:val="0"/>
                <w:numId w:val="31"/>
              </w:numPr>
              <w:spacing w:line="240" w:lineRule="auto"/>
              <w:jc w:val="center"/>
              <w:rPr>
                <w:rFonts w:ascii="GHEA Grapalat" w:hAnsi="GHEA Grapalat"/>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262CF8C3" w14:textId="0CC20962"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46000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2650261C" w14:textId="0A115CE9"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Ջեմ</w:t>
            </w:r>
          </w:p>
        </w:tc>
      </w:tr>
      <w:tr w:rsidR="00405B05" w:rsidRPr="00A71D81" w14:paraId="44D3AA30" w14:textId="77777777" w:rsidTr="00BE6119">
        <w:tc>
          <w:tcPr>
            <w:tcW w:w="1701" w:type="dxa"/>
            <w:vAlign w:val="center"/>
          </w:tcPr>
          <w:p w14:paraId="24D14ECD" w14:textId="77777777" w:rsidR="00405B05" w:rsidRPr="00A71D81" w:rsidRDefault="00405B05" w:rsidP="00405B05">
            <w:pPr>
              <w:pStyle w:val="BodyTextIndent2"/>
              <w:numPr>
                <w:ilvl w:val="0"/>
                <w:numId w:val="31"/>
              </w:numPr>
              <w:spacing w:line="240" w:lineRule="auto"/>
              <w:jc w:val="center"/>
              <w:rPr>
                <w:rFonts w:ascii="GHEA Grapalat" w:hAnsi="GHEA Grapalat"/>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0CC8C9D2" w14:textId="0AEEA9A8"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24800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0DF32B60" w14:textId="57261283"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Սպիտակաձավար</w:t>
            </w:r>
          </w:p>
        </w:tc>
      </w:tr>
      <w:tr w:rsidR="00405B05" w:rsidRPr="00A71D81" w14:paraId="3B280E1E" w14:textId="77777777" w:rsidTr="00BE6119">
        <w:tc>
          <w:tcPr>
            <w:tcW w:w="1701" w:type="dxa"/>
            <w:vAlign w:val="center"/>
          </w:tcPr>
          <w:p w14:paraId="6BC53931" w14:textId="77777777" w:rsidR="00405B05" w:rsidRPr="00A71D81" w:rsidRDefault="00405B05" w:rsidP="00405B05">
            <w:pPr>
              <w:pStyle w:val="BodyTextIndent2"/>
              <w:numPr>
                <w:ilvl w:val="0"/>
                <w:numId w:val="31"/>
              </w:numPr>
              <w:spacing w:line="240" w:lineRule="auto"/>
              <w:jc w:val="center"/>
              <w:rPr>
                <w:rFonts w:ascii="GHEA Grapalat" w:hAnsi="GHEA Grapalat"/>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08300045" w14:textId="00EF363A"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119000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34870719" w14:textId="6AA10A72"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Բրինձ</w:t>
            </w:r>
          </w:p>
        </w:tc>
      </w:tr>
      <w:tr w:rsidR="00405B05" w:rsidRPr="00A71D81" w14:paraId="09CBB359" w14:textId="77777777" w:rsidTr="00BE6119">
        <w:tc>
          <w:tcPr>
            <w:tcW w:w="1701" w:type="dxa"/>
            <w:vAlign w:val="center"/>
          </w:tcPr>
          <w:p w14:paraId="1D38C612" w14:textId="77777777" w:rsidR="00405B05" w:rsidRPr="00A71D81" w:rsidRDefault="00405B05" w:rsidP="00405B05">
            <w:pPr>
              <w:pStyle w:val="BodyTextIndent2"/>
              <w:numPr>
                <w:ilvl w:val="0"/>
                <w:numId w:val="31"/>
              </w:numPr>
              <w:spacing w:line="240" w:lineRule="auto"/>
              <w:jc w:val="center"/>
              <w:rPr>
                <w:rFonts w:ascii="GHEA Grapalat" w:hAnsi="GHEA Grapalat"/>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26135896" w14:textId="73FFF847"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70000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4F3A473C" w14:textId="3F1AB5F8"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Վերմիշել</w:t>
            </w:r>
          </w:p>
        </w:tc>
      </w:tr>
      <w:tr w:rsidR="00405B05" w:rsidRPr="00A71D81" w14:paraId="5148C3E8" w14:textId="77777777" w:rsidTr="00BE6119">
        <w:tc>
          <w:tcPr>
            <w:tcW w:w="1701" w:type="dxa"/>
            <w:vAlign w:val="center"/>
          </w:tcPr>
          <w:p w14:paraId="41FF4622" w14:textId="77777777" w:rsidR="00405B05" w:rsidRPr="00A71D81" w:rsidRDefault="00405B05" w:rsidP="00405B05">
            <w:pPr>
              <w:pStyle w:val="BodyTextIndent2"/>
              <w:numPr>
                <w:ilvl w:val="0"/>
                <w:numId w:val="31"/>
              </w:numPr>
              <w:spacing w:line="240" w:lineRule="auto"/>
              <w:jc w:val="center"/>
              <w:rPr>
                <w:rFonts w:ascii="GHEA Grapalat" w:hAnsi="GHEA Grapalat"/>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793261E9" w14:textId="3DE4B840"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100000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1CE32680" w14:textId="7EC3BCE9"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Հնդկաձավար</w:t>
            </w:r>
          </w:p>
        </w:tc>
      </w:tr>
      <w:tr w:rsidR="00405B05" w:rsidRPr="00A71D81" w14:paraId="7F1F47D3" w14:textId="77777777" w:rsidTr="00BE6119">
        <w:tc>
          <w:tcPr>
            <w:tcW w:w="1701" w:type="dxa"/>
            <w:vAlign w:val="center"/>
          </w:tcPr>
          <w:p w14:paraId="0ADC37D4" w14:textId="77777777" w:rsidR="00405B05" w:rsidRPr="00A71D81" w:rsidRDefault="00405B05" w:rsidP="00405B05">
            <w:pPr>
              <w:pStyle w:val="BodyTextIndent2"/>
              <w:numPr>
                <w:ilvl w:val="0"/>
                <w:numId w:val="31"/>
              </w:numPr>
              <w:spacing w:line="240" w:lineRule="auto"/>
              <w:jc w:val="center"/>
              <w:rPr>
                <w:rFonts w:ascii="GHEA Grapalat" w:hAnsi="GHEA Grapalat"/>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3D566674" w14:textId="0A7D4964"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22000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36A550F3" w14:textId="36334456"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Ոլոռ</w:t>
            </w:r>
          </w:p>
        </w:tc>
      </w:tr>
      <w:tr w:rsidR="00405B05" w:rsidRPr="00A71D81" w14:paraId="426CA5E7" w14:textId="77777777" w:rsidTr="00BE6119">
        <w:tc>
          <w:tcPr>
            <w:tcW w:w="1701" w:type="dxa"/>
            <w:vAlign w:val="center"/>
          </w:tcPr>
          <w:p w14:paraId="0405C868" w14:textId="77777777" w:rsidR="00405B05" w:rsidRPr="00A71D81" w:rsidRDefault="00405B05" w:rsidP="00405B05">
            <w:pPr>
              <w:pStyle w:val="BodyTextIndent2"/>
              <w:numPr>
                <w:ilvl w:val="0"/>
                <w:numId w:val="31"/>
              </w:numPr>
              <w:spacing w:line="240" w:lineRule="auto"/>
              <w:jc w:val="center"/>
              <w:rPr>
                <w:rFonts w:ascii="GHEA Grapalat" w:hAnsi="GHEA Grapalat"/>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6CE5EA5C" w14:textId="03754884"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50000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4B5CCE8C" w14:textId="67D15D4C"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Ոսպ</w:t>
            </w:r>
          </w:p>
        </w:tc>
      </w:tr>
      <w:tr w:rsidR="00405B05" w:rsidRPr="00A71D81" w14:paraId="4AEB9B05" w14:textId="77777777" w:rsidTr="00BE6119">
        <w:tc>
          <w:tcPr>
            <w:tcW w:w="1701" w:type="dxa"/>
            <w:vAlign w:val="center"/>
          </w:tcPr>
          <w:p w14:paraId="6363D838" w14:textId="77777777" w:rsidR="00405B05" w:rsidRPr="00A71D81" w:rsidRDefault="00405B05" w:rsidP="00405B05">
            <w:pPr>
              <w:pStyle w:val="BodyTextIndent2"/>
              <w:numPr>
                <w:ilvl w:val="0"/>
                <w:numId w:val="31"/>
              </w:numPr>
              <w:spacing w:line="240" w:lineRule="auto"/>
              <w:jc w:val="center"/>
              <w:rPr>
                <w:rFonts w:ascii="GHEA Grapalat" w:hAnsi="GHEA Grapalat"/>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086AC519" w14:textId="456B927F"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37500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03180104" w14:textId="65F52671"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Հաճարաձավար</w:t>
            </w:r>
          </w:p>
        </w:tc>
      </w:tr>
      <w:tr w:rsidR="00405B05" w:rsidRPr="00A71D81" w14:paraId="47286082" w14:textId="77777777" w:rsidTr="00BE6119">
        <w:tc>
          <w:tcPr>
            <w:tcW w:w="1701" w:type="dxa"/>
            <w:vAlign w:val="center"/>
          </w:tcPr>
          <w:p w14:paraId="38425E02" w14:textId="77777777" w:rsidR="00405B05" w:rsidRPr="00A71D81" w:rsidRDefault="00405B05" w:rsidP="00405B05">
            <w:pPr>
              <w:pStyle w:val="BodyTextIndent2"/>
              <w:numPr>
                <w:ilvl w:val="0"/>
                <w:numId w:val="31"/>
              </w:numPr>
              <w:spacing w:line="240" w:lineRule="auto"/>
              <w:jc w:val="center"/>
              <w:rPr>
                <w:rFonts w:ascii="GHEA Grapalat" w:hAnsi="GHEA Grapalat"/>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651D3A35" w14:textId="4ADFE1DC"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45000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2D4EE809" w14:textId="08D0A43B"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Ալյուր</w:t>
            </w:r>
          </w:p>
        </w:tc>
      </w:tr>
      <w:tr w:rsidR="00405B05" w:rsidRPr="00A71D81" w14:paraId="2EC4CDBE" w14:textId="77777777" w:rsidTr="00BE6119">
        <w:tc>
          <w:tcPr>
            <w:tcW w:w="1701" w:type="dxa"/>
            <w:vAlign w:val="center"/>
          </w:tcPr>
          <w:p w14:paraId="62642C4E" w14:textId="77777777" w:rsidR="00405B05" w:rsidRPr="00A71D81" w:rsidRDefault="00405B05" w:rsidP="00405B05">
            <w:pPr>
              <w:pStyle w:val="BodyTextIndent2"/>
              <w:numPr>
                <w:ilvl w:val="0"/>
                <w:numId w:val="31"/>
              </w:numPr>
              <w:spacing w:line="240" w:lineRule="auto"/>
              <w:jc w:val="center"/>
              <w:rPr>
                <w:rFonts w:ascii="GHEA Grapalat" w:hAnsi="GHEA Grapalat"/>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380489EC" w14:textId="09E898F4"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37500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212BF78E" w14:textId="4739237B"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Թեյ</w:t>
            </w:r>
          </w:p>
        </w:tc>
      </w:tr>
      <w:tr w:rsidR="00405B05" w:rsidRPr="00A71D81" w14:paraId="23A1402A" w14:textId="77777777" w:rsidTr="00BE6119">
        <w:tc>
          <w:tcPr>
            <w:tcW w:w="1701" w:type="dxa"/>
            <w:vAlign w:val="center"/>
          </w:tcPr>
          <w:p w14:paraId="6CB73A5C" w14:textId="77777777" w:rsidR="00405B05" w:rsidRPr="00A71D81" w:rsidRDefault="00405B05" w:rsidP="00405B05">
            <w:pPr>
              <w:pStyle w:val="BodyTextIndent2"/>
              <w:numPr>
                <w:ilvl w:val="0"/>
                <w:numId w:val="31"/>
              </w:numPr>
              <w:spacing w:line="240" w:lineRule="auto"/>
              <w:jc w:val="center"/>
              <w:rPr>
                <w:rFonts w:ascii="GHEA Grapalat" w:hAnsi="GHEA Grapalat"/>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4C46D841" w14:textId="3B408EED"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125000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54E300C4" w14:textId="7612FA6D"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Ձեթ</w:t>
            </w:r>
          </w:p>
        </w:tc>
      </w:tr>
      <w:tr w:rsidR="00405B05" w:rsidRPr="00A71D81" w14:paraId="2A156C01" w14:textId="77777777" w:rsidTr="00BE6119">
        <w:tc>
          <w:tcPr>
            <w:tcW w:w="1701" w:type="dxa"/>
            <w:vAlign w:val="center"/>
          </w:tcPr>
          <w:p w14:paraId="397739BC" w14:textId="77777777" w:rsidR="00405B05" w:rsidRPr="00A71D81" w:rsidRDefault="00405B05" w:rsidP="00405B05">
            <w:pPr>
              <w:pStyle w:val="BodyTextIndent2"/>
              <w:numPr>
                <w:ilvl w:val="0"/>
                <w:numId w:val="31"/>
              </w:numPr>
              <w:spacing w:line="240" w:lineRule="auto"/>
              <w:jc w:val="center"/>
              <w:rPr>
                <w:rFonts w:ascii="GHEA Grapalat" w:hAnsi="GHEA Grapalat"/>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2DEEAC4D" w14:textId="36B7DC1C"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24000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3854D8FE" w14:textId="511E1225"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Ցորենաձավար</w:t>
            </w:r>
          </w:p>
        </w:tc>
      </w:tr>
      <w:tr w:rsidR="00405B05" w:rsidRPr="00A71D81" w14:paraId="4E8D56A2" w14:textId="77777777" w:rsidTr="00BE6119">
        <w:tc>
          <w:tcPr>
            <w:tcW w:w="1701" w:type="dxa"/>
            <w:vAlign w:val="center"/>
          </w:tcPr>
          <w:p w14:paraId="0B522016" w14:textId="77777777" w:rsidR="00405B05" w:rsidRPr="00A71D81" w:rsidRDefault="00405B05" w:rsidP="00405B05">
            <w:pPr>
              <w:pStyle w:val="BodyTextIndent2"/>
              <w:numPr>
                <w:ilvl w:val="0"/>
                <w:numId w:val="31"/>
              </w:numPr>
              <w:spacing w:line="240" w:lineRule="auto"/>
              <w:jc w:val="center"/>
              <w:rPr>
                <w:rFonts w:ascii="GHEA Grapalat" w:hAnsi="GHEA Grapalat"/>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68A59580" w14:textId="4683F8FC"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700000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33654178" w14:textId="09AAFAAC"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Կարտոֆիլ</w:t>
            </w:r>
          </w:p>
        </w:tc>
      </w:tr>
      <w:tr w:rsidR="00405B05" w:rsidRPr="00A71D81" w14:paraId="28A616EA" w14:textId="77777777" w:rsidTr="00BE6119">
        <w:tc>
          <w:tcPr>
            <w:tcW w:w="1701" w:type="dxa"/>
            <w:vAlign w:val="center"/>
          </w:tcPr>
          <w:p w14:paraId="7D21466B" w14:textId="77777777" w:rsidR="00405B05" w:rsidRPr="00A71D81" w:rsidRDefault="00405B05" w:rsidP="00405B05">
            <w:pPr>
              <w:pStyle w:val="BodyTextIndent2"/>
              <w:numPr>
                <w:ilvl w:val="0"/>
                <w:numId w:val="31"/>
              </w:numPr>
              <w:spacing w:line="240" w:lineRule="auto"/>
              <w:jc w:val="center"/>
              <w:rPr>
                <w:rFonts w:ascii="GHEA Grapalat" w:hAnsi="GHEA Grapalat"/>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0097737B" w14:textId="4FF3BB14"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300000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4D35EBDB" w14:textId="7F5F5B2B"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Կաղամբ</w:t>
            </w:r>
          </w:p>
        </w:tc>
      </w:tr>
      <w:tr w:rsidR="00405B05" w:rsidRPr="00A71D81" w14:paraId="7C6AE74D" w14:textId="77777777" w:rsidTr="00BE6119">
        <w:tc>
          <w:tcPr>
            <w:tcW w:w="1701" w:type="dxa"/>
            <w:vAlign w:val="center"/>
          </w:tcPr>
          <w:p w14:paraId="795A439D" w14:textId="77777777" w:rsidR="00405B05" w:rsidRPr="00A71D81" w:rsidRDefault="00405B05" w:rsidP="00405B05">
            <w:pPr>
              <w:pStyle w:val="BodyTextIndent2"/>
              <w:numPr>
                <w:ilvl w:val="0"/>
                <w:numId w:val="31"/>
              </w:numPr>
              <w:spacing w:line="240" w:lineRule="auto"/>
              <w:jc w:val="center"/>
              <w:rPr>
                <w:rFonts w:ascii="GHEA Grapalat" w:hAnsi="GHEA Grapalat"/>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16E0DA45" w14:textId="545CDECF"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24000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4B2242D6" w14:textId="083973CA"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Գազար</w:t>
            </w:r>
          </w:p>
        </w:tc>
      </w:tr>
      <w:tr w:rsidR="00405B05" w:rsidRPr="00A71D81" w14:paraId="39DCC9D8" w14:textId="77777777" w:rsidTr="00BE6119">
        <w:tc>
          <w:tcPr>
            <w:tcW w:w="1701" w:type="dxa"/>
            <w:vAlign w:val="center"/>
          </w:tcPr>
          <w:p w14:paraId="31D273B9" w14:textId="77777777" w:rsidR="00405B05" w:rsidRPr="00A71D81" w:rsidRDefault="00405B05" w:rsidP="00405B05">
            <w:pPr>
              <w:pStyle w:val="BodyTextIndent2"/>
              <w:numPr>
                <w:ilvl w:val="0"/>
                <w:numId w:val="31"/>
              </w:numPr>
              <w:spacing w:line="240" w:lineRule="auto"/>
              <w:jc w:val="center"/>
              <w:rPr>
                <w:rFonts w:ascii="GHEA Grapalat" w:hAnsi="GHEA Grapalat"/>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71AE3EFF" w14:textId="09DC7E4C"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22500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44B39EB8" w14:textId="1F1BC6E7"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Բազուկ</w:t>
            </w:r>
          </w:p>
        </w:tc>
      </w:tr>
      <w:tr w:rsidR="00405B05" w:rsidRPr="00A71D81" w14:paraId="0357C1D7" w14:textId="77777777" w:rsidTr="00BE6119">
        <w:tc>
          <w:tcPr>
            <w:tcW w:w="1701" w:type="dxa"/>
            <w:vAlign w:val="center"/>
          </w:tcPr>
          <w:p w14:paraId="3D9D7307" w14:textId="77777777" w:rsidR="00405B05" w:rsidRPr="00A71D81" w:rsidRDefault="00405B05" w:rsidP="00405B05">
            <w:pPr>
              <w:pStyle w:val="BodyTextIndent2"/>
              <w:numPr>
                <w:ilvl w:val="0"/>
                <w:numId w:val="31"/>
              </w:numPr>
              <w:spacing w:line="240" w:lineRule="auto"/>
              <w:jc w:val="center"/>
              <w:rPr>
                <w:rFonts w:ascii="GHEA Grapalat" w:hAnsi="GHEA Grapalat"/>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5C52AE0E" w14:textId="6AE5EDF1"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40000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6AEC391B" w14:textId="07AA6071"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Սոխ</w:t>
            </w:r>
          </w:p>
        </w:tc>
      </w:tr>
      <w:tr w:rsidR="00405B05" w:rsidRPr="00A71D81" w14:paraId="6108DE1D" w14:textId="77777777" w:rsidTr="00BE6119">
        <w:tc>
          <w:tcPr>
            <w:tcW w:w="1701" w:type="dxa"/>
            <w:vAlign w:val="center"/>
          </w:tcPr>
          <w:p w14:paraId="6302F89C" w14:textId="77777777" w:rsidR="00405B05" w:rsidRPr="00A71D81" w:rsidRDefault="00405B05" w:rsidP="00405B05">
            <w:pPr>
              <w:pStyle w:val="BodyTextIndent2"/>
              <w:numPr>
                <w:ilvl w:val="0"/>
                <w:numId w:val="31"/>
              </w:numPr>
              <w:spacing w:line="240" w:lineRule="auto"/>
              <w:jc w:val="center"/>
              <w:rPr>
                <w:rFonts w:ascii="GHEA Grapalat" w:hAnsi="GHEA Grapalat"/>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0408677F" w14:textId="11E62992"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30000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5177190D" w14:textId="2E427E55"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Կոնֆետ</w:t>
            </w:r>
          </w:p>
        </w:tc>
      </w:tr>
      <w:tr w:rsidR="00405B05" w:rsidRPr="00A71D81" w14:paraId="68750BC1" w14:textId="77777777" w:rsidTr="00BE6119">
        <w:tc>
          <w:tcPr>
            <w:tcW w:w="1701" w:type="dxa"/>
            <w:vAlign w:val="center"/>
          </w:tcPr>
          <w:p w14:paraId="346EB24A" w14:textId="77777777" w:rsidR="00405B05" w:rsidRPr="00A71D81" w:rsidRDefault="00405B05" w:rsidP="00405B05">
            <w:pPr>
              <w:pStyle w:val="BodyTextIndent2"/>
              <w:numPr>
                <w:ilvl w:val="0"/>
                <w:numId w:val="31"/>
              </w:numPr>
              <w:spacing w:line="240" w:lineRule="auto"/>
              <w:jc w:val="center"/>
              <w:rPr>
                <w:rFonts w:ascii="GHEA Grapalat" w:hAnsi="GHEA Grapalat"/>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15BA81A0" w14:textId="45D5729F"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22000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2F0B8834" w14:textId="47F54DF5"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Վաֆլի</w:t>
            </w:r>
          </w:p>
        </w:tc>
      </w:tr>
      <w:tr w:rsidR="00405B05" w:rsidRPr="00A71D81" w14:paraId="0B2C25C0" w14:textId="77777777" w:rsidTr="00BE6119">
        <w:tc>
          <w:tcPr>
            <w:tcW w:w="1701" w:type="dxa"/>
            <w:vAlign w:val="center"/>
          </w:tcPr>
          <w:p w14:paraId="26B80092" w14:textId="77777777" w:rsidR="00405B05" w:rsidRPr="00A71D81" w:rsidRDefault="00405B05" w:rsidP="00405B05">
            <w:pPr>
              <w:pStyle w:val="BodyTextIndent2"/>
              <w:numPr>
                <w:ilvl w:val="0"/>
                <w:numId w:val="31"/>
              </w:numPr>
              <w:spacing w:line="240" w:lineRule="auto"/>
              <w:jc w:val="center"/>
              <w:rPr>
                <w:rFonts w:ascii="GHEA Grapalat" w:hAnsi="GHEA Grapalat"/>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7BFAAC57" w14:textId="289B1A86"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22000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5AB2747F" w14:textId="28BC89FF"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Թխվածքաբլիթ</w:t>
            </w:r>
          </w:p>
        </w:tc>
      </w:tr>
      <w:tr w:rsidR="00405B05" w:rsidRPr="00A71D81" w14:paraId="335B3863" w14:textId="77777777" w:rsidTr="00BE6119">
        <w:tc>
          <w:tcPr>
            <w:tcW w:w="1701" w:type="dxa"/>
            <w:vAlign w:val="center"/>
          </w:tcPr>
          <w:p w14:paraId="1C517A42" w14:textId="77777777" w:rsidR="00405B05" w:rsidRPr="00A71D81" w:rsidRDefault="00405B05" w:rsidP="00405B05">
            <w:pPr>
              <w:pStyle w:val="BodyTextIndent2"/>
              <w:numPr>
                <w:ilvl w:val="0"/>
                <w:numId w:val="31"/>
              </w:numPr>
              <w:spacing w:line="240" w:lineRule="auto"/>
              <w:jc w:val="center"/>
              <w:rPr>
                <w:rFonts w:ascii="GHEA Grapalat" w:hAnsi="GHEA Grapalat"/>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7CCBE5C7" w14:textId="61555B92"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20000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353AFF27" w14:textId="6406B4E1"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Աղ</w:t>
            </w:r>
          </w:p>
        </w:tc>
      </w:tr>
      <w:tr w:rsidR="00405B05" w:rsidRPr="00A71D81" w14:paraId="0624C63F" w14:textId="77777777" w:rsidTr="00BE6119">
        <w:tc>
          <w:tcPr>
            <w:tcW w:w="1701" w:type="dxa"/>
            <w:vAlign w:val="center"/>
          </w:tcPr>
          <w:p w14:paraId="3A572486" w14:textId="77777777" w:rsidR="00405B05" w:rsidRPr="00A71D81" w:rsidRDefault="00405B05" w:rsidP="00405B05">
            <w:pPr>
              <w:pStyle w:val="BodyTextIndent2"/>
              <w:numPr>
                <w:ilvl w:val="0"/>
                <w:numId w:val="31"/>
              </w:numPr>
              <w:spacing w:line="240" w:lineRule="auto"/>
              <w:jc w:val="center"/>
              <w:rPr>
                <w:rFonts w:ascii="GHEA Grapalat" w:hAnsi="GHEA Grapalat"/>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3C21096A" w14:textId="22A6E887"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19500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5A72EE17" w14:textId="7056133F"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Տոմատի մածուկ</w:t>
            </w:r>
          </w:p>
        </w:tc>
      </w:tr>
      <w:tr w:rsidR="00405B05" w:rsidRPr="00A71D81" w14:paraId="29C8A3C3" w14:textId="77777777" w:rsidTr="00BE6119">
        <w:tc>
          <w:tcPr>
            <w:tcW w:w="1701" w:type="dxa"/>
            <w:vAlign w:val="center"/>
          </w:tcPr>
          <w:p w14:paraId="63A66598" w14:textId="77777777" w:rsidR="00405B05" w:rsidRPr="00A71D81" w:rsidRDefault="00405B05" w:rsidP="00405B05">
            <w:pPr>
              <w:pStyle w:val="BodyTextIndent2"/>
              <w:numPr>
                <w:ilvl w:val="0"/>
                <w:numId w:val="31"/>
              </w:numPr>
              <w:spacing w:line="240" w:lineRule="auto"/>
              <w:jc w:val="center"/>
              <w:rPr>
                <w:rFonts w:ascii="GHEA Grapalat" w:hAnsi="GHEA Grapalat"/>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019451FD" w14:textId="78333983"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11000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3219FB40" w14:textId="312D4D3A"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Կակաո փոշի</w:t>
            </w:r>
          </w:p>
        </w:tc>
      </w:tr>
      <w:tr w:rsidR="00405B05" w:rsidRPr="00A71D81" w14:paraId="081DE228" w14:textId="77777777" w:rsidTr="00BE6119">
        <w:tc>
          <w:tcPr>
            <w:tcW w:w="1701" w:type="dxa"/>
            <w:vAlign w:val="center"/>
          </w:tcPr>
          <w:p w14:paraId="42ED397F" w14:textId="77777777" w:rsidR="00405B05" w:rsidRPr="00A71D81" w:rsidRDefault="00405B05" w:rsidP="00405B05">
            <w:pPr>
              <w:pStyle w:val="BodyTextIndent2"/>
              <w:numPr>
                <w:ilvl w:val="0"/>
                <w:numId w:val="31"/>
              </w:numPr>
              <w:spacing w:line="240" w:lineRule="auto"/>
              <w:jc w:val="center"/>
              <w:rPr>
                <w:rFonts w:ascii="GHEA Grapalat" w:hAnsi="GHEA Grapalat"/>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21C39FE5" w14:textId="603258D0"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196000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68D9D71A" w14:textId="31F86EEE"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Յուղ</w:t>
            </w:r>
          </w:p>
        </w:tc>
      </w:tr>
      <w:tr w:rsidR="00405B05" w:rsidRPr="00A71D81" w14:paraId="6A61B05A" w14:textId="77777777" w:rsidTr="00BE6119">
        <w:tc>
          <w:tcPr>
            <w:tcW w:w="1701" w:type="dxa"/>
            <w:vAlign w:val="center"/>
          </w:tcPr>
          <w:p w14:paraId="4124F8C8" w14:textId="77777777" w:rsidR="00405B05" w:rsidRPr="00A71D81" w:rsidRDefault="00405B05" w:rsidP="00405B05">
            <w:pPr>
              <w:pStyle w:val="BodyTextIndent2"/>
              <w:numPr>
                <w:ilvl w:val="0"/>
                <w:numId w:val="31"/>
              </w:numPr>
              <w:spacing w:line="240" w:lineRule="auto"/>
              <w:jc w:val="center"/>
              <w:rPr>
                <w:rFonts w:ascii="GHEA Grapalat" w:hAnsi="GHEA Grapalat"/>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4268EB8C" w14:textId="06861814"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48000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4E213100" w14:textId="22C47788"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Ձու</w:t>
            </w:r>
          </w:p>
        </w:tc>
      </w:tr>
      <w:tr w:rsidR="00405B05" w:rsidRPr="00A71D81" w14:paraId="2A45B301" w14:textId="77777777" w:rsidTr="00BE6119">
        <w:tc>
          <w:tcPr>
            <w:tcW w:w="1701" w:type="dxa"/>
            <w:vAlign w:val="center"/>
          </w:tcPr>
          <w:p w14:paraId="7C58DD16" w14:textId="77777777" w:rsidR="00405B05" w:rsidRPr="00A71D81" w:rsidRDefault="00405B05" w:rsidP="00405B05">
            <w:pPr>
              <w:pStyle w:val="BodyTextIndent2"/>
              <w:numPr>
                <w:ilvl w:val="0"/>
                <w:numId w:val="31"/>
              </w:numPr>
              <w:spacing w:line="240" w:lineRule="auto"/>
              <w:jc w:val="center"/>
              <w:rPr>
                <w:rFonts w:ascii="GHEA Grapalat" w:hAnsi="GHEA Grapalat"/>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78267F50" w14:textId="61567C0C"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140000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77EF16AC" w14:textId="662A526D"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Կիսել</w:t>
            </w:r>
          </w:p>
        </w:tc>
      </w:tr>
      <w:tr w:rsidR="00405B05" w:rsidRPr="00A71D81" w14:paraId="29FCF626" w14:textId="77777777" w:rsidTr="00BE6119">
        <w:tc>
          <w:tcPr>
            <w:tcW w:w="1701" w:type="dxa"/>
            <w:vAlign w:val="center"/>
          </w:tcPr>
          <w:p w14:paraId="0A727782" w14:textId="77777777" w:rsidR="00405B05" w:rsidRPr="00A71D81" w:rsidRDefault="00405B05" w:rsidP="00405B05">
            <w:pPr>
              <w:pStyle w:val="BodyTextIndent2"/>
              <w:numPr>
                <w:ilvl w:val="0"/>
                <w:numId w:val="31"/>
              </w:numPr>
              <w:spacing w:line="240" w:lineRule="auto"/>
              <w:jc w:val="center"/>
              <w:rPr>
                <w:rFonts w:ascii="GHEA Grapalat" w:hAnsi="GHEA Grapalat"/>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645F7564" w14:textId="4DE1CED2"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352000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3D275BE3" w14:textId="00A91E61"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Հավի կրծքամիս</w:t>
            </w:r>
          </w:p>
        </w:tc>
      </w:tr>
      <w:tr w:rsidR="00405B05" w:rsidRPr="00A71D81" w14:paraId="1DBD0C37" w14:textId="77777777" w:rsidTr="00BE6119">
        <w:tc>
          <w:tcPr>
            <w:tcW w:w="1701" w:type="dxa"/>
            <w:vAlign w:val="center"/>
          </w:tcPr>
          <w:p w14:paraId="5A2FB311" w14:textId="77777777" w:rsidR="00405B05" w:rsidRPr="00A71D81" w:rsidRDefault="00405B05" w:rsidP="00405B05">
            <w:pPr>
              <w:pStyle w:val="BodyTextIndent2"/>
              <w:numPr>
                <w:ilvl w:val="0"/>
                <w:numId w:val="31"/>
              </w:numPr>
              <w:spacing w:line="240" w:lineRule="auto"/>
              <w:jc w:val="center"/>
              <w:rPr>
                <w:rFonts w:ascii="GHEA Grapalat" w:hAnsi="GHEA Grapalat"/>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72F584EA" w14:textId="6AC82ECB"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280000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4FF8FADF" w14:textId="72FF2F99"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Խնձոր</w:t>
            </w:r>
          </w:p>
        </w:tc>
      </w:tr>
      <w:tr w:rsidR="00405B05" w:rsidRPr="00A71D81" w14:paraId="62BB8FC7" w14:textId="77777777" w:rsidTr="00BE6119">
        <w:tc>
          <w:tcPr>
            <w:tcW w:w="1701" w:type="dxa"/>
            <w:vAlign w:val="center"/>
          </w:tcPr>
          <w:p w14:paraId="06F1163A" w14:textId="77777777" w:rsidR="00405B05" w:rsidRPr="00A71D81" w:rsidRDefault="00405B05" w:rsidP="00405B05">
            <w:pPr>
              <w:pStyle w:val="BodyTextIndent2"/>
              <w:numPr>
                <w:ilvl w:val="0"/>
                <w:numId w:val="31"/>
              </w:numPr>
              <w:spacing w:line="240" w:lineRule="auto"/>
              <w:jc w:val="center"/>
              <w:rPr>
                <w:rFonts w:ascii="GHEA Grapalat" w:hAnsi="GHEA Grapalat"/>
              </w:rPr>
            </w:pPr>
          </w:p>
        </w:tc>
        <w:tc>
          <w:tcPr>
            <w:tcW w:w="1418" w:type="dxa"/>
            <w:tcBorders>
              <w:top w:val="nil"/>
              <w:left w:val="single" w:sz="4" w:space="0" w:color="auto"/>
              <w:bottom w:val="single" w:sz="4" w:space="0" w:color="auto"/>
              <w:right w:val="single" w:sz="4" w:space="0" w:color="auto"/>
            </w:tcBorders>
            <w:shd w:val="clear" w:color="000000" w:fill="FFFFFF"/>
            <w:vAlign w:val="center"/>
          </w:tcPr>
          <w:p w14:paraId="69EE61DF" w14:textId="1CB82027" w:rsidR="00405B05" w:rsidRPr="00A71D81" w:rsidRDefault="00405B05" w:rsidP="00405B05">
            <w:pPr>
              <w:pStyle w:val="BodyTextIndent2"/>
              <w:spacing w:line="240" w:lineRule="auto"/>
              <w:ind w:firstLine="0"/>
              <w:jc w:val="center"/>
              <w:rPr>
                <w:rFonts w:ascii="GHEA Grapalat" w:hAnsi="GHEA Grapalat"/>
              </w:rPr>
            </w:pPr>
            <w:r>
              <w:rPr>
                <w:rFonts w:ascii="GHEA Grapalat" w:hAnsi="GHEA Grapalat" w:cs="Calibri"/>
                <w:color w:val="000000"/>
                <w:sz w:val="18"/>
                <w:szCs w:val="18"/>
              </w:rPr>
              <w:t>20000</w:t>
            </w:r>
          </w:p>
        </w:tc>
        <w:tc>
          <w:tcPr>
            <w:tcW w:w="7231" w:type="dxa"/>
            <w:tcBorders>
              <w:top w:val="nil"/>
              <w:left w:val="single" w:sz="4" w:space="0" w:color="auto"/>
              <w:bottom w:val="single" w:sz="4" w:space="0" w:color="auto"/>
              <w:right w:val="single" w:sz="4" w:space="0" w:color="auto"/>
            </w:tcBorders>
            <w:shd w:val="clear" w:color="000000" w:fill="FFFFFF"/>
            <w:vAlign w:val="center"/>
          </w:tcPr>
          <w:p w14:paraId="792D87B1" w14:textId="42D201E9" w:rsidR="00405B05" w:rsidRPr="00A71D81" w:rsidRDefault="00405B05" w:rsidP="00405B05">
            <w:pPr>
              <w:pStyle w:val="BodyTextIndent2"/>
              <w:spacing w:line="240" w:lineRule="auto"/>
              <w:ind w:firstLine="0"/>
              <w:rPr>
                <w:rFonts w:ascii="GHEA Grapalat" w:hAnsi="GHEA Grapalat"/>
              </w:rPr>
            </w:pPr>
            <w:r>
              <w:rPr>
                <w:rFonts w:ascii="GHEA Grapalat" w:hAnsi="GHEA Grapalat" w:cs="Calibri"/>
                <w:color w:val="000000"/>
                <w:sz w:val="18"/>
                <w:szCs w:val="18"/>
              </w:rPr>
              <w:t>դդմիկ</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144F4F85" w14:textId="1DD140DF" w:rsidR="00845AA5" w:rsidRPr="00686CF9" w:rsidRDefault="00CC049D" w:rsidP="00686CF9">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245BC8">
        <w:rPr>
          <w:rFonts w:ascii="GHEA Grapalat" w:hAnsi="GHEA Grapalat"/>
        </w:rPr>
        <w:t>N 5 հավելվածում</w:t>
      </w:r>
      <w:r w:rsidRPr="00361A8D">
        <w:rPr>
          <w:rFonts w:ascii="GHEA Grapalat" w:hAnsi="GHEA Grapalat"/>
        </w:rPr>
        <w:t xml:space="preserve"> մասնակիցներին ներկայացվում են որպես համարժեք առաջարկվող ապրանքների ֆիրմային անվանումը, մոդելը և արտադրողը:</w:t>
      </w: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r w:rsidR="006F49AA" w:rsidRPr="006D2E03">
        <w:rPr>
          <w:rFonts w:ascii="GHEA Grapalat" w:hAnsi="GHEA Grapalat" w:cs="Arial Armenian"/>
          <w:sz w:val="20"/>
          <w:lang w:val="es-ES"/>
        </w:rPr>
        <w:t xml:space="preserve">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lastRenderedPageBreak/>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lastRenderedPageBreak/>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63D0A6DF" w14:textId="77777777" w:rsidR="00686CF9" w:rsidRDefault="00686CF9" w:rsidP="00EF3662">
      <w:pPr>
        <w:jc w:val="center"/>
        <w:rPr>
          <w:rFonts w:ascii="GHEA Grapalat" w:hAnsi="GHEA Grapalat"/>
          <w:b/>
          <w:sz w:val="20"/>
          <w:lang w:val="af-ZA"/>
        </w:rPr>
      </w:pPr>
    </w:p>
    <w:p w14:paraId="6A27C441" w14:textId="3E8DDFD4"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77777777"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6265F4" w:rsidRPr="00A71D81">
        <w:rPr>
          <w:rFonts w:ascii="GHEA Grapalat" w:hAnsi="GHEA Grapalat" w:cs="Tahoma"/>
          <w:sz w:val="20"/>
          <w:vertAlign w:val="superscript"/>
        </w:rPr>
        <w:t>5</w:t>
      </w:r>
      <w:r w:rsidR="00781688" w:rsidRPr="00A71D81">
        <w:rPr>
          <w:rFonts w:ascii="GHEA Grapalat" w:hAnsi="GHEA Grapalat" w:cs="Tahoma"/>
          <w:sz w:val="20"/>
          <w:lang w:val="af-ZA"/>
        </w:rPr>
        <w:t xml:space="preserve"> </w:t>
      </w:r>
      <w:r w:rsidRPr="00A71D81">
        <w:rPr>
          <w:rFonts w:ascii="GHEA Grapalat" w:hAnsi="GHEA Grapalat"/>
          <w:sz w:val="20"/>
          <w:lang w:val="af-ZA"/>
        </w:rPr>
        <w:t xml:space="preserve"> </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proofErr w:type="spellEnd"/>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lastRenderedPageBreak/>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076DC6B1"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0CFC237C"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7EDC1FFA"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B18B2">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427E5499" w14:textId="2C920A26" w:rsidR="00686CF9" w:rsidRPr="00AE2768" w:rsidRDefault="00096865" w:rsidP="00686CF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BE6119">
        <w:rPr>
          <w:rFonts w:ascii="GHEA Grapalat" w:hAnsi="GHEA Grapalat" w:cs="Sylfaen"/>
          <w:i/>
          <w:iCs/>
          <w:szCs w:val="24"/>
          <w:lang w:val="hy-AM"/>
        </w:rPr>
        <w:t>«</w:t>
      </w:r>
      <w:r w:rsidR="00686CF9" w:rsidRPr="00BE6119">
        <w:rPr>
          <w:rFonts w:ascii="GHEA Grapalat" w:hAnsi="GHEA Grapalat" w:cs="Sylfaen"/>
          <w:i/>
          <w:iCs/>
          <w:szCs w:val="24"/>
          <w:lang w:val="hy-AM"/>
        </w:rPr>
        <w:t>7</w:t>
      </w:r>
      <w:r w:rsidRPr="00BE6119">
        <w:rPr>
          <w:rFonts w:ascii="GHEA Grapalat" w:hAnsi="GHEA Grapalat" w:cs="Sylfaen"/>
          <w:i/>
          <w:iCs/>
          <w:szCs w:val="24"/>
          <w:lang w:val="hy-AM"/>
        </w:rPr>
        <w:t>-</w:t>
      </w:r>
      <w:r w:rsidR="00A76C15" w:rsidRPr="00BE6119">
        <w:rPr>
          <w:rFonts w:ascii="GHEA Grapalat" w:hAnsi="GHEA Grapalat" w:cs="Sylfaen"/>
          <w:i/>
          <w:iCs/>
          <w:szCs w:val="24"/>
          <w:lang w:val="hy-AM"/>
        </w:rPr>
        <w:t>»</w:t>
      </w:r>
      <w:r w:rsidRPr="00BE6119">
        <w:rPr>
          <w:rFonts w:ascii="GHEA Grapalat" w:hAnsi="GHEA Grapalat" w:cs="Sylfaen"/>
          <w:i/>
          <w:iCs/>
          <w:szCs w:val="24"/>
          <w:lang w:val="hy-AM"/>
        </w:rPr>
        <w:t xml:space="preserve">րդ օրվա ժամը </w:t>
      </w:r>
      <w:r w:rsidR="00A76C15" w:rsidRPr="00BE6119">
        <w:rPr>
          <w:rFonts w:ascii="GHEA Grapalat" w:hAnsi="GHEA Grapalat" w:cs="Sylfaen"/>
          <w:i/>
          <w:iCs/>
          <w:szCs w:val="24"/>
          <w:lang w:val="hy-AM"/>
        </w:rPr>
        <w:t>«</w:t>
      </w:r>
      <w:r w:rsidR="00686CF9" w:rsidRPr="00BE6119">
        <w:rPr>
          <w:rFonts w:ascii="GHEA Grapalat" w:hAnsi="GHEA Grapalat" w:cs="Sylfaen"/>
          <w:i/>
          <w:iCs/>
          <w:lang w:val="hy-AM"/>
        </w:rPr>
        <w:t>16:00</w:t>
      </w:r>
      <w:r w:rsidR="00A76C15" w:rsidRPr="00BE6119">
        <w:rPr>
          <w:rFonts w:ascii="GHEA Grapalat" w:hAnsi="GHEA Grapalat" w:cs="Sylfaen"/>
          <w:i/>
          <w:iCs/>
          <w:szCs w:val="24"/>
          <w:lang w:val="hy-AM"/>
        </w:rPr>
        <w:t>»</w:t>
      </w:r>
      <w:r w:rsidRPr="00BE6119">
        <w:rPr>
          <w:rFonts w:ascii="GHEA Grapalat" w:hAnsi="GHEA Grapalat" w:cs="Sylfaen"/>
          <w:i/>
          <w:iCs/>
          <w:szCs w:val="24"/>
          <w:lang w:val="hy-AM"/>
        </w:rPr>
        <w:t>-ն</w:t>
      </w:r>
      <w:r w:rsidR="004A08CB" w:rsidRPr="00BE6119">
        <w:rPr>
          <w:rFonts w:ascii="GHEA Grapalat" w:hAnsi="GHEA Grapalat" w:cs="Sylfaen"/>
          <w:i/>
          <w:iCs/>
          <w:szCs w:val="24"/>
          <w:lang w:val="hy-AM"/>
        </w:rPr>
        <w:t xml:space="preserve"> </w:t>
      </w:r>
      <w:r w:rsidR="00686CF9" w:rsidRPr="00BE6119">
        <w:rPr>
          <w:rFonts w:ascii="GHEA Grapalat" w:hAnsi="GHEA Grapalat" w:cs="Sylfaen"/>
          <w:i/>
          <w:iCs/>
          <w:szCs w:val="24"/>
          <w:lang w:val="hy-AM"/>
        </w:rPr>
        <w:t>ք. Քաջարան, Լեռնագործների 4,Քաջարանի համայնքապետարանի վարչական շենք,110 սենյակ  հասցեով։</w:t>
      </w:r>
      <w:r w:rsidR="00686CF9" w:rsidRPr="00AE2768">
        <w:rPr>
          <w:rFonts w:ascii="GHEA Grapalat" w:hAnsi="GHEA Grapalat" w:cs="Sylfaen"/>
          <w:szCs w:val="24"/>
          <w:lang w:val="hy-AM"/>
        </w:rPr>
        <w:t xml:space="preserve">  </w:t>
      </w:r>
    </w:p>
    <w:p w14:paraId="0DE93E7A" w14:textId="1CAD099E"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686CF9" w:rsidRPr="00686CF9">
        <w:rPr>
          <w:rFonts w:ascii="GHEA Grapalat" w:hAnsi="GHEA Grapalat"/>
          <w:i/>
          <w:iCs/>
          <w:lang w:val="hy-AM"/>
        </w:rPr>
        <w:t>Լիա Աբելյանը</w:t>
      </w:r>
      <w:r w:rsidR="00686CF9">
        <w:rPr>
          <w:rFonts w:ascii="GHEA Grapalat" w:hAnsi="GHEA Grapalat"/>
          <w:sz w:val="24"/>
          <w:szCs w:val="24"/>
          <w:lang w:val="hy-AM"/>
        </w:rPr>
        <w:t>:</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3BF0F6B1"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lastRenderedPageBreak/>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6265F4" w:rsidRPr="00AE74A0">
        <w:rPr>
          <w:rFonts w:ascii="GHEA Grapalat" w:hAnsi="GHEA Grapalat" w:cs="Sylfaen"/>
          <w:sz w:val="20"/>
          <w:szCs w:val="24"/>
          <w:vertAlign w:val="superscript"/>
          <w:lang w:val="hy-AM" w:eastAsia="en-US"/>
        </w:rPr>
        <w:t>7</w:t>
      </w:r>
      <w:r w:rsidR="003850A0" w:rsidRPr="00AE74A0">
        <w:rPr>
          <w:rStyle w:val="FootnoteReference"/>
          <w:rFonts w:ascii="GHEA Grapalat" w:hAnsi="GHEA Grapalat" w:cs="Sylfaen"/>
          <w:color w:val="FFFFFF"/>
          <w:sz w:val="20"/>
          <w:szCs w:val="24"/>
          <w:lang w:val="hy-AM" w:eastAsia="en-US"/>
        </w:rPr>
        <w:footnoteReference w:id="1"/>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3FB0113D" w14:textId="72DB7A21"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proofErr w:type="spellStart"/>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lastRenderedPageBreak/>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1F9634EA" w14:textId="77777777" w:rsidR="001E05AD" w:rsidRPr="001E05AD" w:rsidRDefault="00220C7C" w:rsidP="00AA2433">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4A604192"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1E05AD">
        <w:rPr>
          <w:rFonts w:ascii="GHEA Grapalat" w:hAnsi="GHEA Grapalat" w:cs="Sylfaen"/>
          <w:szCs w:val="24"/>
          <w:lang w:val="hy-AM"/>
        </w:rPr>
        <w:t>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1E05AD" w:rsidRPr="001E05AD">
        <w:rPr>
          <w:rFonts w:ascii="GHEA Grapalat" w:hAnsi="GHEA Grapalat" w:cs="Sylfaen"/>
          <w:lang w:val="hy-AM"/>
        </w:rPr>
        <w:t>16:00</w:t>
      </w:r>
      <w:r w:rsidR="004348F9" w:rsidRPr="006D2E03">
        <w:rPr>
          <w:rFonts w:ascii="GHEA Grapalat" w:hAnsi="GHEA Grapalat" w:cs="Sylfaen"/>
          <w:szCs w:val="24"/>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511E49B2"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7A7A2E" w:rsidRPr="00C97D4F">
        <w:rPr>
          <w:rFonts w:ascii="GHEA Grapalat" w:hAnsi="GHEA Grapalat" w:cs="Sylfaen"/>
          <w:i w:val="0"/>
          <w:szCs w:val="24"/>
          <w:lang w:val="af-ZA"/>
        </w:rPr>
        <w:t xml:space="preserve">հայտ ներկայացնելու օրվա դրությամբ ՀՀ ԿԲ-ի կողմից սահմանված </w:t>
      </w:r>
      <w:r w:rsidR="007A7A2E" w:rsidRPr="00C97D4F">
        <w:rPr>
          <w:rFonts w:ascii="GHEA Grapalat" w:hAnsi="GHEA Grapalat" w:cs="Sylfaen"/>
          <w:i w:val="0"/>
          <w:szCs w:val="24"/>
          <w:lang w:val="ru-RU"/>
        </w:rPr>
        <w:t>փոխարժեքով</w:t>
      </w:r>
      <w:r w:rsidR="007A7A2E" w:rsidRPr="00AE2768">
        <w:rPr>
          <w:rFonts w:ascii="GHEA Grapalat" w:hAnsi="GHEA Grapalat" w:cs="Sylfaen"/>
          <w:i w:val="0"/>
          <w:szCs w:val="24"/>
          <w:lang w:val="ru-RU"/>
        </w:rPr>
        <w:t>։</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lastRenderedPageBreak/>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proofErr w:type="spellEnd"/>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 xml:space="preserve">ն մեջ մանրամասն նկարագրվում են հայտերի գնահատման արդյունքում արձանագրված անհամապատասխանությունները և </w:t>
      </w:r>
      <w:r w:rsidR="00F025FC" w:rsidRPr="00A71D81">
        <w:rPr>
          <w:rFonts w:ascii="GHEA Grapalat" w:hAnsi="GHEA Grapalat" w:cs="Sylfaen"/>
          <w:lang w:val="hy-AM"/>
        </w:rPr>
        <w:lastRenderedPageBreak/>
        <w:t>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6F1D2BFC" w14:textId="77777777"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Օրենքի</w:t>
      </w:r>
      <w:proofErr w:type="spellEnd"/>
      <w:r w:rsidR="0036230B" w:rsidRPr="006D2E03">
        <w:rPr>
          <w:rFonts w:ascii="GHEA Grapalat" w:hAnsi="GHEA Grapalat" w:cs="Sylfaen"/>
          <w:sz w:val="20"/>
          <w:lang w:val="af-ZA"/>
        </w:rPr>
        <w:t xml:space="preserve"> 6-</w:t>
      </w:r>
      <w:proofErr w:type="spellStart"/>
      <w:r w:rsidR="0036230B" w:rsidRPr="006D2E03">
        <w:rPr>
          <w:rFonts w:ascii="GHEA Grapalat" w:hAnsi="GHEA Grapalat" w:cs="Sylfaen"/>
          <w:sz w:val="20"/>
        </w:rPr>
        <w:t>րդ</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հոդվածի</w:t>
      </w:r>
      <w:proofErr w:type="spellEnd"/>
      <w:r w:rsidR="0036230B" w:rsidRPr="006D2E03">
        <w:rPr>
          <w:rFonts w:ascii="GHEA Grapalat" w:hAnsi="GHEA Grapalat" w:cs="Sylfaen"/>
          <w:sz w:val="20"/>
          <w:lang w:val="af-ZA"/>
        </w:rPr>
        <w:t xml:space="preserve"> 1-</w:t>
      </w:r>
      <w:proofErr w:type="spellStart"/>
      <w:r w:rsidR="0036230B" w:rsidRPr="006D2E03">
        <w:rPr>
          <w:rFonts w:ascii="GHEA Grapalat" w:hAnsi="GHEA Grapalat" w:cs="Sylfaen"/>
          <w:sz w:val="20"/>
        </w:rPr>
        <w:t>ին</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մասի</w:t>
      </w:r>
      <w:proofErr w:type="spellEnd"/>
      <w:r w:rsidR="0036230B" w:rsidRPr="006D2E03">
        <w:rPr>
          <w:rFonts w:ascii="GHEA Grapalat" w:hAnsi="GHEA Grapalat" w:cs="Sylfaen"/>
          <w:sz w:val="20"/>
          <w:lang w:val="af-ZA"/>
        </w:rPr>
        <w:t xml:space="preserve"> 6-</w:t>
      </w:r>
      <w:proofErr w:type="spellStart"/>
      <w:r w:rsidR="0036230B" w:rsidRPr="006D2E03">
        <w:rPr>
          <w:rFonts w:ascii="GHEA Grapalat" w:hAnsi="GHEA Grapalat" w:cs="Sylfaen"/>
          <w:sz w:val="20"/>
        </w:rPr>
        <w:t>րդ</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կետով</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նախատեսված</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հիմքերն</w:t>
      </w:r>
      <w:proofErr w:type="spellEnd"/>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հայտ</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գալու</w:t>
      </w:r>
      <w:proofErr w:type="spellEnd"/>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proofErr w:type="spellStart"/>
      <w:r w:rsidR="00F40755" w:rsidRPr="006D2E03">
        <w:rPr>
          <w:rFonts w:ascii="GHEA Grapalat" w:hAnsi="GHEA Grapalat" w:cs="Sylfaen"/>
          <w:sz w:val="20"/>
        </w:rPr>
        <w:t>երորդ</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proofErr w:type="spellStart"/>
      <w:r w:rsidR="00F40755" w:rsidRPr="006D2E03">
        <w:rPr>
          <w:rFonts w:ascii="GHEA Grapalat" w:hAnsi="GHEA Grapalat" w:cs="Sylfaen"/>
          <w:sz w:val="20"/>
        </w:rPr>
        <w:t>երորդ</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6D2E03"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proofErr w:type="spellStart"/>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proofErr w:type="spellStart"/>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r w:rsidRPr="006D2E03">
        <w:rPr>
          <w:rFonts w:ascii="GHEA Grapalat" w:hAnsi="GHEA Grapalat" w:cs="Sylfaen"/>
          <w:sz w:val="20"/>
          <w:lang w:val="en-US"/>
        </w:rPr>
        <w:t>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հետո</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բայց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ոչ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ուշ</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քան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պայմանագիր</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կնքած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անձին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ներառելու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վերջնաժամկետը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լրանալու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ապա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պատվիրատուն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դրա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գրավոր</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տեղեկացնում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en-US"/>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մարմին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որի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հիման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վրա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մասնակիցը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ներառվում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ցուցակում</w:t>
      </w:r>
      <w:proofErr w:type="spellEnd"/>
      <w:r w:rsidRPr="006D2E03">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AE74A0">
        <w:rPr>
          <w:rFonts w:ascii="GHEA Grapalat" w:hAnsi="GHEA Grapalat" w:cs="Sylfaen"/>
          <w:sz w:val="20"/>
          <w:lang w:val="hy-AM"/>
        </w:rPr>
        <w:t>Ը</w:t>
      </w:r>
      <w:r w:rsidR="00266B8B" w:rsidRPr="00AE74A0">
        <w:rPr>
          <w:rFonts w:ascii="GHEA Grapalat" w:hAnsi="GHEA Grapalat" w:cs="Sylfaen"/>
          <w:sz w:val="20"/>
          <w:lang w:val="hy-AM"/>
        </w:rPr>
        <w:t>նդ որում, եթե</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գնումներին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իրավունք</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ունենալու մասին դիմում-հայտարարությունը որակվում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lastRenderedPageBreak/>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51CECCA7" w:rsidR="002B103D" w:rsidRPr="00F4780B"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F4780B">
        <w:rPr>
          <w:rFonts w:ascii="GHEA Grapalat" w:hAnsi="GHEA Grapalat" w:cs="Sylfaen"/>
          <w:lang w:val="hy-AM"/>
        </w:rPr>
        <w:t>:</w:t>
      </w:r>
      <w:r w:rsidR="00F4780B">
        <w:rPr>
          <w:rFonts w:ascii="GHEA Grapalat" w:hAnsi="GHEA Grapalat" w:cs="Sylfaen"/>
          <w:color w:val="FFFFFF"/>
          <w:lang w:val="hy-AM"/>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4251B9E5"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7A7A2E">
        <w:rPr>
          <w:rFonts w:ascii="GHEA Grapalat" w:hAnsi="GHEA Grapalat" w:cs="Sylfaen"/>
          <w:lang w:val="hy-AM"/>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lastRenderedPageBreak/>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0ADE2E30" w14:textId="77D7ACB2"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 ապահովումները:</w:t>
      </w:r>
    </w:p>
    <w:p w14:paraId="089EADE0" w14:textId="7CCAD662" w:rsidR="00BA7FAD" w:rsidRPr="00B9576C"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B9576C">
        <w:rPr>
          <w:rFonts w:ascii="GHEA Grapalat" w:hAnsi="GHEA Grapalat" w:cs="Arial"/>
          <w:sz w:val="20"/>
          <w:lang w:val="hy-AM"/>
        </w:rPr>
        <w:t>:</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77777777"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2B7C7AC" w14:textId="77777777" w:rsidR="00B9576C" w:rsidRDefault="00281740" w:rsidP="00B9576C">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B9576C" w:rsidRPr="006D2E03">
        <w:rPr>
          <w:rFonts w:ascii="GHEA Grapalat" w:hAnsi="GHEA Grapalat" w:cs="Sylfaen"/>
          <w:sz w:val="20"/>
          <w:lang w:val="hy-AM"/>
        </w:rPr>
        <w:t>տուժանքի</w:t>
      </w:r>
      <w:r w:rsidR="00B9576C" w:rsidRPr="00A71D81">
        <w:rPr>
          <w:rFonts w:ascii="GHEA Grapalat" w:hAnsi="GHEA Grapalat" w:cs="Sylfaen"/>
          <w:sz w:val="20"/>
          <w:lang w:val="hy-AM"/>
        </w:rPr>
        <w:t xml:space="preserve"> </w:t>
      </w:r>
      <w:r w:rsidR="00B9576C" w:rsidRPr="00A71D81">
        <w:rPr>
          <w:rFonts w:ascii="GHEA Grapalat" w:hAnsi="GHEA Grapalat" w:cs="Sylfaen"/>
          <w:sz w:val="20"/>
          <w:lang w:val="af-ZA"/>
        </w:rPr>
        <w:t>(</w:t>
      </w:r>
      <w:r w:rsidR="00B9576C" w:rsidRPr="00A71D81">
        <w:rPr>
          <w:rFonts w:ascii="GHEA Grapalat" w:hAnsi="GHEA Grapalat" w:cs="Sylfaen"/>
          <w:sz w:val="20"/>
          <w:lang w:val="hy-AM"/>
        </w:rPr>
        <w:t xml:space="preserve">հավելված </w:t>
      </w:r>
      <w:r w:rsidR="00B9576C">
        <w:rPr>
          <w:rFonts w:ascii="GHEA Grapalat" w:hAnsi="GHEA Grapalat" w:cs="Sylfaen"/>
          <w:sz w:val="20"/>
          <w:lang w:val="hy-AM"/>
        </w:rPr>
        <w:t>5.1</w:t>
      </w:r>
      <w:r w:rsidR="00B9576C" w:rsidRPr="00A71D81">
        <w:rPr>
          <w:rFonts w:ascii="GHEA Grapalat" w:hAnsi="GHEA Grapalat" w:cs="Sylfaen"/>
          <w:sz w:val="20"/>
          <w:lang w:val="af-ZA"/>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14:paraId="7154DD15" w14:textId="3A1F02B6" w:rsidR="00F562EA" w:rsidRPr="006D2E03" w:rsidRDefault="00F562EA" w:rsidP="00B9576C">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w:t>
      </w:r>
      <w:r w:rsidR="00076C2C" w:rsidRPr="00A71D81">
        <w:rPr>
          <w:rFonts w:ascii="GHEA Grapalat" w:hAnsi="GHEA Grapalat" w:cs="Sylfaen"/>
          <w:sz w:val="20"/>
          <w:lang w:val="hy-AM"/>
        </w:rPr>
        <w:lastRenderedPageBreak/>
        <w:t xml:space="preserve">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281740">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2987F51D" w14:textId="77777777" w:rsidR="00DB4EFF" w:rsidRDefault="00DB4EFF" w:rsidP="00DB4EFF">
      <w:pPr>
        <w:ind w:firstLine="567"/>
        <w:jc w:val="both"/>
        <w:rPr>
          <w:rFonts w:ascii="GHEA Grapalat" w:hAnsi="GHEA Grapalat" w:cs="Sylfaen"/>
          <w:sz w:val="20"/>
          <w:lang w:val="af-ZA"/>
        </w:rPr>
      </w:pPr>
    </w:p>
    <w:p w14:paraId="5FD32C54" w14:textId="77777777" w:rsidR="00DB4EFF" w:rsidRPr="00A71D81" w:rsidRDefault="00DB4EFF" w:rsidP="006D2E03">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165197F5" w:rsidR="00096865" w:rsidRPr="00B9576C"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իրականացնող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լիազորված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մարմնի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ղեկավարի</w:t>
      </w:r>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իսկ</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հիմնադրամների</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դեպքում</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հոգաբարձուների</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խորհրդի</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որոշման</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հիման</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վրա</w:t>
      </w:r>
      <w:proofErr w:type="spellEnd"/>
      <w:r w:rsidR="00B9576C">
        <w:rPr>
          <w:rFonts w:ascii="GHEA Grapalat" w:hAnsi="GHEA Grapalat" w:cs="Sylfaen"/>
          <w:sz w:val="20"/>
          <w:lang w:val="hy-AM"/>
        </w:rPr>
        <w:t>:</w:t>
      </w:r>
      <w:r w:rsidR="00B9576C">
        <w:rPr>
          <w:rFonts w:ascii="GHEA Grapalat" w:hAnsi="GHEA Grapalat" w:cs="Sylfaen"/>
          <w:color w:val="FFFFFF"/>
          <w:sz w:val="20"/>
          <w:lang w:val="hy-AM"/>
        </w:rPr>
        <w:t>:</w:t>
      </w:r>
    </w:p>
    <w:p w14:paraId="20727E1B"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lastRenderedPageBreak/>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02333620"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52AD7898" w:rsidR="00096865" w:rsidRPr="00A71D81" w:rsidRDefault="00C67735" w:rsidP="00EF3662">
      <w:pPr>
        <w:pStyle w:val="BodyText"/>
        <w:ind w:right="-7"/>
        <w:jc w:val="center"/>
        <w:rPr>
          <w:rFonts w:ascii="GHEA Grapalat" w:hAnsi="GHEA Grapalat"/>
          <w:b/>
          <w:szCs w:val="22"/>
          <w:lang w:val="af-ZA"/>
        </w:rPr>
      </w:pPr>
      <w:r>
        <w:rPr>
          <w:rFonts w:ascii="GHEA Grapalat" w:hAnsi="GHEA Grapalat" w:cs="Sylfaen"/>
          <w:b/>
          <w:szCs w:val="22"/>
          <w:lang w:val="hy-AM"/>
        </w:rPr>
        <w:t>Գ Ն Ա Ն Շ Մ Ա Ն   Հ Ա Ր Ց 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6353CE" w:rsidRDefault="002D5CF0" w:rsidP="00EF3662">
      <w:pPr>
        <w:ind w:firstLine="567"/>
        <w:jc w:val="both"/>
        <w:rPr>
          <w:rFonts w:ascii="GHEA Grapalat" w:hAnsi="GHEA Grapalat" w:cs="Sylfaen"/>
          <w:b/>
          <w:bCs/>
          <w:sz w:val="20"/>
          <w:lang w:val="es-ES"/>
        </w:rPr>
      </w:pPr>
      <w:r w:rsidRPr="006353CE">
        <w:rPr>
          <w:rFonts w:ascii="GHEA Grapalat" w:hAnsi="GHEA Grapalat" w:cs="Sylfaen"/>
          <w:b/>
          <w:bCs/>
          <w:sz w:val="20"/>
          <w:lang w:val="es-ES"/>
        </w:rPr>
        <w:t>2.</w:t>
      </w:r>
      <w:r w:rsidR="00D76BBA" w:rsidRPr="006353CE">
        <w:rPr>
          <w:rFonts w:ascii="GHEA Grapalat" w:hAnsi="GHEA Grapalat" w:cs="Sylfaen"/>
          <w:b/>
          <w:bCs/>
          <w:sz w:val="20"/>
          <w:lang w:val="es-ES"/>
        </w:rPr>
        <w:t>1</w:t>
      </w:r>
      <w:r w:rsidRPr="006353CE">
        <w:rPr>
          <w:rFonts w:ascii="GHEA Grapalat" w:hAnsi="GHEA Grapalat" w:cs="Sylfaen"/>
          <w:b/>
          <w:bCs/>
          <w:sz w:val="20"/>
          <w:lang w:val="es-ES"/>
        </w:rPr>
        <w:t xml:space="preserve"> </w:t>
      </w:r>
      <w:r w:rsidR="00096865" w:rsidRPr="006353CE">
        <w:rPr>
          <w:rFonts w:ascii="GHEA Grapalat" w:hAnsi="GHEA Grapalat" w:cs="Sylfaen"/>
          <w:b/>
          <w:bCs/>
          <w:sz w:val="20"/>
          <w:lang w:val="ru-RU"/>
        </w:rPr>
        <w:t>ընթացակարգին</w:t>
      </w:r>
      <w:r w:rsidR="00096865" w:rsidRPr="006353CE">
        <w:rPr>
          <w:rFonts w:ascii="GHEA Grapalat" w:hAnsi="GHEA Grapalat" w:cs="Sylfaen"/>
          <w:b/>
          <w:bCs/>
          <w:sz w:val="20"/>
          <w:lang w:val="af-ZA"/>
        </w:rPr>
        <w:t xml:space="preserve"> </w:t>
      </w:r>
      <w:r w:rsidR="00096865" w:rsidRPr="006353CE">
        <w:rPr>
          <w:rFonts w:ascii="GHEA Grapalat" w:hAnsi="GHEA Grapalat" w:cs="Sylfaen"/>
          <w:b/>
          <w:bCs/>
          <w:sz w:val="20"/>
          <w:lang w:val="ru-RU"/>
        </w:rPr>
        <w:t>մասնակցելու</w:t>
      </w:r>
      <w:r w:rsidR="00096865" w:rsidRPr="006353CE">
        <w:rPr>
          <w:rFonts w:ascii="GHEA Grapalat" w:hAnsi="GHEA Grapalat" w:cs="Sylfaen"/>
          <w:b/>
          <w:bCs/>
          <w:sz w:val="20"/>
          <w:lang w:val="af-ZA"/>
        </w:rPr>
        <w:t xml:space="preserve"> </w:t>
      </w:r>
      <w:r w:rsidR="00096865" w:rsidRPr="006353CE">
        <w:rPr>
          <w:rFonts w:ascii="GHEA Grapalat" w:hAnsi="GHEA Grapalat" w:cs="Sylfaen"/>
          <w:b/>
          <w:bCs/>
          <w:sz w:val="20"/>
          <w:lang w:val="ru-RU"/>
        </w:rPr>
        <w:t>դիմում</w:t>
      </w:r>
      <w:r w:rsidR="00EF4630" w:rsidRPr="006353CE">
        <w:rPr>
          <w:rFonts w:ascii="GHEA Grapalat" w:hAnsi="GHEA Grapalat" w:cs="Sylfaen"/>
          <w:b/>
          <w:bCs/>
          <w:sz w:val="20"/>
          <w:lang w:val="es-ES"/>
        </w:rPr>
        <w:t>-</w:t>
      </w:r>
      <w:proofErr w:type="spellStart"/>
      <w:r w:rsidR="00EF4630" w:rsidRPr="006353CE">
        <w:rPr>
          <w:rFonts w:ascii="GHEA Grapalat" w:hAnsi="GHEA Grapalat" w:cs="Sylfaen"/>
          <w:b/>
          <w:bCs/>
          <w:sz w:val="20"/>
        </w:rPr>
        <w:t>հայտարարություն</w:t>
      </w:r>
      <w:proofErr w:type="spellEnd"/>
      <w:r w:rsidR="00096865" w:rsidRPr="006353CE">
        <w:rPr>
          <w:rFonts w:ascii="GHEA Grapalat" w:hAnsi="GHEA Grapalat" w:cs="Sylfaen"/>
          <w:b/>
          <w:bCs/>
          <w:sz w:val="20"/>
          <w:lang w:val="af-ZA"/>
        </w:rPr>
        <w:t xml:space="preserve">` </w:t>
      </w:r>
      <w:r w:rsidR="006F49AA" w:rsidRPr="006353CE">
        <w:rPr>
          <w:rFonts w:ascii="GHEA Grapalat" w:hAnsi="GHEA Grapalat" w:cs="Sylfaen"/>
          <w:b/>
          <w:bCs/>
          <w:sz w:val="20"/>
          <w:lang w:val="af-ZA"/>
        </w:rPr>
        <w:t>համաձայն հ</w:t>
      </w:r>
      <w:r w:rsidR="00096865" w:rsidRPr="006353CE">
        <w:rPr>
          <w:rFonts w:ascii="GHEA Grapalat" w:hAnsi="GHEA Grapalat" w:cs="Sylfaen"/>
          <w:b/>
          <w:bCs/>
          <w:sz w:val="20"/>
          <w:lang w:val="ru-RU"/>
        </w:rPr>
        <w:t>ավելված</w:t>
      </w:r>
      <w:r w:rsidR="00096865" w:rsidRPr="006353CE">
        <w:rPr>
          <w:rFonts w:ascii="GHEA Grapalat" w:hAnsi="GHEA Grapalat" w:cs="Sylfaen"/>
          <w:b/>
          <w:bCs/>
          <w:sz w:val="20"/>
          <w:lang w:val="af-ZA"/>
        </w:rPr>
        <w:t xml:space="preserve"> N 1</w:t>
      </w:r>
      <w:r w:rsidR="006F49AA" w:rsidRPr="006353CE">
        <w:rPr>
          <w:rFonts w:ascii="GHEA Grapalat" w:hAnsi="GHEA Grapalat" w:cs="Sylfaen"/>
          <w:b/>
          <w:bCs/>
          <w:sz w:val="20"/>
          <w:lang w:val="af-ZA"/>
        </w:rPr>
        <w:t>-ի</w:t>
      </w:r>
      <w:r w:rsidR="00BC6807" w:rsidRPr="006353CE">
        <w:rPr>
          <w:rFonts w:ascii="GHEA Grapalat" w:hAnsi="GHEA Grapalat" w:cs="Sylfaen"/>
          <w:b/>
          <w:bCs/>
          <w:sz w:val="20"/>
          <w:lang w:val="es-ES"/>
        </w:rPr>
        <w:t>.</w:t>
      </w:r>
    </w:p>
    <w:p w14:paraId="708C594C" w14:textId="77777777" w:rsidR="00E968EF" w:rsidRPr="006353CE" w:rsidRDefault="00E968EF" w:rsidP="00E968EF">
      <w:pPr>
        <w:ind w:firstLine="567"/>
        <w:jc w:val="both"/>
        <w:rPr>
          <w:rFonts w:ascii="GHEA Grapalat" w:hAnsi="GHEA Grapalat" w:cs="Sylfaen"/>
          <w:b/>
          <w:bCs/>
          <w:sz w:val="20"/>
          <w:lang w:val="es-ES"/>
        </w:rPr>
      </w:pPr>
      <w:r w:rsidRPr="006353CE">
        <w:rPr>
          <w:rFonts w:ascii="GHEA Grapalat" w:hAnsi="GHEA Grapalat"/>
          <w:b/>
          <w:bCs/>
          <w:sz w:val="20"/>
          <w:lang w:val="es-ES"/>
        </w:rPr>
        <w:t xml:space="preserve">2.2 </w:t>
      </w:r>
      <w:proofErr w:type="spellStart"/>
      <w:r w:rsidRPr="006353CE">
        <w:rPr>
          <w:rFonts w:ascii="GHEA Grapalat" w:hAnsi="GHEA Grapalat" w:cs="Sylfaen"/>
          <w:b/>
          <w:bCs/>
          <w:sz w:val="20"/>
          <w:lang w:val="es-ES"/>
        </w:rPr>
        <w:t>իր</w:t>
      </w:r>
      <w:proofErr w:type="spellEnd"/>
      <w:r w:rsidRPr="006353CE">
        <w:rPr>
          <w:rFonts w:ascii="GHEA Grapalat" w:hAnsi="GHEA Grapalat" w:cs="Sylfaen"/>
          <w:b/>
          <w:bCs/>
          <w:sz w:val="20"/>
          <w:lang w:val="es-ES"/>
        </w:rPr>
        <w:t xml:space="preserve"> </w:t>
      </w:r>
      <w:proofErr w:type="spellStart"/>
      <w:r w:rsidRPr="006353CE">
        <w:rPr>
          <w:rFonts w:ascii="GHEA Grapalat" w:hAnsi="GHEA Grapalat" w:cs="Sylfaen"/>
          <w:b/>
          <w:bCs/>
          <w:sz w:val="20"/>
          <w:lang w:val="es-ES"/>
        </w:rPr>
        <w:t>կողմից</w:t>
      </w:r>
      <w:proofErr w:type="spellEnd"/>
      <w:r w:rsidRPr="006353CE">
        <w:rPr>
          <w:rFonts w:ascii="GHEA Grapalat" w:hAnsi="GHEA Grapalat" w:cs="Sylfaen"/>
          <w:b/>
          <w:bCs/>
          <w:sz w:val="20"/>
          <w:lang w:val="es-ES"/>
        </w:rPr>
        <w:t xml:space="preserve"> </w:t>
      </w:r>
      <w:proofErr w:type="spellStart"/>
      <w:r w:rsidRPr="006353CE">
        <w:rPr>
          <w:rFonts w:ascii="GHEA Grapalat" w:hAnsi="GHEA Grapalat" w:cs="Sylfaen"/>
          <w:b/>
          <w:bCs/>
          <w:sz w:val="20"/>
          <w:lang w:val="es-ES"/>
        </w:rPr>
        <w:t>հաստատված</w:t>
      </w:r>
      <w:proofErr w:type="spellEnd"/>
      <w:r w:rsidRPr="006353CE">
        <w:rPr>
          <w:rFonts w:ascii="GHEA Grapalat" w:hAnsi="GHEA Grapalat" w:cs="Sylfaen"/>
          <w:b/>
          <w:bCs/>
          <w:sz w:val="20"/>
          <w:lang w:val="es-ES"/>
        </w:rPr>
        <w:t xml:space="preserve">` </w:t>
      </w:r>
      <w:proofErr w:type="spellStart"/>
      <w:r w:rsidRPr="006353CE">
        <w:rPr>
          <w:rFonts w:ascii="GHEA Grapalat" w:hAnsi="GHEA Grapalat" w:cs="Sylfaen"/>
          <w:b/>
          <w:bCs/>
          <w:sz w:val="20"/>
        </w:rPr>
        <w:t>առաջարկվող</w:t>
      </w:r>
      <w:proofErr w:type="spellEnd"/>
      <w:r w:rsidRPr="006353CE">
        <w:rPr>
          <w:rFonts w:ascii="GHEA Grapalat" w:hAnsi="GHEA Grapalat" w:cs="Sylfaen"/>
          <w:b/>
          <w:bCs/>
          <w:sz w:val="20"/>
          <w:lang w:val="es-ES"/>
        </w:rPr>
        <w:t xml:space="preserve"> </w:t>
      </w:r>
      <w:proofErr w:type="spellStart"/>
      <w:r w:rsidRPr="006353CE">
        <w:rPr>
          <w:rFonts w:ascii="GHEA Grapalat" w:hAnsi="GHEA Grapalat" w:cs="Sylfaen"/>
          <w:b/>
          <w:bCs/>
          <w:sz w:val="20"/>
        </w:rPr>
        <w:t>ապրանքի</w:t>
      </w:r>
      <w:proofErr w:type="spellEnd"/>
      <w:r w:rsidRPr="006353CE">
        <w:rPr>
          <w:rFonts w:ascii="GHEA Grapalat" w:hAnsi="GHEA Grapalat" w:cs="Sylfaen"/>
          <w:b/>
          <w:bCs/>
          <w:sz w:val="20"/>
          <w:lang w:val="es-ES"/>
        </w:rPr>
        <w:t xml:space="preserve"> </w:t>
      </w:r>
      <w:r w:rsidRPr="006353CE">
        <w:rPr>
          <w:rFonts w:ascii="GHEA Grapalat" w:hAnsi="GHEA Grapalat"/>
          <w:b/>
          <w:bCs/>
          <w:sz w:val="20"/>
          <w:szCs w:val="20"/>
          <w:lang w:val="hy-AM" w:eastAsia="x-none"/>
        </w:rPr>
        <w:t>ամբողջական նկարագիրը</w:t>
      </w:r>
      <w:r w:rsidRPr="006353CE">
        <w:rPr>
          <w:rFonts w:ascii="GHEA Grapalat" w:hAnsi="GHEA Grapalat"/>
          <w:b/>
          <w:bCs/>
          <w:sz w:val="20"/>
          <w:szCs w:val="20"/>
          <w:lang w:val="es-ES" w:eastAsia="x-none"/>
        </w:rPr>
        <w:t xml:space="preserve">` </w:t>
      </w:r>
      <w:proofErr w:type="spellStart"/>
      <w:r w:rsidRPr="006353CE">
        <w:rPr>
          <w:rFonts w:ascii="GHEA Grapalat" w:hAnsi="GHEA Grapalat"/>
          <w:b/>
          <w:bCs/>
          <w:sz w:val="20"/>
          <w:szCs w:val="20"/>
          <w:lang w:eastAsia="x-none"/>
        </w:rPr>
        <w:t>համաձայն</w:t>
      </w:r>
      <w:proofErr w:type="spellEnd"/>
      <w:r w:rsidRPr="006353CE">
        <w:rPr>
          <w:rFonts w:ascii="GHEA Grapalat" w:hAnsi="GHEA Grapalat"/>
          <w:b/>
          <w:bCs/>
          <w:sz w:val="20"/>
          <w:szCs w:val="20"/>
          <w:lang w:val="es-ES" w:eastAsia="x-none"/>
        </w:rPr>
        <w:t xml:space="preserve"> </w:t>
      </w:r>
      <w:proofErr w:type="spellStart"/>
      <w:r w:rsidRPr="006353CE">
        <w:rPr>
          <w:rFonts w:ascii="GHEA Grapalat" w:hAnsi="GHEA Grapalat"/>
          <w:b/>
          <w:bCs/>
          <w:sz w:val="20"/>
          <w:szCs w:val="20"/>
          <w:lang w:eastAsia="x-none"/>
        </w:rPr>
        <w:t>հավելված</w:t>
      </w:r>
      <w:proofErr w:type="spellEnd"/>
      <w:r w:rsidRPr="006353CE">
        <w:rPr>
          <w:rFonts w:ascii="GHEA Grapalat" w:hAnsi="GHEA Grapalat"/>
          <w:b/>
          <w:bCs/>
          <w:sz w:val="20"/>
          <w:szCs w:val="20"/>
          <w:lang w:val="es-ES" w:eastAsia="x-none"/>
        </w:rPr>
        <w:t xml:space="preserve"> N 1.1-</w:t>
      </w:r>
      <w:r w:rsidRPr="006353CE">
        <w:rPr>
          <w:rFonts w:ascii="GHEA Grapalat" w:hAnsi="GHEA Grapalat"/>
          <w:b/>
          <w:bCs/>
          <w:sz w:val="20"/>
          <w:szCs w:val="20"/>
          <w:lang w:eastAsia="x-none"/>
        </w:rPr>
        <w:t>ի</w:t>
      </w:r>
      <w:r w:rsidRPr="006353CE">
        <w:rPr>
          <w:rFonts w:ascii="GHEA Grapalat" w:hAnsi="GHEA Grapalat" w:cs="Sylfaen"/>
          <w:b/>
          <w:bCs/>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77777777"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FootnoteReference"/>
          <w:rFonts w:ascii="GHEA Grapalat" w:hAnsi="GHEA Grapalat" w:cs="Sylfaen"/>
          <w:color w:val="FFFFFF"/>
          <w:sz w:val="20"/>
          <w:szCs w:val="24"/>
          <w:lang w:val="af-ZA" w:eastAsia="en-US"/>
        </w:rPr>
        <w:footnoteReference w:id="2"/>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45697814" w:rsidR="009247B8" w:rsidRPr="006353CE" w:rsidRDefault="009247B8" w:rsidP="009247B8">
      <w:pPr>
        <w:ind w:firstLine="567"/>
        <w:jc w:val="both"/>
        <w:rPr>
          <w:rFonts w:ascii="GHEA Grapalat" w:hAnsi="GHEA Grapalat" w:cs="Sylfaen"/>
          <w:b/>
          <w:bCs/>
          <w:sz w:val="20"/>
          <w:lang w:val="af-ZA"/>
        </w:rPr>
      </w:pPr>
      <w:proofErr w:type="spellStart"/>
      <w:r w:rsidRPr="006353CE">
        <w:rPr>
          <w:rFonts w:ascii="GHEA Grapalat" w:hAnsi="GHEA Grapalat"/>
          <w:b/>
          <w:bCs/>
          <w:sz w:val="20"/>
          <w:szCs w:val="20"/>
        </w:rPr>
        <w:t>Մ</w:t>
      </w:r>
      <w:r w:rsidRPr="006353CE">
        <w:rPr>
          <w:rFonts w:ascii="GHEA Grapalat" w:hAnsi="GHEA Grapalat" w:cs="Sylfaen"/>
          <w:b/>
          <w:bCs/>
          <w:sz w:val="20"/>
          <w:szCs w:val="20"/>
        </w:rPr>
        <w:t>ասնակցի</w:t>
      </w:r>
      <w:proofErr w:type="spellEnd"/>
      <w:r w:rsidRPr="006353CE">
        <w:rPr>
          <w:rFonts w:ascii="GHEA Grapalat" w:hAnsi="GHEA Grapalat"/>
          <w:b/>
          <w:bCs/>
          <w:sz w:val="20"/>
          <w:szCs w:val="20"/>
          <w:lang w:val="es-ES"/>
        </w:rPr>
        <w:t xml:space="preserve"> </w:t>
      </w:r>
      <w:proofErr w:type="spellStart"/>
      <w:r w:rsidRPr="006353CE">
        <w:rPr>
          <w:rFonts w:ascii="GHEA Grapalat" w:hAnsi="GHEA Grapalat" w:cs="Sylfaen"/>
          <w:b/>
          <w:bCs/>
          <w:sz w:val="20"/>
          <w:szCs w:val="20"/>
        </w:rPr>
        <w:t>առաջարկները</w:t>
      </w:r>
      <w:proofErr w:type="spellEnd"/>
      <w:r w:rsidRPr="006353CE">
        <w:rPr>
          <w:rFonts w:ascii="GHEA Grapalat" w:hAnsi="GHEA Grapalat"/>
          <w:b/>
          <w:bCs/>
          <w:sz w:val="20"/>
          <w:szCs w:val="20"/>
          <w:lang w:val="es-ES"/>
        </w:rPr>
        <w:t xml:space="preserve">, </w:t>
      </w:r>
      <w:proofErr w:type="spellStart"/>
      <w:r w:rsidRPr="006353CE">
        <w:rPr>
          <w:rFonts w:ascii="GHEA Grapalat" w:hAnsi="GHEA Grapalat" w:cs="Sylfaen"/>
          <w:b/>
          <w:bCs/>
          <w:sz w:val="20"/>
          <w:szCs w:val="20"/>
        </w:rPr>
        <w:t>դրանց</w:t>
      </w:r>
      <w:proofErr w:type="spellEnd"/>
      <w:r w:rsidRPr="006353CE">
        <w:rPr>
          <w:rFonts w:ascii="GHEA Grapalat" w:hAnsi="GHEA Grapalat"/>
          <w:b/>
          <w:bCs/>
          <w:sz w:val="20"/>
          <w:szCs w:val="20"/>
          <w:lang w:val="es-ES"/>
        </w:rPr>
        <w:t xml:space="preserve"> </w:t>
      </w:r>
      <w:proofErr w:type="spellStart"/>
      <w:r w:rsidRPr="006353CE">
        <w:rPr>
          <w:rFonts w:ascii="GHEA Grapalat" w:hAnsi="GHEA Grapalat" w:cs="Sylfaen"/>
          <w:b/>
          <w:bCs/>
          <w:sz w:val="20"/>
          <w:szCs w:val="20"/>
        </w:rPr>
        <w:t>վերաբերող</w:t>
      </w:r>
      <w:proofErr w:type="spellEnd"/>
      <w:r w:rsidRPr="006353CE">
        <w:rPr>
          <w:rFonts w:ascii="GHEA Grapalat" w:hAnsi="GHEA Grapalat"/>
          <w:b/>
          <w:bCs/>
          <w:sz w:val="20"/>
          <w:szCs w:val="20"/>
          <w:lang w:val="es-ES"/>
        </w:rPr>
        <w:t xml:space="preserve"> </w:t>
      </w:r>
      <w:proofErr w:type="spellStart"/>
      <w:r w:rsidRPr="006353CE">
        <w:rPr>
          <w:rFonts w:ascii="GHEA Grapalat" w:hAnsi="GHEA Grapalat" w:cs="Sylfaen"/>
          <w:b/>
          <w:bCs/>
          <w:sz w:val="20"/>
          <w:szCs w:val="20"/>
        </w:rPr>
        <w:t>փաստաթղթերը</w:t>
      </w:r>
      <w:proofErr w:type="spellEnd"/>
      <w:r w:rsidRPr="006353CE">
        <w:rPr>
          <w:rFonts w:ascii="GHEA Grapalat" w:hAnsi="GHEA Grapalat"/>
          <w:b/>
          <w:bCs/>
          <w:sz w:val="20"/>
          <w:szCs w:val="20"/>
          <w:lang w:val="es-ES"/>
        </w:rPr>
        <w:t xml:space="preserve"> </w:t>
      </w:r>
      <w:proofErr w:type="spellStart"/>
      <w:r w:rsidRPr="006353CE">
        <w:rPr>
          <w:rFonts w:ascii="GHEA Grapalat" w:hAnsi="GHEA Grapalat" w:cs="Sylfaen"/>
          <w:b/>
          <w:bCs/>
          <w:sz w:val="20"/>
          <w:szCs w:val="20"/>
        </w:rPr>
        <w:t>դրվում</w:t>
      </w:r>
      <w:proofErr w:type="spellEnd"/>
      <w:r w:rsidRPr="006353CE">
        <w:rPr>
          <w:rFonts w:ascii="GHEA Grapalat" w:hAnsi="GHEA Grapalat"/>
          <w:b/>
          <w:bCs/>
          <w:sz w:val="20"/>
          <w:szCs w:val="20"/>
          <w:lang w:val="es-ES"/>
        </w:rPr>
        <w:t xml:space="preserve"> </w:t>
      </w:r>
      <w:proofErr w:type="spellStart"/>
      <w:r w:rsidRPr="006353CE">
        <w:rPr>
          <w:rFonts w:ascii="GHEA Grapalat" w:hAnsi="GHEA Grapalat" w:cs="Sylfaen"/>
          <w:b/>
          <w:bCs/>
          <w:sz w:val="20"/>
          <w:szCs w:val="20"/>
        </w:rPr>
        <w:t>են</w:t>
      </w:r>
      <w:proofErr w:type="spellEnd"/>
      <w:r w:rsidRPr="006353CE">
        <w:rPr>
          <w:rFonts w:ascii="GHEA Grapalat" w:hAnsi="GHEA Grapalat"/>
          <w:b/>
          <w:bCs/>
          <w:sz w:val="20"/>
          <w:szCs w:val="20"/>
          <w:lang w:val="es-ES"/>
        </w:rPr>
        <w:t xml:space="preserve"> </w:t>
      </w:r>
      <w:proofErr w:type="spellStart"/>
      <w:r w:rsidRPr="006353CE">
        <w:rPr>
          <w:rFonts w:ascii="GHEA Grapalat" w:hAnsi="GHEA Grapalat" w:cs="Sylfaen"/>
          <w:b/>
          <w:bCs/>
          <w:sz w:val="20"/>
          <w:szCs w:val="20"/>
        </w:rPr>
        <w:t>ծրարի</w:t>
      </w:r>
      <w:proofErr w:type="spellEnd"/>
      <w:r w:rsidRPr="006353CE">
        <w:rPr>
          <w:rFonts w:ascii="GHEA Grapalat" w:hAnsi="GHEA Grapalat"/>
          <w:b/>
          <w:bCs/>
          <w:sz w:val="20"/>
          <w:szCs w:val="20"/>
          <w:lang w:val="es-ES"/>
        </w:rPr>
        <w:t xml:space="preserve"> </w:t>
      </w:r>
      <w:proofErr w:type="spellStart"/>
      <w:r w:rsidRPr="006353CE">
        <w:rPr>
          <w:rFonts w:ascii="GHEA Grapalat" w:hAnsi="GHEA Grapalat" w:cs="Sylfaen"/>
          <w:b/>
          <w:bCs/>
          <w:sz w:val="20"/>
          <w:szCs w:val="20"/>
        </w:rPr>
        <w:t>մեջ</w:t>
      </w:r>
      <w:proofErr w:type="spellEnd"/>
      <w:r w:rsidRPr="006353CE">
        <w:rPr>
          <w:rFonts w:ascii="GHEA Grapalat" w:hAnsi="GHEA Grapalat"/>
          <w:b/>
          <w:bCs/>
          <w:sz w:val="20"/>
          <w:szCs w:val="20"/>
          <w:lang w:val="es-ES"/>
        </w:rPr>
        <w:t xml:space="preserve">, </w:t>
      </w:r>
      <w:proofErr w:type="spellStart"/>
      <w:r w:rsidRPr="006353CE">
        <w:rPr>
          <w:rFonts w:ascii="GHEA Grapalat" w:hAnsi="GHEA Grapalat" w:cs="Sylfaen"/>
          <w:b/>
          <w:bCs/>
          <w:sz w:val="20"/>
          <w:szCs w:val="20"/>
        </w:rPr>
        <w:t>որը</w:t>
      </w:r>
      <w:proofErr w:type="spellEnd"/>
      <w:r w:rsidRPr="006353CE">
        <w:rPr>
          <w:rFonts w:ascii="GHEA Grapalat" w:hAnsi="GHEA Grapalat"/>
          <w:b/>
          <w:bCs/>
          <w:sz w:val="20"/>
          <w:szCs w:val="20"/>
          <w:lang w:val="es-ES"/>
        </w:rPr>
        <w:t xml:space="preserve"> </w:t>
      </w:r>
      <w:proofErr w:type="spellStart"/>
      <w:r w:rsidRPr="006353CE">
        <w:rPr>
          <w:rFonts w:ascii="GHEA Grapalat" w:hAnsi="GHEA Grapalat" w:cs="Sylfaen"/>
          <w:b/>
          <w:bCs/>
          <w:sz w:val="20"/>
          <w:szCs w:val="20"/>
        </w:rPr>
        <w:t>սոսնձում</w:t>
      </w:r>
      <w:proofErr w:type="spellEnd"/>
      <w:r w:rsidRPr="006353CE">
        <w:rPr>
          <w:rFonts w:ascii="GHEA Grapalat" w:hAnsi="GHEA Grapalat"/>
          <w:b/>
          <w:bCs/>
          <w:sz w:val="20"/>
          <w:szCs w:val="20"/>
          <w:lang w:val="es-ES"/>
        </w:rPr>
        <w:t xml:space="preserve"> </w:t>
      </w:r>
      <w:r w:rsidRPr="006353CE">
        <w:rPr>
          <w:rFonts w:ascii="GHEA Grapalat" w:hAnsi="GHEA Grapalat" w:cs="Sylfaen"/>
          <w:b/>
          <w:bCs/>
          <w:sz w:val="20"/>
          <w:szCs w:val="20"/>
        </w:rPr>
        <w:t>է</w:t>
      </w:r>
      <w:r w:rsidRPr="006353CE">
        <w:rPr>
          <w:rFonts w:ascii="GHEA Grapalat" w:hAnsi="GHEA Grapalat"/>
          <w:b/>
          <w:bCs/>
          <w:sz w:val="20"/>
          <w:szCs w:val="20"/>
          <w:lang w:val="es-ES"/>
        </w:rPr>
        <w:t xml:space="preserve"> </w:t>
      </w:r>
      <w:proofErr w:type="spellStart"/>
      <w:r w:rsidRPr="006353CE">
        <w:rPr>
          <w:rFonts w:ascii="GHEA Grapalat" w:hAnsi="GHEA Grapalat" w:cs="Sylfaen"/>
          <w:b/>
          <w:bCs/>
          <w:sz w:val="20"/>
          <w:szCs w:val="20"/>
        </w:rPr>
        <w:t>այն</w:t>
      </w:r>
      <w:proofErr w:type="spellEnd"/>
      <w:r w:rsidRPr="006353CE">
        <w:rPr>
          <w:rFonts w:ascii="GHEA Grapalat" w:hAnsi="GHEA Grapalat"/>
          <w:b/>
          <w:bCs/>
          <w:sz w:val="20"/>
          <w:szCs w:val="20"/>
          <w:lang w:val="es-ES"/>
        </w:rPr>
        <w:t xml:space="preserve"> </w:t>
      </w:r>
      <w:proofErr w:type="spellStart"/>
      <w:r w:rsidRPr="006353CE">
        <w:rPr>
          <w:rFonts w:ascii="GHEA Grapalat" w:hAnsi="GHEA Grapalat" w:cs="Sylfaen"/>
          <w:b/>
          <w:bCs/>
          <w:sz w:val="20"/>
          <w:szCs w:val="20"/>
        </w:rPr>
        <w:t>ներկայացնողը</w:t>
      </w:r>
      <w:proofErr w:type="spellEnd"/>
      <w:r w:rsidRPr="006353CE">
        <w:rPr>
          <w:rFonts w:ascii="GHEA Grapalat" w:hAnsi="GHEA Grapalat"/>
          <w:b/>
          <w:bCs/>
          <w:sz w:val="20"/>
          <w:szCs w:val="20"/>
          <w:lang w:val="es-ES"/>
        </w:rPr>
        <w:t xml:space="preserve">: </w:t>
      </w:r>
      <w:proofErr w:type="spellStart"/>
      <w:r w:rsidRPr="006353CE">
        <w:rPr>
          <w:rFonts w:ascii="GHEA Grapalat" w:hAnsi="GHEA Grapalat" w:cs="Sylfaen"/>
          <w:b/>
          <w:bCs/>
          <w:sz w:val="20"/>
          <w:szCs w:val="20"/>
        </w:rPr>
        <w:t>Ծրարում</w:t>
      </w:r>
      <w:proofErr w:type="spellEnd"/>
      <w:r w:rsidRPr="006353CE">
        <w:rPr>
          <w:rFonts w:ascii="GHEA Grapalat" w:hAnsi="GHEA Grapalat"/>
          <w:b/>
          <w:bCs/>
          <w:sz w:val="20"/>
          <w:szCs w:val="20"/>
          <w:lang w:val="es-ES"/>
        </w:rPr>
        <w:t xml:space="preserve"> </w:t>
      </w:r>
      <w:proofErr w:type="spellStart"/>
      <w:r w:rsidRPr="006353CE">
        <w:rPr>
          <w:rFonts w:ascii="GHEA Grapalat" w:hAnsi="GHEA Grapalat" w:cs="Sylfaen"/>
          <w:b/>
          <w:bCs/>
          <w:sz w:val="20"/>
          <w:szCs w:val="20"/>
        </w:rPr>
        <w:t>ներառված</w:t>
      </w:r>
      <w:proofErr w:type="spellEnd"/>
      <w:r w:rsidRPr="006353CE">
        <w:rPr>
          <w:rFonts w:ascii="GHEA Grapalat" w:hAnsi="GHEA Grapalat"/>
          <w:b/>
          <w:bCs/>
          <w:sz w:val="20"/>
          <w:szCs w:val="20"/>
          <w:lang w:val="es-ES"/>
        </w:rPr>
        <w:t xml:space="preserve"> </w:t>
      </w:r>
      <w:proofErr w:type="spellStart"/>
      <w:r w:rsidRPr="006353CE">
        <w:rPr>
          <w:rFonts w:ascii="GHEA Grapalat" w:hAnsi="GHEA Grapalat" w:cs="Sylfaen"/>
          <w:b/>
          <w:bCs/>
          <w:sz w:val="20"/>
          <w:szCs w:val="20"/>
        </w:rPr>
        <w:t>փաստաթղթերը</w:t>
      </w:r>
      <w:proofErr w:type="spellEnd"/>
      <w:r w:rsidRPr="006353CE">
        <w:rPr>
          <w:rFonts w:ascii="GHEA Grapalat" w:hAnsi="GHEA Grapalat" w:cs="Sylfaen"/>
          <w:b/>
          <w:bCs/>
          <w:sz w:val="20"/>
          <w:szCs w:val="20"/>
          <w:lang w:val="es-ES"/>
        </w:rPr>
        <w:t xml:space="preserve">, </w:t>
      </w:r>
      <w:proofErr w:type="spellStart"/>
      <w:r w:rsidRPr="006353CE">
        <w:rPr>
          <w:rFonts w:ascii="GHEA Grapalat" w:hAnsi="GHEA Grapalat" w:cs="Sylfaen"/>
          <w:b/>
          <w:bCs/>
          <w:sz w:val="20"/>
          <w:szCs w:val="20"/>
        </w:rPr>
        <w:t>կազմվում</w:t>
      </w:r>
      <w:proofErr w:type="spellEnd"/>
      <w:r w:rsidRPr="006353CE">
        <w:rPr>
          <w:rFonts w:ascii="GHEA Grapalat" w:hAnsi="GHEA Grapalat"/>
          <w:b/>
          <w:bCs/>
          <w:sz w:val="20"/>
          <w:szCs w:val="20"/>
          <w:lang w:val="es-ES"/>
        </w:rPr>
        <w:t xml:space="preserve"> </w:t>
      </w:r>
      <w:proofErr w:type="spellStart"/>
      <w:r w:rsidRPr="006353CE">
        <w:rPr>
          <w:rFonts w:ascii="GHEA Grapalat" w:hAnsi="GHEA Grapalat" w:cs="Sylfaen"/>
          <w:b/>
          <w:bCs/>
          <w:sz w:val="20"/>
          <w:szCs w:val="20"/>
        </w:rPr>
        <w:t>են</w:t>
      </w:r>
      <w:proofErr w:type="spellEnd"/>
      <w:r w:rsidRPr="006353CE">
        <w:rPr>
          <w:rFonts w:ascii="GHEA Grapalat" w:hAnsi="GHEA Grapalat"/>
          <w:b/>
          <w:bCs/>
          <w:sz w:val="20"/>
          <w:szCs w:val="20"/>
          <w:lang w:val="es-ES"/>
        </w:rPr>
        <w:t xml:space="preserve"> </w:t>
      </w:r>
      <w:proofErr w:type="spellStart"/>
      <w:r w:rsidRPr="006353CE">
        <w:rPr>
          <w:rFonts w:ascii="GHEA Grapalat" w:hAnsi="GHEA Grapalat" w:cs="Sylfaen"/>
          <w:b/>
          <w:bCs/>
          <w:sz w:val="20"/>
          <w:szCs w:val="20"/>
        </w:rPr>
        <w:t>բնօրինակից</w:t>
      </w:r>
      <w:proofErr w:type="spellEnd"/>
      <w:r w:rsidRPr="006353CE">
        <w:rPr>
          <w:rFonts w:ascii="GHEA Grapalat" w:hAnsi="GHEA Grapalat"/>
          <w:b/>
          <w:bCs/>
          <w:sz w:val="20"/>
          <w:szCs w:val="20"/>
          <w:lang w:val="es-ES"/>
        </w:rPr>
        <w:t xml:space="preserve"> </w:t>
      </w:r>
      <w:r w:rsidRPr="006353CE">
        <w:rPr>
          <w:rFonts w:ascii="GHEA Grapalat" w:hAnsi="GHEA Grapalat" w:cs="Sylfaen"/>
          <w:b/>
          <w:bCs/>
          <w:sz w:val="20"/>
          <w:szCs w:val="20"/>
          <w:lang w:val="es-ES"/>
        </w:rPr>
        <w:t>/</w:t>
      </w:r>
      <w:proofErr w:type="spellStart"/>
      <w:r w:rsidRPr="006353CE">
        <w:rPr>
          <w:rFonts w:ascii="GHEA Grapalat" w:hAnsi="GHEA Grapalat" w:cs="Sylfaen"/>
          <w:b/>
          <w:bCs/>
          <w:sz w:val="20"/>
          <w:szCs w:val="20"/>
          <w:lang w:val="es-ES"/>
        </w:rPr>
        <w:t>բացառությամբ</w:t>
      </w:r>
      <w:proofErr w:type="spellEnd"/>
      <w:r w:rsidRPr="006353CE">
        <w:rPr>
          <w:rFonts w:ascii="GHEA Grapalat" w:hAnsi="GHEA Grapalat" w:cs="Sylfaen"/>
          <w:b/>
          <w:bCs/>
          <w:sz w:val="20"/>
          <w:szCs w:val="20"/>
          <w:lang w:val="es-ES"/>
        </w:rPr>
        <w:t xml:space="preserve"> 3-րդ </w:t>
      </w:r>
      <w:proofErr w:type="spellStart"/>
      <w:r w:rsidRPr="006353CE">
        <w:rPr>
          <w:rFonts w:ascii="GHEA Grapalat" w:hAnsi="GHEA Grapalat" w:cs="Sylfaen"/>
          <w:b/>
          <w:bCs/>
          <w:sz w:val="20"/>
          <w:szCs w:val="20"/>
          <w:lang w:val="es-ES"/>
        </w:rPr>
        <w:t>կողմի</w:t>
      </w:r>
      <w:proofErr w:type="spellEnd"/>
      <w:r w:rsidRPr="006353CE">
        <w:rPr>
          <w:rFonts w:ascii="GHEA Grapalat" w:hAnsi="GHEA Grapalat" w:cs="Sylfaen"/>
          <w:b/>
          <w:bCs/>
          <w:sz w:val="20"/>
          <w:szCs w:val="20"/>
          <w:lang w:val="es-ES"/>
        </w:rPr>
        <w:t xml:space="preserve"> </w:t>
      </w:r>
      <w:proofErr w:type="spellStart"/>
      <w:r w:rsidRPr="006353CE">
        <w:rPr>
          <w:rFonts w:ascii="GHEA Grapalat" w:hAnsi="GHEA Grapalat" w:cs="Sylfaen"/>
          <w:b/>
          <w:bCs/>
          <w:sz w:val="20"/>
          <w:szCs w:val="20"/>
          <w:lang w:val="es-ES"/>
        </w:rPr>
        <w:t>կողմից</w:t>
      </w:r>
      <w:proofErr w:type="spellEnd"/>
      <w:r w:rsidRPr="006353CE">
        <w:rPr>
          <w:rFonts w:ascii="GHEA Grapalat" w:hAnsi="GHEA Grapalat" w:cs="Sylfaen"/>
          <w:b/>
          <w:bCs/>
          <w:sz w:val="20"/>
          <w:szCs w:val="20"/>
          <w:lang w:val="es-ES"/>
        </w:rPr>
        <w:t xml:space="preserve"> </w:t>
      </w:r>
      <w:proofErr w:type="spellStart"/>
      <w:r w:rsidRPr="006353CE">
        <w:rPr>
          <w:rFonts w:ascii="GHEA Grapalat" w:hAnsi="GHEA Grapalat" w:cs="Sylfaen"/>
          <w:b/>
          <w:bCs/>
          <w:sz w:val="20"/>
          <w:szCs w:val="20"/>
          <w:lang w:val="es-ES"/>
        </w:rPr>
        <w:t>տրամադրված</w:t>
      </w:r>
      <w:proofErr w:type="spellEnd"/>
      <w:r w:rsidRPr="006353CE">
        <w:rPr>
          <w:rFonts w:ascii="GHEA Grapalat" w:hAnsi="GHEA Grapalat" w:cs="Sylfaen"/>
          <w:b/>
          <w:bCs/>
          <w:sz w:val="20"/>
          <w:szCs w:val="20"/>
          <w:lang w:val="es-ES"/>
        </w:rPr>
        <w:t xml:space="preserve"> </w:t>
      </w:r>
      <w:proofErr w:type="spellStart"/>
      <w:r w:rsidRPr="006353CE">
        <w:rPr>
          <w:rFonts w:ascii="GHEA Grapalat" w:hAnsi="GHEA Grapalat" w:cs="Sylfaen"/>
          <w:b/>
          <w:bCs/>
          <w:sz w:val="20"/>
          <w:szCs w:val="20"/>
          <w:lang w:val="es-ES"/>
        </w:rPr>
        <w:t>կամ</w:t>
      </w:r>
      <w:proofErr w:type="spellEnd"/>
      <w:r w:rsidRPr="006353CE">
        <w:rPr>
          <w:rFonts w:ascii="GHEA Grapalat" w:hAnsi="GHEA Grapalat" w:cs="Sylfaen"/>
          <w:b/>
          <w:bCs/>
          <w:sz w:val="20"/>
          <w:szCs w:val="20"/>
          <w:lang w:val="es-ES"/>
        </w:rPr>
        <w:t xml:space="preserve"> </w:t>
      </w:r>
      <w:proofErr w:type="spellStart"/>
      <w:r w:rsidRPr="006353CE">
        <w:rPr>
          <w:rFonts w:ascii="GHEA Grapalat" w:hAnsi="GHEA Grapalat" w:cs="Sylfaen"/>
          <w:b/>
          <w:bCs/>
          <w:sz w:val="20"/>
          <w:szCs w:val="20"/>
          <w:lang w:val="es-ES"/>
        </w:rPr>
        <w:t>հաստատված</w:t>
      </w:r>
      <w:proofErr w:type="spellEnd"/>
      <w:r w:rsidRPr="006353CE">
        <w:rPr>
          <w:rFonts w:ascii="GHEA Grapalat" w:hAnsi="GHEA Grapalat" w:cs="Sylfaen"/>
          <w:b/>
          <w:bCs/>
          <w:sz w:val="20"/>
          <w:szCs w:val="20"/>
          <w:lang w:val="es-ES"/>
        </w:rPr>
        <w:t xml:space="preserve"> </w:t>
      </w:r>
      <w:proofErr w:type="spellStart"/>
      <w:r w:rsidRPr="006353CE">
        <w:rPr>
          <w:rFonts w:ascii="GHEA Grapalat" w:hAnsi="GHEA Grapalat" w:cs="Sylfaen"/>
          <w:b/>
          <w:bCs/>
          <w:sz w:val="20"/>
          <w:szCs w:val="20"/>
          <w:lang w:val="es-ES"/>
        </w:rPr>
        <w:t>փաստաթղթերի</w:t>
      </w:r>
      <w:proofErr w:type="spellEnd"/>
      <w:r w:rsidRPr="006353CE">
        <w:rPr>
          <w:rFonts w:ascii="GHEA Grapalat" w:hAnsi="GHEA Grapalat" w:cs="Sylfaen"/>
          <w:b/>
          <w:bCs/>
          <w:sz w:val="20"/>
          <w:szCs w:val="20"/>
          <w:lang w:val="es-ES"/>
        </w:rPr>
        <w:t xml:space="preserve">, </w:t>
      </w:r>
      <w:proofErr w:type="spellStart"/>
      <w:r w:rsidRPr="006353CE">
        <w:rPr>
          <w:rFonts w:ascii="GHEA Grapalat" w:hAnsi="GHEA Grapalat" w:cs="Sylfaen"/>
          <w:b/>
          <w:bCs/>
          <w:sz w:val="20"/>
          <w:szCs w:val="20"/>
          <w:lang w:val="es-ES"/>
        </w:rPr>
        <w:t>որոնց</w:t>
      </w:r>
      <w:proofErr w:type="spellEnd"/>
      <w:r w:rsidRPr="006353CE">
        <w:rPr>
          <w:rFonts w:ascii="GHEA Grapalat" w:hAnsi="GHEA Grapalat" w:cs="Sylfaen"/>
          <w:b/>
          <w:bCs/>
          <w:sz w:val="20"/>
          <w:szCs w:val="20"/>
          <w:lang w:val="es-ES"/>
        </w:rPr>
        <w:t xml:space="preserve"> </w:t>
      </w:r>
      <w:proofErr w:type="spellStart"/>
      <w:r w:rsidRPr="006353CE">
        <w:rPr>
          <w:rFonts w:ascii="GHEA Grapalat" w:hAnsi="GHEA Grapalat" w:cs="Sylfaen"/>
          <w:b/>
          <w:bCs/>
          <w:sz w:val="20"/>
          <w:szCs w:val="20"/>
          <w:lang w:val="es-ES"/>
        </w:rPr>
        <w:t>դեպքում</w:t>
      </w:r>
      <w:proofErr w:type="spellEnd"/>
      <w:r w:rsidRPr="006353CE">
        <w:rPr>
          <w:rFonts w:ascii="GHEA Grapalat" w:hAnsi="GHEA Grapalat" w:cs="Sylfaen"/>
          <w:b/>
          <w:bCs/>
          <w:sz w:val="20"/>
          <w:szCs w:val="20"/>
          <w:lang w:val="es-ES"/>
        </w:rPr>
        <w:t xml:space="preserve"> </w:t>
      </w:r>
      <w:proofErr w:type="spellStart"/>
      <w:r w:rsidRPr="006353CE">
        <w:rPr>
          <w:rFonts w:ascii="GHEA Grapalat" w:hAnsi="GHEA Grapalat" w:cs="Sylfaen"/>
          <w:b/>
          <w:bCs/>
          <w:sz w:val="20"/>
          <w:szCs w:val="20"/>
          <w:lang w:val="es-ES"/>
        </w:rPr>
        <w:t>ներկայացվում</w:t>
      </w:r>
      <w:proofErr w:type="spellEnd"/>
      <w:r w:rsidRPr="006353CE">
        <w:rPr>
          <w:rFonts w:ascii="GHEA Grapalat" w:hAnsi="GHEA Grapalat" w:cs="Sylfaen"/>
          <w:b/>
          <w:bCs/>
          <w:sz w:val="20"/>
          <w:szCs w:val="20"/>
          <w:lang w:val="es-ES"/>
        </w:rPr>
        <w:t xml:space="preserve"> է </w:t>
      </w:r>
      <w:proofErr w:type="spellStart"/>
      <w:r w:rsidRPr="006353CE">
        <w:rPr>
          <w:rFonts w:ascii="GHEA Grapalat" w:hAnsi="GHEA Grapalat" w:cs="Sylfaen"/>
          <w:b/>
          <w:bCs/>
          <w:sz w:val="20"/>
          <w:szCs w:val="20"/>
          <w:lang w:val="es-ES"/>
        </w:rPr>
        <w:t>դրանց</w:t>
      </w:r>
      <w:proofErr w:type="spellEnd"/>
      <w:r w:rsidRPr="006353CE">
        <w:rPr>
          <w:rFonts w:ascii="GHEA Grapalat" w:hAnsi="GHEA Grapalat" w:cs="Sylfaen"/>
          <w:b/>
          <w:bCs/>
          <w:sz w:val="20"/>
          <w:szCs w:val="20"/>
          <w:lang w:val="es-ES"/>
        </w:rPr>
        <w:t xml:space="preserve">` </w:t>
      </w:r>
      <w:proofErr w:type="spellStart"/>
      <w:r w:rsidRPr="006353CE">
        <w:rPr>
          <w:rFonts w:ascii="GHEA Grapalat" w:hAnsi="GHEA Grapalat" w:cs="Sylfaen"/>
          <w:b/>
          <w:bCs/>
          <w:sz w:val="20"/>
          <w:szCs w:val="20"/>
          <w:lang w:val="es-ES"/>
        </w:rPr>
        <w:t>բնօրինակից</w:t>
      </w:r>
      <w:proofErr w:type="spellEnd"/>
      <w:r w:rsidRPr="006353CE">
        <w:rPr>
          <w:rFonts w:ascii="GHEA Grapalat" w:hAnsi="GHEA Grapalat" w:cs="Sylfaen"/>
          <w:b/>
          <w:bCs/>
          <w:sz w:val="20"/>
          <w:szCs w:val="20"/>
          <w:lang w:val="es-ES"/>
        </w:rPr>
        <w:t xml:space="preserve"> </w:t>
      </w:r>
      <w:proofErr w:type="spellStart"/>
      <w:r w:rsidRPr="006353CE">
        <w:rPr>
          <w:rFonts w:ascii="GHEA Grapalat" w:hAnsi="GHEA Grapalat" w:cs="Sylfaen"/>
          <w:b/>
          <w:bCs/>
          <w:sz w:val="20"/>
          <w:szCs w:val="20"/>
          <w:lang w:val="es-ES"/>
        </w:rPr>
        <w:t>պատճենահանված</w:t>
      </w:r>
      <w:proofErr w:type="spellEnd"/>
      <w:r w:rsidRPr="006353CE">
        <w:rPr>
          <w:rFonts w:ascii="GHEA Grapalat" w:hAnsi="GHEA Grapalat" w:cs="Sylfaen"/>
          <w:b/>
          <w:bCs/>
          <w:sz w:val="20"/>
          <w:szCs w:val="20"/>
          <w:lang w:val="es-ES"/>
        </w:rPr>
        <w:t xml:space="preserve"> </w:t>
      </w:r>
      <w:proofErr w:type="spellStart"/>
      <w:r w:rsidRPr="006353CE">
        <w:rPr>
          <w:rFonts w:ascii="GHEA Grapalat" w:hAnsi="GHEA Grapalat" w:cs="Sylfaen"/>
          <w:b/>
          <w:bCs/>
          <w:sz w:val="20"/>
          <w:szCs w:val="20"/>
          <w:lang w:val="es-ES"/>
        </w:rPr>
        <w:t>տարբերակը</w:t>
      </w:r>
      <w:proofErr w:type="spellEnd"/>
      <w:r w:rsidRPr="006353CE">
        <w:rPr>
          <w:rFonts w:ascii="GHEA Grapalat" w:hAnsi="GHEA Grapalat" w:cs="Sylfaen"/>
          <w:b/>
          <w:bCs/>
          <w:sz w:val="20"/>
          <w:szCs w:val="20"/>
          <w:lang w:val="es-ES"/>
        </w:rPr>
        <w:t xml:space="preserve">/ </w:t>
      </w:r>
      <w:r w:rsidRPr="006353CE">
        <w:rPr>
          <w:rFonts w:ascii="GHEA Grapalat" w:hAnsi="GHEA Grapalat" w:cs="Sylfaen"/>
          <w:b/>
          <w:bCs/>
          <w:sz w:val="20"/>
          <w:szCs w:val="20"/>
        </w:rPr>
        <w:t>և</w:t>
      </w:r>
      <w:r w:rsidRPr="006353CE">
        <w:rPr>
          <w:rFonts w:ascii="GHEA Grapalat" w:hAnsi="GHEA Grapalat"/>
          <w:b/>
          <w:bCs/>
          <w:sz w:val="20"/>
          <w:szCs w:val="20"/>
          <w:lang w:val="es-ES"/>
        </w:rPr>
        <w:t xml:space="preserve"> </w:t>
      </w:r>
      <w:r w:rsidR="00C67735" w:rsidRPr="006353CE">
        <w:rPr>
          <w:rFonts w:ascii="GHEA Grapalat" w:hAnsi="GHEA Grapalat"/>
          <w:b/>
          <w:bCs/>
          <w:sz w:val="20"/>
          <w:szCs w:val="20"/>
          <w:lang w:val="hy-AM"/>
        </w:rPr>
        <w:t xml:space="preserve">1 /մեկ/  </w:t>
      </w:r>
      <w:proofErr w:type="spellStart"/>
      <w:r w:rsidRPr="006353CE">
        <w:rPr>
          <w:rFonts w:ascii="GHEA Grapalat" w:hAnsi="GHEA Grapalat"/>
          <w:b/>
          <w:bCs/>
          <w:sz w:val="20"/>
          <w:szCs w:val="20"/>
        </w:rPr>
        <w:t>օրինակ</w:t>
      </w:r>
      <w:proofErr w:type="spellEnd"/>
      <w:r w:rsidRPr="006353CE">
        <w:rPr>
          <w:rFonts w:ascii="GHEA Grapalat" w:hAnsi="GHEA Grapalat"/>
          <w:b/>
          <w:bCs/>
          <w:sz w:val="20"/>
          <w:szCs w:val="20"/>
          <w:lang w:val="es-ES"/>
        </w:rPr>
        <w:t xml:space="preserve"> </w:t>
      </w:r>
      <w:proofErr w:type="spellStart"/>
      <w:r w:rsidRPr="006353CE">
        <w:rPr>
          <w:rFonts w:ascii="GHEA Grapalat" w:hAnsi="GHEA Grapalat" w:cs="Sylfaen"/>
          <w:b/>
          <w:bCs/>
          <w:sz w:val="20"/>
          <w:szCs w:val="20"/>
        </w:rPr>
        <w:t>պատճեններից</w:t>
      </w:r>
      <w:proofErr w:type="spellEnd"/>
      <w:r w:rsidRPr="006353CE">
        <w:rPr>
          <w:rFonts w:ascii="GHEA Grapalat" w:hAnsi="GHEA Grapalat"/>
          <w:b/>
          <w:bCs/>
          <w:sz w:val="20"/>
          <w:szCs w:val="20"/>
          <w:lang w:val="es-ES"/>
        </w:rPr>
        <w:t xml:space="preserve">: </w:t>
      </w:r>
      <w:proofErr w:type="spellStart"/>
      <w:r w:rsidRPr="006353CE">
        <w:rPr>
          <w:rFonts w:ascii="GHEA Grapalat" w:hAnsi="GHEA Grapalat" w:cs="Sylfaen"/>
          <w:b/>
          <w:bCs/>
          <w:sz w:val="20"/>
          <w:szCs w:val="20"/>
        </w:rPr>
        <w:t>Փաստաթղթերի</w:t>
      </w:r>
      <w:proofErr w:type="spellEnd"/>
      <w:r w:rsidRPr="006353CE">
        <w:rPr>
          <w:rFonts w:ascii="GHEA Grapalat" w:hAnsi="GHEA Grapalat"/>
          <w:b/>
          <w:bCs/>
          <w:sz w:val="20"/>
          <w:szCs w:val="20"/>
          <w:lang w:val="es-ES"/>
        </w:rPr>
        <w:t xml:space="preserve"> </w:t>
      </w:r>
      <w:proofErr w:type="spellStart"/>
      <w:r w:rsidRPr="006353CE">
        <w:rPr>
          <w:rFonts w:ascii="GHEA Grapalat" w:hAnsi="GHEA Grapalat" w:cs="Sylfaen"/>
          <w:b/>
          <w:bCs/>
          <w:sz w:val="20"/>
          <w:szCs w:val="20"/>
        </w:rPr>
        <w:t>փաթեթների</w:t>
      </w:r>
      <w:proofErr w:type="spellEnd"/>
      <w:r w:rsidRPr="006353CE">
        <w:rPr>
          <w:rFonts w:ascii="GHEA Grapalat" w:hAnsi="GHEA Grapalat"/>
          <w:b/>
          <w:bCs/>
          <w:sz w:val="20"/>
          <w:szCs w:val="20"/>
          <w:lang w:val="es-ES"/>
        </w:rPr>
        <w:t xml:space="preserve"> </w:t>
      </w:r>
      <w:proofErr w:type="spellStart"/>
      <w:r w:rsidRPr="006353CE">
        <w:rPr>
          <w:rFonts w:ascii="GHEA Grapalat" w:hAnsi="GHEA Grapalat" w:cs="Sylfaen"/>
          <w:b/>
          <w:bCs/>
          <w:sz w:val="20"/>
          <w:szCs w:val="20"/>
        </w:rPr>
        <w:t>վրա</w:t>
      </w:r>
      <w:proofErr w:type="spellEnd"/>
      <w:r w:rsidRPr="006353CE">
        <w:rPr>
          <w:rFonts w:ascii="GHEA Grapalat" w:hAnsi="GHEA Grapalat"/>
          <w:b/>
          <w:bCs/>
          <w:sz w:val="20"/>
          <w:szCs w:val="20"/>
          <w:lang w:val="es-ES"/>
        </w:rPr>
        <w:t xml:space="preserve"> </w:t>
      </w:r>
      <w:proofErr w:type="spellStart"/>
      <w:r w:rsidRPr="006353CE">
        <w:rPr>
          <w:rFonts w:ascii="GHEA Grapalat" w:hAnsi="GHEA Grapalat" w:cs="Sylfaen"/>
          <w:b/>
          <w:bCs/>
          <w:sz w:val="20"/>
          <w:szCs w:val="20"/>
        </w:rPr>
        <w:t>համապատասխանաբար</w:t>
      </w:r>
      <w:proofErr w:type="spellEnd"/>
      <w:r w:rsidRPr="006353CE">
        <w:rPr>
          <w:rFonts w:ascii="GHEA Grapalat" w:hAnsi="GHEA Grapalat"/>
          <w:b/>
          <w:bCs/>
          <w:sz w:val="20"/>
          <w:szCs w:val="20"/>
          <w:lang w:val="es-ES"/>
        </w:rPr>
        <w:t xml:space="preserve"> </w:t>
      </w:r>
      <w:proofErr w:type="spellStart"/>
      <w:r w:rsidRPr="006353CE">
        <w:rPr>
          <w:rFonts w:ascii="GHEA Grapalat" w:hAnsi="GHEA Grapalat" w:cs="Sylfaen"/>
          <w:b/>
          <w:bCs/>
          <w:sz w:val="20"/>
          <w:szCs w:val="20"/>
        </w:rPr>
        <w:t>գրվում</w:t>
      </w:r>
      <w:proofErr w:type="spellEnd"/>
      <w:r w:rsidRPr="006353CE">
        <w:rPr>
          <w:rFonts w:ascii="GHEA Grapalat" w:hAnsi="GHEA Grapalat"/>
          <w:b/>
          <w:bCs/>
          <w:sz w:val="20"/>
          <w:szCs w:val="20"/>
          <w:lang w:val="es-ES"/>
        </w:rPr>
        <w:t xml:space="preserve"> </w:t>
      </w:r>
      <w:proofErr w:type="spellStart"/>
      <w:r w:rsidRPr="006353CE">
        <w:rPr>
          <w:rFonts w:ascii="GHEA Grapalat" w:hAnsi="GHEA Grapalat" w:cs="Sylfaen"/>
          <w:b/>
          <w:bCs/>
          <w:sz w:val="20"/>
          <w:szCs w:val="20"/>
        </w:rPr>
        <w:t>են</w:t>
      </w:r>
      <w:proofErr w:type="spellEnd"/>
      <w:r w:rsidRPr="006353CE">
        <w:rPr>
          <w:rFonts w:ascii="GHEA Grapalat" w:hAnsi="GHEA Grapalat"/>
          <w:b/>
          <w:bCs/>
          <w:sz w:val="20"/>
          <w:szCs w:val="20"/>
          <w:lang w:val="es-ES"/>
        </w:rPr>
        <w:t xml:space="preserve"> «</w:t>
      </w:r>
      <w:proofErr w:type="spellStart"/>
      <w:r w:rsidRPr="006353CE">
        <w:rPr>
          <w:rFonts w:ascii="GHEA Grapalat" w:hAnsi="GHEA Grapalat" w:cs="Sylfaen"/>
          <w:b/>
          <w:bCs/>
          <w:sz w:val="20"/>
          <w:szCs w:val="20"/>
        </w:rPr>
        <w:t>բնօրինակ</w:t>
      </w:r>
      <w:proofErr w:type="spellEnd"/>
      <w:r w:rsidRPr="006353CE">
        <w:rPr>
          <w:rFonts w:ascii="GHEA Grapalat" w:hAnsi="GHEA Grapalat"/>
          <w:b/>
          <w:bCs/>
          <w:sz w:val="20"/>
          <w:szCs w:val="20"/>
          <w:lang w:val="es-ES"/>
        </w:rPr>
        <w:t xml:space="preserve">» </w:t>
      </w:r>
      <w:r w:rsidRPr="006353CE">
        <w:rPr>
          <w:rFonts w:ascii="GHEA Grapalat" w:hAnsi="GHEA Grapalat" w:cs="Sylfaen"/>
          <w:b/>
          <w:bCs/>
          <w:sz w:val="20"/>
          <w:szCs w:val="20"/>
        </w:rPr>
        <w:t>և</w:t>
      </w:r>
      <w:r w:rsidRPr="006353CE">
        <w:rPr>
          <w:rFonts w:ascii="GHEA Grapalat" w:hAnsi="GHEA Grapalat"/>
          <w:b/>
          <w:bCs/>
          <w:sz w:val="20"/>
          <w:szCs w:val="20"/>
          <w:lang w:val="es-ES"/>
        </w:rPr>
        <w:t xml:space="preserve"> «</w:t>
      </w:r>
      <w:proofErr w:type="spellStart"/>
      <w:r w:rsidRPr="006353CE">
        <w:rPr>
          <w:rFonts w:ascii="GHEA Grapalat" w:hAnsi="GHEA Grapalat" w:cs="Sylfaen"/>
          <w:b/>
          <w:bCs/>
          <w:sz w:val="20"/>
          <w:szCs w:val="20"/>
        </w:rPr>
        <w:t>պատճեն</w:t>
      </w:r>
      <w:proofErr w:type="spellEnd"/>
      <w:r w:rsidRPr="006353CE">
        <w:rPr>
          <w:rFonts w:ascii="GHEA Grapalat" w:hAnsi="GHEA Grapalat"/>
          <w:b/>
          <w:bCs/>
          <w:sz w:val="20"/>
          <w:szCs w:val="20"/>
          <w:lang w:val="es-ES"/>
        </w:rPr>
        <w:t xml:space="preserve">» </w:t>
      </w:r>
      <w:proofErr w:type="spellStart"/>
      <w:r w:rsidRPr="006353CE">
        <w:rPr>
          <w:rFonts w:ascii="GHEA Grapalat" w:hAnsi="GHEA Grapalat" w:cs="Sylfaen"/>
          <w:b/>
          <w:bCs/>
          <w:sz w:val="20"/>
          <w:szCs w:val="20"/>
        </w:rPr>
        <w:t>բառերը</w:t>
      </w:r>
      <w:proofErr w:type="spellEnd"/>
      <w:r w:rsidRPr="006353CE">
        <w:rPr>
          <w:rFonts w:ascii="GHEA Grapalat" w:hAnsi="GHEA Grapalat"/>
          <w:b/>
          <w:bCs/>
          <w:sz w:val="20"/>
          <w:szCs w:val="20"/>
          <w:lang w:val="es-ES"/>
        </w:rPr>
        <w:t xml:space="preserve">: </w:t>
      </w:r>
      <w:r w:rsidRPr="006353CE">
        <w:rPr>
          <w:rFonts w:ascii="GHEA Grapalat" w:hAnsi="GHEA Grapalat" w:cs="Sylfaen"/>
          <w:b/>
          <w:bCs/>
          <w:sz w:val="20"/>
          <w:lang w:val="ru-RU"/>
        </w:rPr>
        <w:t>Հայտում</w:t>
      </w:r>
      <w:r w:rsidRPr="006353CE">
        <w:rPr>
          <w:rFonts w:ascii="GHEA Grapalat" w:hAnsi="GHEA Grapalat" w:cs="Sylfaen"/>
          <w:b/>
          <w:bCs/>
          <w:sz w:val="20"/>
          <w:lang w:val="af-ZA"/>
        </w:rPr>
        <w:t xml:space="preserve"> </w:t>
      </w:r>
      <w:r w:rsidRPr="006353CE">
        <w:rPr>
          <w:rFonts w:ascii="GHEA Grapalat" w:hAnsi="GHEA Grapalat" w:cs="Sylfaen"/>
          <w:b/>
          <w:bCs/>
          <w:sz w:val="20"/>
          <w:lang w:val="ru-RU"/>
        </w:rPr>
        <w:t>ներառվող</w:t>
      </w:r>
      <w:r w:rsidRPr="006353CE">
        <w:rPr>
          <w:rFonts w:ascii="GHEA Grapalat" w:hAnsi="GHEA Grapalat" w:cs="Sylfaen"/>
          <w:b/>
          <w:bCs/>
          <w:sz w:val="20"/>
          <w:lang w:val="af-ZA"/>
        </w:rPr>
        <w:t xml:space="preserve"> </w:t>
      </w:r>
      <w:r w:rsidRPr="006353CE">
        <w:rPr>
          <w:rFonts w:ascii="GHEA Grapalat" w:hAnsi="GHEA Grapalat" w:cs="Sylfaen"/>
          <w:b/>
          <w:bCs/>
          <w:sz w:val="20"/>
          <w:lang w:val="ru-RU"/>
        </w:rPr>
        <w:t>բնօրինակ</w:t>
      </w:r>
      <w:r w:rsidRPr="006353CE">
        <w:rPr>
          <w:rFonts w:ascii="GHEA Grapalat" w:hAnsi="GHEA Grapalat" w:cs="Sylfaen"/>
          <w:b/>
          <w:bCs/>
          <w:sz w:val="20"/>
          <w:lang w:val="af-ZA"/>
        </w:rPr>
        <w:t xml:space="preserve"> </w:t>
      </w:r>
      <w:r w:rsidRPr="006353CE">
        <w:rPr>
          <w:rFonts w:ascii="GHEA Grapalat" w:hAnsi="GHEA Grapalat" w:cs="Sylfaen"/>
          <w:b/>
          <w:bCs/>
          <w:sz w:val="20"/>
          <w:lang w:val="ru-RU"/>
        </w:rPr>
        <w:t>փաստաթղթերի</w:t>
      </w:r>
      <w:r w:rsidRPr="006353CE">
        <w:rPr>
          <w:rFonts w:ascii="GHEA Grapalat" w:hAnsi="GHEA Grapalat" w:cs="Sylfaen"/>
          <w:b/>
          <w:bCs/>
          <w:sz w:val="20"/>
          <w:lang w:val="af-ZA"/>
        </w:rPr>
        <w:t xml:space="preserve"> </w:t>
      </w:r>
      <w:r w:rsidRPr="006353CE">
        <w:rPr>
          <w:rFonts w:ascii="GHEA Grapalat" w:hAnsi="GHEA Grapalat" w:cs="Sylfaen"/>
          <w:b/>
          <w:bCs/>
          <w:sz w:val="20"/>
          <w:lang w:val="ru-RU"/>
        </w:rPr>
        <w:t>փոխարեն</w:t>
      </w:r>
      <w:r w:rsidRPr="006353CE">
        <w:rPr>
          <w:rFonts w:ascii="GHEA Grapalat" w:hAnsi="GHEA Grapalat" w:cs="Sylfaen"/>
          <w:b/>
          <w:bCs/>
          <w:sz w:val="20"/>
          <w:lang w:val="af-ZA"/>
        </w:rPr>
        <w:t xml:space="preserve"> </w:t>
      </w:r>
      <w:r w:rsidRPr="006353CE">
        <w:rPr>
          <w:rFonts w:ascii="GHEA Grapalat" w:hAnsi="GHEA Grapalat" w:cs="Sylfaen"/>
          <w:b/>
          <w:bCs/>
          <w:sz w:val="20"/>
          <w:lang w:val="ru-RU"/>
        </w:rPr>
        <w:t>կարող</w:t>
      </w:r>
      <w:r w:rsidRPr="006353CE">
        <w:rPr>
          <w:rFonts w:ascii="GHEA Grapalat" w:hAnsi="GHEA Grapalat" w:cs="Sylfaen"/>
          <w:b/>
          <w:bCs/>
          <w:sz w:val="20"/>
          <w:lang w:val="af-ZA"/>
        </w:rPr>
        <w:t xml:space="preserve"> </w:t>
      </w:r>
      <w:r w:rsidRPr="006353CE">
        <w:rPr>
          <w:rFonts w:ascii="GHEA Grapalat" w:hAnsi="GHEA Grapalat" w:cs="Sylfaen"/>
          <w:b/>
          <w:bCs/>
          <w:sz w:val="20"/>
          <w:lang w:val="ru-RU"/>
        </w:rPr>
        <w:t>են</w:t>
      </w:r>
      <w:r w:rsidRPr="006353CE">
        <w:rPr>
          <w:rFonts w:ascii="GHEA Grapalat" w:hAnsi="GHEA Grapalat" w:cs="Sylfaen"/>
          <w:b/>
          <w:bCs/>
          <w:sz w:val="20"/>
          <w:lang w:val="af-ZA"/>
        </w:rPr>
        <w:t xml:space="preserve"> </w:t>
      </w:r>
      <w:r w:rsidRPr="006353CE">
        <w:rPr>
          <w:rFonts w:ascii="GHEA Grapalat" w:hAnsi="GHEA Grapalat" w:cs="Sylfaen"/>
          <w:b/>
          <w:bCs/>
          <w:sz w:val="20"/>
          <w:lang w:val="ru-RU"/>
        </w:rPr>
        <w:t>ներկայացվել</w:t>
      </w:r>
      <w:r w:rsidRPr="006353CE">
        <w:rPr>
          <w:rFonts w:ascii="GHEA Grapalat" w:hAnsi="GHEA Grapalat" w:cs="Sylfaen"/>
          <w:b/>
          <w:bCs/>
          <w:sz w:val="20"/>
          <w:lang w:val="af-ZA"/>
        </w:rPr>
        <w:t xml:space="preserve"> </w:t>
      </w:r>
      <w:r w:rsidRPr="006353CE">
        <w:rPr>
          <w:rFonts w:ascii="GHEA Grapalat" w:hAnsi="GHEA Grapalat" w:cs="Sylfaen"/>
          <w:b/>
          <w:bCs/>
          <w:sz w:val="20"/>
          <w:lang w:val="ru-RU"/>
        </w:rPr>
        <w:t>դրանց</w:t>
      </w:r>
      <w:r w:rsidRPr="006353CE">
        <w:rPr>
          <w:rFonts w:ascii="GHEA Grapalat" w:hAnsi="GHEA Grapalat" w:cs="Sylfaen"/>
          <w:b/>
          <w:bCs/>
          <w:sz w:val="20"/>
          <w:lang w:val="af-ZA"/>
        </w:rPr>
        <w:t xml:space="preserve"> </w:t>
      </w:r>
      <w:r w:rsidRPr="006353CE">
        <w:rPr>
          <w:rFonts w:ascii="GHEA Grapalat" w:hAnsi="GHEA Grapalat" w:cs="Sylfaen"/>
          <w:b/>
          <w:bCs/>
          <w:sz w:val="20"/>
          <w:lang w:val="ru-RU"/>
        </w:rPr>
        <w:t>նոտարական</w:t>
      </w:r>
      <w:r w:rsidRPr="006353CE">
        <w:rPr>
          <w:rFonts w:ascii="GHEA Grapalat" w:hAnsi="GHEA Grapalat" w:cs="Sylfaen"/>
          <w:b/>
          <w:bCs/>
          <w:sz w:val="20"/>
          <w:lang w:val="af-ZA"/>
        </w:rPr>
        <w:t xml:space="preserve"> </w:t>
      </w:r>
      <w:r w:rsidRPr="006353CE">
        <w:rPr>
          <w:rFonts w:ascii="GHEA Grapalat" w:hAnsi="GHEA Grapalat" w:cs="Sylfaen"/>
          <w:b/>
          <w:bCs/>
          <w:sz w:val="20"/>
          <w:lang w:val="ru-RU"/>
        </w:rPr>
        <w:t>կարգով</w:t>
      </w:r>
      <w:r w:rsidRPr="006353CE">
        <w:rPr>
          <w:rFonts w:ascii="GHEA Grapalat" w:hAnsi="GHEA Grapalat" w:cs="Sylfaen"/>
          <w:b/>
          <w:bCs/>
          <w:sz w:val="20"/>
          <w:lang w:val="af-ZA"/>
        </w:rPr>
        <w:t xml:space="preserve"> </w:t>
      </w:r>
      <w:r w:rsidRPr="006353CE">
        <w:rPr>
          <w:rFonts w:ascii="GHEA Grapalat" w:hAnsi="GHEA Grapalat" w:cs="Sylfaen"/>
          <w:b/>
          <w:bCs/>
          <w:sz w:val="20"/>
          <w:lang w:val="ru-RU"/>
        </w:rPr>
        <w:t>վավերացված</w:t>
      </w:r>
      <w:r w:rsidRPr="006353CE">
        <w:rPr>
          <w:rFonts w:ascii="GHEA Grapalat" w:hAnsi="GHEA Grapalat" w:cs="Sylfaen"/>
          <w:b/>
          <w:bCs/>
          <w:sz w:val="20"/>
          <w:lang w:val="af-ZA"/>
        </w:rPr>
        <w:t xml:space="preserve"> </w:t>
      </w:r>
      <w:r w:rsidRPr="006353CE">
        <w:rPr>
          <w:rFonts w:ascii="GHEA Grapalat" w:hAnsi="GHEA Grapalat" w:cs="Sylfaen"/>
          <w:b/>
          <w:bCs/>
          <w:sz w:val="20"/>
          <w:lang w:val="ru-RU"/>
        </w:rPr>
        <w:t>օրինակները։</w:t>
      </w:r>
    </w:p>
    <w:p w14:paraId="500F39B7" w14:textId="77777777" w:rsidR="009247B8" w:rsidRPr="006353CE" w:rsidRDefault="009247B8" w:rsidP="009247B8">
      <w:pPr>
        <w:ind w:firstLine="720"/>
        <w:jc w:val="both"/>
        <w:rPr>
          <w:rFonts w:ascii="GHEA Grapalat" w:hAnsi="GHEA Grapalat"/>
          <w:b/>
          <w:bCs/>
          <w:sz w:val="20"/>
          <w:szCs w:val="20"/>
          <w:lang w:val="af-ZA"/>
        </w:rPr>
      </w:pPr>
      <w:proofErr w:type="spellStart"/>
      <w:r w:rsidRPr="006353CE">
        <w:rPr>
          <w:rFonts w:ascii="GHEA Grapalat" w:hAnsi="GHEA Grapalat" w:cs="Sylfaen"/>
          <w:b/>
          <w:bCs/>
          <w:sz w:val="20"/>
          <w:szCs w:val="20"/>
        </w:rPr>
        <w:t>Ծրարը</w:t>
      </w:r>
      <w:proofErr w:type="spellEnd"/>
      <w:r w:rsidRPr="006353CE">
        <w:rPr>
          <w:rFonts w:ascii="GHEA Grapalat" w:hAnsi="GHEA Grapalat"/>
          <w:b/>
          <w:bCs/>
          <w:sz w:val="20"/>
          <w:szCs w:val="20"/>
          <w:lang w:val="af-ZA"/>
        </w:rPr>
        <w:t xml:space="preserve"> </w:t>
      </w:r>
      <w:r w:rsidRPr="006353CE">
        <w:rPr>
          <w:rFonts w:ascii="GHEA Grapalat" w:hAnsi="GHEA Grapalat" w:cs="Sylfaen"/>
          <w:b/>
          <w:bCs/>
          <w:sz w:val="20"/>
          <w:szCs w:val="20"/>
        </w:rPr>
        <w:t>և</w:t>
      </w:r>
      <w:r w:rsidRPr="006353CE">
        <w:rPr>
          <w:rFonts w:ascii="GHEA Grapalat" w:hAnsi="GHEA Grapalat"/>
          <w:b/>
          <w:bCs/>
          <w:sz w:val="20"/>
          <w:szCs w:val="20"/>
          <w:lang w:val="af-ZA"/>
        </w:rPr>
        <w:t xml:space="preserve"> </w:t>
      </w:r>
      <w:proofErr w:type="spellStart"/>
      <w:r w:rsidRPr="006353CE">
        <w:rPr>
          <w:rFonts w:ascii="GHEA Grapalat" w:hAnsi="GHEA Grapalat"/>
          <w:b/>
          <w:bCs/>
          <w:sz w:val="20"/>
          <w:szCs w:val="20"/>
        </w:rPr>
        <w:t>սույն</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հրավերով</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նախատեսված</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b/>
          <w:bCs/>
          <w:sz w:val="20"/>
          <w:szCs w:val="20"/>
        </w:rPr>
        <w:t>մ</w:t>
      </w:r>
      <w:r w:rsidRPr="006353CE">
        <w:rPr>
          <w:rFonts w:ascii="GHEA Grapalat" w:hAnsi="GHEA Grapalat" w:cs="Sylfaen"/>
          <w:b/>
          <w:bCs/>
          <w:sz w:val="20"/>
          <w:szCs w:val="20"/>
        </w:rPr>
        <w:t>ասնակցի</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կազմած</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փաստաթղթերն</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ստորագրում</w:t>
      </w:r>
      <w:proofErr w:type="spellEnd"/>
      <w:r w:rsidRPr="006353CE">
        <w:rPr>
          <w:rFonts w:ascii="GHEA Grapalat" w:hAnsi="GHEA Grapalat"/>
          <w:b/>
          <w:bCs/>
          <w:sz w:val="20"/>
          <w:szCs w:val="20"/>
          <w:lang w:val="af-ZA"/>
        </w:rPr>
        <w:t xml:space="preserve"> </w:t>
      </w:r>
      <w:r w:rsidRPr="006353CE">
        <w:rPr>
          <w:rFonts w:ascii="GHEA Grapalat" w:hAnsi="GHEA Grapalat" w:cs="Sylfaen"/>
          <w:b/>
          <w:bCs/>
          <w:sz w:val="20"/>
          <w:szCs w:val="20"/>
        </w:rPr>
        <w:t>է</w:t>
      </w:r>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դրանք</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ներկայացնող</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անձը</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կամ</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վերջինիս</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լիազորված</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անձը</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այսուհետ</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գործակալ</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Եթե</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հայտը</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ներկայացնում</w:t>
      </w:r>
      <w:proofErr w:type="spellEnd"/>
      <w:r w:rsidRPr="006353CE">
        <w:rPr>
          <w:rFonts w:ascii="GHEA Grapalat" w:hAnsi="GHEA Grapalat"/>
          <w:b/>
          <w:bCs/>
          <w:sz w:val="20"/>
          <w:szCs w:val="20"/>
          <w:lang w:val="af-ZA"/>
        </w:rPr>
        <w:t xml:space="preserve"> </w:t>
      </w:r>
      <w:r w:rsidRPr="006353CE">
        <w:rPr>
          <w:rFonts w:ascii="GHEA Grapalat" w:hAnsi="GHEA Grapalat" w:cs="Sylfaen"/>
          <w:b/>
          <w:bCs/>
          <w:sz w:val="20"/>
          <w:szCs w:val="20"/>
        </w:rPr>
        <w:t>է</w:t>
      </w:r>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գործակալը</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ապա</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հայտով</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ներկայացվում</w:t>
      </w:r>
      <w:proofErr w:type="spellEnd"/>
      <w:r w:rsidRPr="006353CE">
        <w:rPr>
          <w:rFonts w:ascii="GHEA Grapalat" w:hAnsi="GHEA Grapalat"/>
          <w:b/>
          <w:bCs/>
          <w:sz w:val="20"/>
          <w:szCs w:val="20"/>
          <w:lang w:val="af-ZA"/>
        </w:rPr>
        <w:t xml:space="preserve"> </w:t>
      </w:r>
      <w:r w:rsidRPr="006353CE">
        <w:rPr>
          <w:rFonts w:ascii="GHEA Grapalat" w:hAnsi="GHEA Grapalat" w:cs="Sylfaen"/>
          <w:b/>
          <w:bCs/>
          <w:sz w:val="20"/>
          <w:szCs w:val="20"/>
        </w:rPr>
        <w:t>է</w:t>
      </w:r>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վերջինիս</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այդ</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լիազորությունը</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վերապահված</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լինելու</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մասին</w:t>
      </w:r>
      <w:proofErr w:type="spellEnd"/>
      <w:r w:rsidRPr="006353CE">
        <w:rPr>
          <w:rFonts w:ascii="GHEA Grapalat" w:hAnsi="GHEA Grapalat" w:cs="Sylfaen"/>
          <w:b/>
          <w:bCs/>
          <w:sz w:val="20"/>
          <w:szCs w:val="20"/>
          <w:lang w:val="af-ZA"/>
        </w:rPr>
        <w:t xml:space="preserve"> </w:t>
      </w:r>
      <w:proofErr w:type="spellStart"/>
      <w:r w:rsidRPr="006353CE">
        <w:rPr>
          <w:rFonts w:ascii="GHEA Grapalat" w:hAnsi="GHEA Grapalat" w:cs="Sylfaen"/>
          <w:b/>
          <w:bCs/>
          <w:sz w:val="20"/>
          <w:szCs w:val="20"/>
        </w:rPr>
        <w:t>փաստաթուղթ</w:t>
      </w:r>
      <w:proofErr w:type="spellEnd"/>
      <w:r w:rsidRPr="006353CE">
        <w:rPr>
          <w:rFonts w:ascii="GHEA Grapalat" w:hAnsi="GHEA Grapalat" w:cs="Sylfaen"/>
          <w:b/>
          <w:bCs/>
          <w:sz w:val="20"/>
          <w:szCs w:val="20"/>
          <w:lang w:val="af-ZA"/>
        </w:rPr>
        <w:t>:</w:t>
      </w:r>
    </w:p>
    <w:p w14:paraId="7325F0AD" w14:textId="77777777" w:rsidR="009247B8" w:rsidRPr="006353CE" w:rsidRDefault="009247B8" w:rsidP="009247B8">
      <w:pPr>
        <w:ind w:firstLine="720"/>
        <w:jc w:val="both"/>
        <w:rPr>
          <w:rFonts w:ascii="GHEA Grapalat" w:hAnsi="GHEA Grapalat"/>
          <w:b/>
          <w:bCs/>
          <w:sz w:val="20"/>
          <w:szCs w:val="20"/>
          <w:lang w:val="af-ZA"/>
        </w:rPr>
      </w:pPr>
      <w:r w:rsidRPr="006353CE">
        <w:rPr>
          <w:rFonts w:ascii="GHEA Grapalat" w:hAnsi="GHEA Grapalat"/>
          <w:b/>
          <w:bCs/>
          <w:sz w:val="20"/>
          <w:szCs w:val="20"/>
          <w:lang w:val="af-ZA"/>
        </w:rPr>
        <w:t xml:space="preserve">3.2 </w:t>
      </w:r>
      <w:proofErr w:type="spellStart"/>
      <w:r w:rsidRPr="006353CE">
        <w:rPr>
          <w:rFonts w:ascii="GHEA Grapalat" w:hAnsi="GHEA Grapalat" w:cs="Sylfaen"/>
          <w:b/>
          <w:bCs/>
          <w:sz w:val="20"/>
          <w:szCs w:val="20"/>
        </w:rPr>
        <w:t>Սույն</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b/>
          <w:bCs/>
          <w:sz w:val="20"/>
          <w:szCs w:val="20"/>
        </w:rPr>
        <w:t>հրահանգի</w:t>
      </w:r>
      <w:proofErr w:type="spellEnd"/>
      <w:r w:rsidRPr="006353CE">
        <w:rPr>
          <w:rFonts w:ascii="GHEA Grapalat" w:hAnsi="GHEA Grapalat"/>
          <w:b/>
          <w:bCs/>
          <w:sz w:val="20"/>
          <w:szCs w:val="20"/>
          <w:lang w:val="af-ZA"/>
        </w:rPr>
        <w:t xml:space="preserve"> 3.1 </w:t>
      </w:r>
      <w:proofErr w:type="spellStart"/>
      <w:r w:rsidRPr="006353CE">
        <w:rPr>
          <w:rFonts w:ascii="GHEA Grapalat" w:hAnsi="GHEA Grapalat"/>
          <w:b/>
          <w:bCs/>
          <w:sz w:val="20"/>
          <w:szCs w:val="20"/>
        </w:rPr>
        <w:t>կետում</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նշված</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ծրարի</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վրա</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հայտը</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կազմելու</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լեզվով</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նշվում</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են</w:t>
      </w:r>
      <w:proofErr w:type="spellEnd"/>
      <w:r w:rsidRPr="006353CE">
        <w:rPr>
          <w:rFonts w:ascii="GHEA Grapalat" w:hAnsi="GHEA Grapalat"/>
          <w:b/>
          <w:bCs/>
          <w:sz w:val="20"/>
          <w:szCs w:val="20"/>
          <w:lang w:val="af-ZA"/>
        </w:rPr>
        <w:t xml:space="preserve">` </w:t>
      </w:r>
    </w:p>
    <w:p w14:paraId="118F1CD4" w14:textId="77777777" w:rsidR="009247B8" w:rsidRPr="006353CE" w:rsidRDefault="009247B8" w:rsidP="009247B8">
      <w:pPr>
        <w:ind w:firstLine="720"/>
        <w:rPr>
          <w:rFonts w:ascii="GHEA Grapalat" w:hAnsi="GHEA Grapalat"/>
          <w:b/>
          <w:bCs/>
          <w:sz w:val="20"/>
          <w:szCs w:val="20"/>
          <w:lang w:val="af-ZA"/>
        </w:rPr>
      </w:pPr>
      <w:r w:rsidRPr="006353CE">
        <w:rPr>
          <w:rFonts w:ascii="GHEA Grapalat" w:hAnsi="GHEA Grapalat"/>
          <w:b/>
          <w:bCs/>
          <w:sz w:val="20"/>
          <w:szCs w:val="20"/>
          <w:lang w:val="af-ZA"/>
        </w:rPr>
        <w:t xml:space="preserve">1) </w:t>
      </w:r>
      <w:proofErr w:type="spellStart"/>
      <w:r w:rsidRPr="006353CE">
        <w:rPr>
          <w:rFonts w:ascii="GHEA Grapalat" w:hAnsi="GHEA Grapalat"/>
          <w:b/>
          <w:bCs/>
          <w:sz w:val="20"/>
          <w:szCs w:val="20"/>
        </w:rPr>
        <w:t>պ</w:t>
      </w:r>
      <w:r w:rsidRPr="006353CE">
        <w:rPr>
          <w:rFonts w:ascii="GHEA Grapalat" w:hAnsi="GHEA Grapalat" w:cs="Sylfaen"/>
          <w:b/>
          <w:bCs/>
          <w:sz w:val="20"/>
          <w:szCs w:val="20"/>
        </w:rPr>
        <w:t>ատվիրատուի</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անվանումը</w:t>
      </w:r>
      <w:proofErr w:type="spellEnd"/>
      <w:r w:rsidRPr="006353CE">
        <w:rPr>
          <w:rFonts w:ascii="GHEA Grapalat" w:hAnsi="GHEA Grapalat"/>
          <w:b/>
          <w:bCs/>
          <w:sz w:val="20"/>
          <w:szCs w:val="20"/>
          <w:lang w:val="af-ZA"/>
        </w:rPr>
        <w:t xml:space="preserve"> </w:t>
      </w:r>
      <w:r w:rsidRPr="006353CE">
        <w:rPr>
          <w:rFonts w:ascii="GHEA Grapalat" w:hAnsi="GHEA Grapalat" w:cs="Sylfaen"/>
          <w:b/>
          <w:bCs/>
          <w:sz w:val="20"/>
          <w:szCs w:val="20"/>
        </w:rPr>
        <w:t>և</w:t>
      </w:r>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հայտի</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ներկայացման</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վայրը</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հասցեն</w:t>
      </w:r>
      <w:proofErr w:type="spellEnd"/>
      <w:r w:rsidRPr="006353CE">
        <w:rPr>
          <w:rFonts w:ascii="GHEA Grapalat" w:hAnsi="GHEA Grapalat"/>
          <w:b/>
          <w:bCs/>
          <w:sz w:val="20"/>
          <w:szCs w:val="20"/>
          <w:lang w:val="af-ZA"/>
        </w:rPr>
        <w:t>).</w:t>
      </w:r>
    </w:p>
    <w:p w14:paraId="3A51ADC8" w14:textId="77777777" w:rsidR="009247B8" w:rsidRPr="006353CE" w:rsidRDefault="009247B8" w:rsidP="009247B8">
      <w:pPr>
        <w:ind w:firstLine="720"/>
        <w:rPr>
          <w:rFonts w:ascii="GHEA Grapalat" w:hAnsi="GHEA Grapalat"/>
          <w:b/>
          <w:bCs/>
          <w:sz w:val="20"/>
          <w:szCs w:val="20"/>
          <w:lang w:val="af-ZA"/>
        </w:rPr>
      </w:pPr>
      <w:r w:rsidRPr="006353CE">
        <w:rPr>
          <w:rFonts w:ascii="GHEA Grapalat" w:hAnsi="GHEA Grapalat"/>
          <w:b/>
          <w:bCs/>
          <w:sz w:val="20"/>
          <w:szCs w:val="20"/>
          <w:lang w:val="af-ZA"/>
        </w:rPr>
        <w:t xml:space="preserve">2) </w:t>
      </w:r>
      <w:proofErr w:type="spellStart"/>
      <w:r w:rsidR="00A47A4E" w:rsidRPr="006353CE">
        <w:rPr>
          <w:rFonts w:ascii="GHEA Grapalat" w:hAnsi="GHEA Grapalat"/>
          <w:b/>
          <w:bCs/>
          <w:sz w:val="20"/>
          <w:szCs w:val="20"/>
        </w:rPr>
        <w:t>ընթացակարգի</w:t>
      </w:r>
      <w:proofErr w:type="spellEnd"/>
      <w:r w:rsidRPr="006353CE">
        <w:rPr>
          <w:rFonts w:ascii="GHEA Grapalat" w:hAnsi="GHEA Grapalat" w:cs="Sylfaen"/>
          <w:b/>
          <w:bCs/>
          <w:sz w:val="20"/>
          <w:szCs w:val="20"/>
          <w:lang w:val="af-ZA"/>
        </w:rPr>
        <w:t xml:space="preserve"> </w:t>
      </w:r>
      <w:proofErr w:type="spellStart"/>
      <w:r w:rsidRPr="006353CE">
        <w:rPr>
          <w:rFonts w:ascii="GHEA Grapalat" w:hAnsi="GHEA Grapalat" w:cs="Sylfaen"/>
          <w:b/>
          <w:bCs/>
          <w:sz w:val="20"/>
          <w:szCs w:val="20"/>
        </w:rPr>
        <w:t>ծածկագիրը</w:t>
      </w:r>
      <w:proofErr w:type="spellEnd"/>
      <w:r w:rsidRPr="006353CE">
        <w:rPr>
          <w:rFonts w:ascii="GHEA Grapalat" w:hAnsi="GHEA Grapalat"/>
          <w:b/>
          <w:bCs/>
          <w:sz w:val="20"/>
          <w:szCs w:val="20"/>
          <w:lang w:val="af-ZA"/>
        </w:rPr>
        <w:t>.</w:t>
      </w:r>
    </w:p>
    <w:p w14:paraId="6A84B768" w14:textId="77777777" w:rsidR="009247B8" w:rsidRPr="006353CE" w:rsidRDefault="009247B8" w:rsidP="009247B8">
      <w:pPr>
        <w:ind w:firstLine="720"/>
        <w:rPr>
          <w:rFonts w:ascii="GHEA Grapalat" w:hAnsi="GHEA Grapalat"/>
          <w:b/>
          <w:bCs/>
          <w:sz w:val="20"/>
          <w:szCs w:val="20"/>
          <w:lang w:val="af-ZA"/>
        </w:rPr>
      </w:pPr>
      <w:r w:rsidRPr="006353CE">
        <w:rPr>
          <w:rFonts w:ascii="GHEA Grapalat" w:hAnsi="GHEA Grapalat"/>
          <w:b/>
          <w:bCs/>
          <w:sz w:val="20"/>
          <w:szCs w:val="20"/>
          <w:lang w:val="af-ZA"/>
        </w:rPr>
        <w:t>3) «</w:t>
      </w:r>
      <w:proofErr w:type="spellStart"/>
      <w:r w:rsidRPr="006353CE">
        <w:rPr>
          <w:rFonts w:ascii="GHEA Grapalat" w:hAnsi="GHEA Grapalat" w:cs="Sylfaen"/>
          <w:b/>
          <w:bCs/>
          <w:sz w:val="20"/>
          <w:szCs w:val="20"/>
        </w:rPr>
        <w:t>չբացել</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մինչև</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հայտերի</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բացման</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նիստը</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բառերը</w:t>
      </w:r>
      <w:proofErr w:type="spellEnd"/>
      <w:r w:rsidRPr="006353CE">
        <w:rPr>
          <w:rFonts w:ascii="GHEA Grapalat" w:hAnsi="GHEA Grapalat"/>
          <w:b/>
          <w:bCs/>
          <w:sz w:val="20"/>
          <w:szCs w:val="20"/>
          <w:lang w:val="af-ZA"/>
        </w:rPr>
        <w:t>.</w:t>
      </w:r>
    </w:p>
    <w:p w14:paraId="007D0440" w14:textId="77777777" w:rsidR="009247B8" w:rsidRPr="006353CE" w:rsidRDefault="009247B8" w:rsidP="009247B8">
      <w:pPr>
        <w:ind w:firstLine="720"/>
        <w:rPr>
          <w:rFonts w:ascii="GHEA Grapalat" w:hAnsi="GHEA Grapalat"/>
          <w:b/>
          <w:bCs/>
          <w:sz w:val="20"/>
          <w:szCs w:val="20"/>
          <w:lang w:val="af-ZA"/>
        </w:rPr>
      </w:pPr>
      <w:r w:rsidRPr="006353CE">
        <w:rPr>
          <w:rFonts w:ascii="GHEA Grapalat" w:hAnsi="GHEA Grapalat"/>
          <w:b/>
          <w:bCs/>
          <w:sz w:val="20"/>
          <w:szCs w:val="20"/>
          <w:lang w:val="af-ZA"/>
        </w:rPr>
        <w:t xml:space="preserve">4) </w:t>
      </w:r>
      <w:proofErr w:type="spellStart"/>
      <w:r w:rsidRPr="006353CE">
        <w:rPr>
          <w:rFonts w:ascii="GHEA Grapalat" w:hAnsi="GHEA Grapalat"/>
          <w:b/>
          <w:bCs/>
          <w:sz w:val="20"/>
          <w:szCs w:val="20"/>
        </w:rPr>
        <w:t>մ</w:t>
      </w:r>
      <w:r w:rsidRPr="006353CE">
        <w:rPr>
          <w:rFonts w:ascii="GHEA Grapalat" w:hAnsi="GHEA Grapalat" w:cs="Sylfaen"/>
          <w:b/>
          <w:bCs/>
          <w:sz w:val="20"/>
          <w:szCs w:val="20"/>
        </w:rPr>
        <w:t>ասնակցի</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անվանումը</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անունը</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գտնվելու</w:t>
      </w:r>
      <w:proofErr w:type="spellEnd"/>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վայրը</w:t>
      </w:r>
      <w:proofErr w:type="spellEnd"/>
      <w:r w:rsidRPr="006353CE">
        <w:rPr>
          <w:rFonts w:ascii="GHEA Grapalat" w:hAnsi="GHEA Grapalat"/>
          <w:b/>
          <w:bCs/>
          <w:sz w:val="20"/>
          <w:szCs w:val="20"/>
          <w:lang w:val="af-ZA"/>
        </w:rPr>
        <w:t xml:space="preserve"> </w:t>
      </w:r>
      <w:r w:rsidRPr="006353CE">
        <w:rPr>
          <w:rFonts w:ascii="GHEA Grapalat" w:hAnsi="GHEA Grapalat" w:cs="Sylfaen"/>
          <w:b/>
          <w:bCs/>
          <w:sz w:val="20"/>
          <w:szCs w:val="20"/>
        </w:rPr>
        <w:t>և</w:t>
      </w:r>
      <w:r w:rsidRPr="006353CE">
        <w:rPr>
          <w:rFonts w:ascii="GHEA Grapalat" w:hAnsi="GHEA Grapalat"/>
          <w:b/>
          <w:bCs/>
          <w:sz w:val="20"/>
          <w:szCs w:val="20"/>
          <w:lang w:val="af-ZA"/>
        </w:rPr>
        <w:t xml:space="preserve"> </w:t>
      </w:r>
      <w:proofErr w:type="spellStart"/>
      <w:r w:rsidRPr="006353CE">
        <w:rPr>
          <w:rFonts w:ascii="GHEA Grapalat" w:hAnsi="GHEA Grapalat" w:cs="Sylfaen"/>
          <w:b/>
          <w:bCs/>
          <w:sz w:val="20"/>
          <w:szCs w:val="20"/>
        </w:rPr>
        <w:t>հեռախոսահամարը</w:t>
      </w:r>
      <w:proofErr w:type="spellEnd"/>
      <w:r w:rsidRPr="006353CE">
        <w:rPr>
          <w:rFonts w:ascii="GHEA Grapalat" w:hAnsi="GHEA Grapalat"/>
          <w:b/>
          <w:bCs/>
          <w:sz w:val="20"/>
          <w:szCs w:val="20"/>
          <w:lang w:val="af-ZA"/>
        </w:rPr>
        <w:t>:</w:t>
      </w:r>
    </w:p>
    <w:p w14:paraId="5718BB34" w14:textId="77777777" w:rsidR="009247B8" w:rsidRPr="006353CE" w:rsidRDefault="009247B8" w:rsidP="009247B8">
      <w:pPr>
        <w:ind w:firstLine="720"/>
        <w:jc w:val="both"/>
        <w:rPr>
          <w:rFonts w:ascii="GHEA Grapalat" w:hAnsi="GHEA Grapalat" w:cs="Sylfaen"/>
          <w:b/>
          <w:bCs/>
          <w:color w:val="FF0000"/>
          <w:sz w:val="20"/>
          <w:szCs w:val="20"/>
          <w:u w:val="single"/>
          <w:lang w:val="af-ZA"/>
        </w:rPr>
      </w:pPr>
      <w:r w:rsidRPr="006353CE">
        <w:rPr>
          <w:rFonts w:ascii="GHEA Grapalat" w:hAnsi="GHEA Grapalat" w:cs="Sylfaen"/>
          <w:b/>
          <w:bCs/>
          <w:color w:val="FF0000"/>
          <w:sz w:val="20"/>
          <w:szCs w:val="20"/>
          <w:u w:val="single"/>
          <w:lang w:val="af-ZA"/>
        </w:rPr>
        <w:t xml:space="preserve">3.3 </w:t>
      </w:r>
      <w:proofErr w:type="spellStart"/>
      <w:r w:rsidRPr="006353CE">
        <w:rPr>
          <w:rFonts w:ascii="GHEA Grapalat" w:hAnsi="GHEA Grapalat" w:cs="Sylfaen"/>
          <w:b/>
          <w:bCs/>
          <w:color w:val="FF0000"/>
          <w:sz w:val="20"/>
          <w:szCs w:val="20"/>
          <w:u w:val="single"/>
        </w:rPr>
        <w:t>Սույն</w:t>
      </w:r>
      <w:proofErr w:type="spellEnd"/>
      <w:r w:rsidRPr="006353CE">
        <w:rPr>
          <w:rFonts w:ascii="GHEA Grapalat" w:hAnsi="GHEA Grapalat" w:cs="Sylfaen"/>
          <w:b/>
          <w:bCs/>
          <w:color w:val="FF0000"/>
          <w:sz w:val="20"/>
          <w:szCs w:val="20"/>
          <w:u w:val="single"/>
          <w:lang w:val="af-ZA"/>
        </w:rPr>
        <w:t xml:space="preserve"> </w:t>
      </w:r>
      <w:proofErr w:type="spellStart"/>
      <w:r w:rsidRPr="006353CE">
        <w:rPr>
          <w:rFonts w:ascii="GHEA Grapalat" w:hAnsi="GHEA Grapalat" w:cs="Sylfaen"/>
          <w:b/>
          <w:bCs/>
          <w:color w:val="FF0000"/>
          <w:sz w:val="20"/>
          <w:szCs w:val="20"/>
          <w:u w:val="single"/>
        </w:rPr>
        <w:t>հրահանգի</w:t>
      </w:r>
      <w:proofErr w:type="spellEnd"/>
      <w:r w:rsidRPr="006353CE">
        <w:rPr>
          <w:rFonts w:ascii="GHEA Grapalat" w:hAnsi="GHEA Grapalat" w:cs="Sylfaen"/>
          <w:b/>
          <w:bCs/>
          <w:color w:val="FF0000"/>
          <w:sz w:val="20"/>
          <w:szCs w:val="20"/>
          <w:u w:val="single"/>
          <w:lang w:val="af-ZA"/>
        </w:rPr>
        <w:t xml:space="preserve"> 3.1 </w:t>
      </w:r>
      <w:r w:rsidRPr="006353CE">
        <w:rPr>
          <w:rFonts w:ascii="GHEA Grapalat" w:hAnsi="GHEA Grapalat" w:cs="Sylfaen"/>
          <w:b/>
          <w:bCs/>
          <w:color w:val="FF0000"/>
          <w:sz w:val="20"/>
          <w:szCs w:val="20"/>
          <w:u w:val="single"/>
        </w:rPr>
        <w:t>և</w:t>
      </w:r>
      <w:r w:rsidRPr="006353CE">
        <w:rPr>
          <w:rFonts w:ascii="GHEA Grapalat" w:hAnsi="GHEA Grapalat" w:cs="Sylfaen"/>
          <w:b/>
          <w:bCs/>
          <w:color w:val="FF0000"/>
          <w:sz w:val="20"/>
          <w:szCs w:val="20"/>
          <w:u w:val="single"/>
          <w:lang w:val="af-ZA"/>
        </w:rPr>
        <w:t xml:space="preserve"> 3.2 </w:t>
      </w:r>
      <w:proofErr w:type="spellStart"/>
      <w:r w:rsidRPr="006353CE">
        <w:rPr>
          <w:rFonts w:ascii="GHEA Grapalat" w:hAnsi="GHEA Grapalat" w:cs="Sylfaen"/>
          <w:b/>
          <w:bCs/>
          <w:color w:val="FF0000"/>
          <w:sz w:val="20"/>
          <w:szCs w:val="20"/>
          <w:u w:val="single"/>
        </w:rPr>
        <w:t>կետերի</w:t>
      </w:r>
      <w:proofErr w:type="spellEnd"/>
      <w:r w:rsidRPr="006353CE">
        <w:rPr>
          <w:rFonts w:ascii="GHEA Grapalat" w:hAnsi="GHEA Grapalat" w:cs="Sylfaen"/>
          <w:b/>
          <w:bCs/>
          <w:color w:val="FF0000"/>
          <w:sz w:val="20"/>
          <w:szCs w:val="20"/>
          <w:u w:val="single"/>
          <w:lang w:val="af-ZA"/>
        </w:rPr>
        <w:t xml:space="preserve"> </w:t>
      </w:r>
      <w:proofErr w:type="spellStart"/>
      <w:r w:rsidRPr="006353CE">
        <w:rPr>
          <w:rFonts w:ascii="GHEA Grapalat" w:hAnsi="GHEA Grapalat" w:cs="Sylfaen"/>
          <w:b/>
          <w:bCs/>
          <w:color w:val="FF0000"/>
          <w:sz w:val="20"/>
          <w:szCs w:val="20"/>
          <w:u w:val="single"/>
        </w:rPr>
        <w:t>պահանջներին</w:t>
      </w:r>
      <w:proofErr w:type="spellEnd"/>
      <w:r w:rsidRPr="006353CE">
        <w:rPr>
          <w:rFonts w:ascii="GHEA Grapalat" w:hAnsi="GHEA Grapalat" w:cs="Sylfaen"/>
          <w:b/>
          <w:bCs/>
          <w:color w:val="FF0000"/>
          <w:sz w:val="20"/>
          <w:szCs w:val="20"/>
          <w:u w:val="single"/>
          <w:lang w:val="af-ZA"/>
        </w:rPr>
        <w:t xml:space="preserve"> </w:t>
      </w:r>
      <w:proofErr w:type="spellStart"/>
      <w:r w:rsidRPr="006353CE">
        <w:rPr>
          <w:rFonts w:ascii="GHEA Grapalat" w:hAnsi="GHEA Grapalat" w:cs="Sylfaen"/>
          <w:b/>
          <w:bCs/>
          <w:color w:val="FF0000"/>
          <w:sz w:val="20"/>
          <w:szCs w:val="20"/>
          <w:u w:val="single"/>
        </w:rPr>
        <w:t>չհամապատասխանող</w:t>
      </w:r>
      <w:proofErr w:type="spellEnd"/>
      <w:r w:rsidRPr="006353CE">
        <w:rPr>
          <w:rFonts w:ascii="GHEA Grapalat" w:hAnsi="GHEA Grapalat" w:cs="Sylfaen"/>
          <w:b/>
          <w:bCs/>
          <w:color w:val="FF0000"/>
          <w:sz w:val="20"/>
          <w:szCs w:val="20"/>
          <w:u w:val="single"/>
          <w:lang w:val="af-ZA"/>
        </w:rPr>
        <w:t xml:space="preserve"> </w:t>
      </w:r>
      <w:proofErr w:type="spellStart"/>
      <w:r w:rsidRPr="006353CE">
        <w:rPr>
          <w:rFonts w:ascii="GHEA Grapalat" w:hAnsi="GHEA Grapalat" w:cs="Sylfaen"/>
          <w:b/>
          <w:bCs/>
          <w:color w:val="FF0000"/>
          <w:sz w:val="20"/>
          <w:szCs w:val="20"/>
          <w:u w:val="single"/>
        </w:rPr>
        <w:t>հայտերը</w:t>
      </w:r>
      <w:proofErr w:type="spellEnd"/>
      <w:r w:rsidRPr="006353CE">
        <w:rPr>
          <w:rFonts w:ascii="GHEA Grapalat" w:hAnsi="GHEA Grapalat" w:cs="Sylfaen"/>
          <w:b/>
          <w:bCs/>
          <w:color w:val="FF0000"/>
          <w:sz w:val="20"/>
          <w:szCs w:val="20"/>
          <w:u w:val="single"/>
          <w:lang w:val="af-ZA"/>
        </w:rPr>
        <w:t xml:space="preserve">  </w:t>
      </w:r>
      <w:proofErr w:type="spellStart"/>
      <w:r w:rsidRPr="006353CE">
        <w:rPr>
          <w:rFonts w:ascii="GHEA Grapalat" w:hAnsi="GHEA Grapalat" w:cs="Sylfaen"/>
          <w:b/>
          <w:bCs/>
          <w:color w:val="FF0000"/>
          <w:sz w:val="20"/>
          <w:szCs w:val="20"/>
          <w:u w:val="single"/>
        </w:rPr>
        <w:t>հանձնաժողովը</w:t>
      </w:r>
      <w:proofErr w:type="spellEnd"/>
      <w:r w:rsidRPr="006353CE">
        <w:rPr>
          <w:rFonts w:ascii="GHEA Grapalat" w:hAnsi="GHEA Grapalat" w:cs="Sylfaen"/>
          <w:b/>
          <w:bCs/>
          <w:color w:val="FF0000"/>
          <w:sz w:val="20"/>
          <w:szCs w:val="20"/>
          <w:u w:val="single"/>
          <w:lang w:val="af-ZA"/>
        </w:rPr>
        <w:t xml:space="preserve"> </w:t>
      </w:r>
      <w:proofErr w:type="spellStart"/>
      <w:r w:rsidRPr="006353CE">
        <w:rPr>
          <w:rFonts w:ascii="GHEA Grapalat" w:hAnsi="GHEA Grapalat" w:cs="Sylfaen"/>
          <w:b/>
          <w:bCs/>
          <w:color w:val="FF0000"/>
          <w:sz w:val="20"/>
          <w:szCs w:val="20"/>
          <w:u w:val="single"/>
        </w:rPr>
        <w:t>հայտերի</w:t>
      </w:r>
      <w:proofErr w:type="spellEnd"/>
      <w:r w:rsidRPr="006353CE">
        <w:rPr>
          <w:rFonts w:ascii="GHEA Grapalat" w:hAnsi="GHEA Grapalat" w:cs="Sylfaen"/>
          <w:b/>
          <w:bCs/>
          <w:color w:val="FF0000"/>
          <w:sz w:val="20"/>
          <w:szCs w:val="20"/>
          <w:u w:val="single"/>
          <w:lang w:val="af-ZA"/>
        </w:rPr>
        <w:t xml:space="preserve"> </w:t>
      </w:r>
      <w:proofErr w:type="spellStart"/>
      <w:r w:rsidRPr="006353CE">
        <w:rPr>
          <w:rFonts w:ascii="GHEA Grapalat" w:hAnsi="GHEA Grapalat" w:cs="Sylfaen"/>
          <w:b/>
          <w:bCs/>
          <w:color w:val="FF0000"/>
          <w:sz w:val="20"/>
          <w:szCs w:val="20"/>
          <w:u w:val="single"/>
        </w:rPr>
        <w:t>բացման</w:t>
      </w:r>
      <w:proofErr w:type="spellEnd"/>
      <w:r w:rsidRPr="006353CE">
        <w:rPr>
          <w:rFonts w:ascii="GHEA Grapalat" w:hAnsi="GHEA Grapalat" w:cs="Sylfaen"/>
          <w:b/>
          <w:bCs/>
          <w:color w:val="FF0000"/>
          <w:sz w:val="20"/>
          <w:szCs w:val="20"/>
          <w:u w:val="single"/>
          <w:lang w:val="af-ZA"/>
        </w:rPr>
        <w:t xml:space="preserve"> </w:t>
      </w:r>
      <w:proofErr w:type="spellStart"/>
      <w:r w:rsidRPr="006353CE">
        <w:rPr>
          <w:rFonts w:ascii="GHEA Grapalat" w:hAnsi="GHEA Grapalat" w:cs="Sylfaen"/>
          <w:b/>
          <w:bCs/>
          <w:color w:val="FF0000"/>
          <w:sz w:val="20"/>
          <w:szCs w:val="20"/>
          <w:u w:val="single"/>
        </w:rPr>
        <w:t>նիստում</w:t>
      </w:r>
      <w:proofErr w:type="spellEnd"/>
      <w:r w:rsidRPr="006353CE">
        <w:rPr>
          <w:rFonts w:ascii="GHEA Grapalat" w:hAnsi="GHEA Grapalat" w:cs="Sylfaen"/>
          <w:b/>
          <w:bCs/>
          <w:color w:val="FF0000"/>
          <w:sz w:val="20"/>
          <w:szCs w:val="20"/>
          <w:u w:val="single"/>
          <w:lang w:val="af-ZA"/>
        </w:rPr>
        <w:t xml:space="preserve"> </w:t>
      </w:r>
      <w:proofErr w:type="spellStart"/>
      <w:r w:rsidRPr="006353CE">
        <w:rPr>
          <w:rFonts w:ascii="GHEA Grapalat" w:hAnsi="GHEA Grapalat" w:cs="Sylfaen"/>
          <w:b/>
          <w:bCs/>
          <w:color w:val="FF0000"/>
          <w:sz w:val="20"/>
          <w:szCs w:val="20"/>
          <w:u w:val="single"/>
        </w:rPr>
        <w:t>մերժում</w:t>
      </w:r>
      <w:proofErr w:type="spellEnd"/>
      <w:r w:rsidRPr="006353CE">
        <w:rPr>
          <w:rFonts w:ascii="GHEA Grapalat" w:hAnsi="GHEA Grapalat" w:cs="Sylfaen"/>
          <w:b/>
          <w:bCs/>
          <w:color w:val="FF0000"/>
          <w:sz w:val="20"/>
          <w:szCs w:val="20"/>
          <w:u w:val="single"/>
          <w:lang w:val="af-ZA"/>
        </w:rPr>
        <w:t xml:space="preserve"> </w:t>
      </w:r>
      <w:r w:rsidRPr="006353CE">
        <w:rPr>
          <w:rFonts w:ascii="GHEA Grapalat" w:hAnsi="GHEA Grapalat" w:cs="Sylfaen"/>
          <w:b/>
          <w:bCs/>
          <w:color w:val="FF0000"/>
          <w:sz w:val="20"/>
          <w:szCs w:val="20"/>
          <w:u w:val="single"/>
        </w:rPr>
        <w:t>է</w:t>
      </w:r>
      <w:r w:rsidRPr="006353CE">
        <w:rPr>
          <w:rFonts w:ascii="GHEA Grapalat" w:hAnsi="GHEA Grapalat" w:cs="Sylfaen"/>
          <w:b/>
          <w:bCs/>
          <w:color w:val="FF0000"/>
          <w:sz w:val="20"/>
          <w:szCs w:val="20"/>
          <w:u w:val="single"/>
          <w:lang w:val="af-ZA"/>
        </w:rPr>
        <w:t xml:space="preserve"> </w:t>
      </w:r>
      <w:r w:rsidRPr="006353CE">
        <w:rPr>
          <w:rFonts w:ascii="GHEA Grapalat" w:hAnsi="GHEA Grapalat" w:cs="Sylfaen"/>
          <w:b/>
          <w:bCs/>
          <w:color w:val="FF0000"/>
          <w:sz w:val="20"/>
          <w:szCs w:val="20"/>
          <w:u w:val="single"/>
        </w:rPr>
        <w:t>և</w:t>
      </w:r>
      <w:r w:rsidRPr="006353CE">
        <w:rPr>
          <w:rFonts w:ascii="GHEA Grapalat" w:hAnsi="GHEA Grapalat" w:cs="Sylfaen"/>
          <w:b/>
          <w:bCs/>
          <w:color w:val="FF0000"/>
          <w:sz w:val="20"/>
          <w:szCs w:val="20"/>
          <w:u w:val="single"/>
          <w:lang w:val="af-ZA"/>
        </w:rPr>
        <w:t xml:space="preserve"> </w:t>
      </w:r>
      <w:proofErr w:type="spellStart"/>
      <w:r w:rsidRPr="006353CE">
        <w:rPr>
          <w:rFonts w:ascii="GHEA Grapalat" w:hAnsi="GHEA Grapalat" w:cs="Sylfaen"/>
          <w:b/>
          <w:bCs/>
          <w:color w:val="FF0000"/>
          <w:sz w:val="20"/>
          <w:szCs w:val="20"/>
          <w:u w:val="single"/>
        </w:rPr>
        <w:t>նույնությամբ</w:t>
      </w:r>
      <w:proofErr w:type="spellEnd"/>
      <w:r w:rsidRPr="006353CE">
        <w:rPr>
          <w:rFonts w:ascii="GHEA Grapalat" w:hAnsi="GHEA Grapalat" w:cs="Sylfaen"/>
          <w:b/>
          <w:bCs/>
          <w:color w:val="FF0000"/>
          <w:sz w:val="20"/>
          <w:szCs w:val="20"/>
          <w:u w:val="single"/>
          <w:lang w:val="af-ZA"/>
        </w:rPr>
        <w:t xml:space="preserve"> </w:t>
      </w:r>
      <w:proofErr w:type="spellStart"/>
      <w:r w:rsidRPr="006353CE">
        <w:rPr>
          <w:rFonts w:ascii="GHEA Grapalat" w:hAnsi="GHEA Grapalat" w:cs="Sylfaen"/>
          <w:b/>
          <w:bCs/>
          <w:color w:val="FF0000"/>
          <w:sz w:val="20"/>
          <w:szCs w:val="20"/>
          <w:u w:val="single"/>
        </w:rPr>
        <w:t>վերադարձնում</w:t>
      </w:r>
      <w:proofErr w:type="spellEnd"/>
      <w:r w:rsidRPr="006353CE">
        <w:rPr>
          <w:rFonts w:ascii="GHEA Grapalat" w:hAnsi="GHEA Grapalat" w:cs="Sylfaen"/>
          <w:b/>
          <w:bCs/>
          <w:color w:val="FF0000"/>
          <w:sz w:val="20"/>
          <w:szCs w:val="20"/>
          <w:u w:val="single"/>
          <w:lang w:val="af-ZA"/>
        </w:rPr>
        <w:t xml:space="preserve"> </w:t>
      </w:r>
      <w:proofErr w:type="spellStart"/>
      <w:r w:rsidRPr="006353CE">
        <w:rPr>
          <w:rFonts w:ascii="GHEA Grapalat" w:hAnsi="GHEA Grapalat" w:cs="Sylfaen"/>
          <w:b/>
          <w:bCs/>
          <w:color w:val="FF0000"/>
          <w:sz w:val="20"/>
          <w:szCs w:val="20"/>
          <w:u w:val="single"/>
        </w:rPr>
        <w:t>ներկայացնողին</w:t>
      </w:r>
      <w:proofErr w:type="spellEnd"/>
      <w:r w:rsidRPr="006353CE">
        <w:rPr>
          <w:rFonts w:ascii="GHEA Grapalat" w:hAnsi="GHEA Grapalat" w:cs="Sylfaen"/>
          <w:b/>
          <w:bCs/>
          <w:color w:val="FF0000"/>
          <w:sz w:val="20"/>
          <w:szCs w:val="20"/>
          <w:u w:val="single"/>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0515795A" w14:textId="77777777" w:rsidR="00E74BF6" w:rsidRPr="00A71D81" w:rsidRDefault="006C3873" w:rsidP="00EF3662">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r w:rsidR="00DA0240" w:rsidRPr="00A71D81">
        <w:rPr>
          <w:rFonts w:ascii="GHEA Grapalat" w:hAnsi="GHEA Grapalat" w:cs="Sylfaen"/>
          <w:b/>
          <w:sz w:val="20"/>
          <w:lang w:val="es-ES"/>
        </w:rPr>
        <w:lastRenderedPageBreak/>
        <w:tab/>
      </w:r>
    </w:p>
    <w:p w14:paraId="23DD2F83"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r w:rsidRPr="00A71D81">
        <w:rPr>
          <w:rFonts w:ascii="GHEA Grapalat" w:hAnsi="GHEA Grapalat" w:cs="Sylfaen"/>
          <w:b/>
          <w:sz w:val="20"/>
          <w:lang w:val="es-ES"/>
        </w:rPr>
        <w:t>Հավելված</w:t>
      </w:r>
      <w:proofErr w:type="spellEnd"/>
      <w:r w:rsidRPr="00A71D81">
        <w:rPr>
          <w:rFonts w:ascii="GHEA Grapalat" w:hAnsi="GHEA Grapalat" w:cs="Arial"/>
          <w:b/>
          <w:sz w:val="20"/>
          <w:lang w:val="es-ES"/>
        </w:rPr>
        <w:t xml:space="preserve">  N 1</w:t>
      </w:r>
    </w:p>
    <w:p w14:paraId="4CB14D55" w14:textId="4334BBED"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7B18B2">
        <w:rPr>
          <w:rFonts w:ascii="GHEA Grapalat" w:hAnsi="GHEA Grapalat"/>
          <w:b/>
          <w:lang w:val="es-ES"/>
        </w:rPr>
        <w:t>ՔԹ1Մ-ՀՈԱԿ-ԳՀԱՊՁԲ-23/01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proofErr w:type="spellStart"/>
      <w:r w:rsidRPr="00A71D81">
        <w:rPr>
          <w:rFonts w:ascii="GHEA Grapalat" w:hAnsi="GHEA Grapalat" w:cs="Sylfaen"/>
          <w:b/>
          <w:lang w:val="es-ES"/>
        </w:rPr>
        <w:t>ծածկագրով</w:t>
      </w:r>
      <w:proofErr w:type="spellEnd"/>
    </w:p>
    <w:p w14:paraId="48F09184" w14:textId="36D5E02C" w:rsidR="00B2572B" w:rsidRPr="00A71D81" w:rsidRDefault="007B18B2"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A306A0F"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14:paraId="16F74F10" w14:textId="664714BB" w:rsidR="00B2572B" w:rsidRPr="00A71D81" w:rsidRDefault="007B18B2"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w:t>
      </w:r>
      <w:proofErr w:type="spellStart"/>
      <w:r>
        <w:rPr>
          <w:rFonts w:ascii="GHEA Grapalat" w:hAnsi="GHEA Grapalat" w:cs="Sylfaen"/>
          <w:color w:val="auto"/>
          <w:sz w:val="24"/>
          <w:szCs w:val="24"/>
          <w:lang w:val="es-ES"/>
        </w:rPr>
        <w:t>ՀԱՐՑՄԱՆ</w:t>
      </w:r>
      <w:r w:rsidR="00B2572B" w:rsidRPr="00A71D81">
        <w:rPr>
          <w:rFonts w:ascii="GHEA Grapalat" w:hAnsi="GHEA Grapalat" w:cs="Sylfaen"/>
          <w:color w:val="auto"/>
          <w:sz w:val="24"/>
          <w:szCs w:val="24"/>
          <w:lang w:val="es-ES"/>
        </w:rPr>
        <w:t>ն</w:t>
      </w:r>
      <w:proofErr w:type="spellEnd"/>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F7DF5A7" w14:textId="5E8561B3"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 xml:space="preserve">ի </w:t>
      </w:r>
      <w:proofErr w:type="spellStart"/>
      <w:r w:rsidRPr="00A71D81">
        <w:rPr>
          <w:rFonts w:ascii="GHEA Grapalat" w:hAnsi="GHEA Grapalat" w:cs="Sylfaen"/>
          <w:sz w:val="20"/>
          <w:szCs w:val="20"/>
          <w:lang w:val="es-ES"/>
        </w:rPr>
        <w:t>կողմից</w:t>
      </w:r>
      <w:proofErr w:type="spellEnd"/>
      <w:r w:rsidRPr="00A71D81">
        <w:rPr>
          <w:rFonts w:ascii="GHEA Grapalat" w:hAnsi="GHEA Grapalat"/>
          <w:sz w:val="22"/>
          <w:szCs w:val="22"/>
          <w:u w:val="single"/>
          <w:lang w:val="es-ES"/>
        </w:rPr>
        <w:t xml:space="preserve"> </w:t>
      </w:r>
      <w:r w:rsidRPr="00A71D81">
        <w:rPr>
          <w:rFonts w:ascii="GHEA Grapalat" w:hAnsi="GHEA Grapalat"/>
          <w:lang w:val="es-ES"/>
        </w:rPr>
        <w:t>«</w:t>
      </w:r>
      <w:r w:rsidR="007B18B2">
        <w:rPr>
          <w:rFonts w:ascii="GHEA Grapalat" w:hAnsi="GHEA Grapalat"/>
          <w:sz w:val="20"/>
          <w:szCs w:val="20"/>
          <w:lang w:val="es-ES"/>
        </w:rPr>
        <w:t>ՔԹ1Մ-ՀՈԱԿ-ԳՀԱՊՁԲ-23/01</w:t>
      </w:r>
      <w:r w:rsidRPr="00A71D81">
        <w:rPr>
          <w:rFonts w:ascii="GHEA Grapalat" w:hAnsi="GHEA Grapalat"/>
          <w:lang w:val="es-ES"/>
        </w:rPr>
        <w:t>»</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հայտարարված</w:t>
      </w:r>
      <w:proofErr w:type="spellEnd"/>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spell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spellEnd"/>
      <w:r w:rsidRPr="00A71D81">
        <w:rPr>
          <w:rFonts w:ascii="GHEA Grapalat" w:hAnsi="GHEA Grapalat" w:cs="Sylfaen"/>
          <w:vertAlign w:val="superscript"/>
          <w:lang w:val="es-ES"/>
        </w:rPr>
        <w:t xml:space="preserve"> անվանումը</w:t>
      </w:r>
    </w:p>
    <w:p w14:paraId="6C6CED00" w14:textId="402B7805" w:rsidR="00B2572B" w:rsidRPr="00A71D81" w:rsidRDefault="007B18B2"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6A225F12"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7B18B2">
        <w:rPr>
          <w:rFonts w:ascii="GHEA Grapalat" w:hAnsi="GHEA Grapalat" w:cs="Arial"/>
          <w:sz w:val="20"/>
          <w:szCs w:val="20"/>
          <w:lang w:val="es-ES"/>
        </w:rPr>
        <w:t>ՔԹ1Մ-ՀՈԱԿ-ԳՀԱՊՁԲ-23/01</w:t>
      </w:r>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r w:rsidR="007B18B2">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504D3793"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lastRenderedPageBreak/>
        <w:t xml:space="preserve">ընտրված </w:t>
      </w:r>
      <w:r w:rsidR="00E56508" w:rsidRPr="00AE74A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E56508" w:rsidRPr="00AE74A0" w:rsidDel="00DD24B8">
        <w:rPr>
          <w:rFonts w:ascii="GHEA Grapalat" w:hAnsi="GHEA Grapalat" w:cs="Arial"/>
          <w:sz w:val="20"/>
          <w:szCs w:val="20"/>
          <w:lang w:val="es-ES"/>
        </w:rPr>
        <w:t xml:space="preserve"> </w:t>
      </w:r>
      <w:r w:rsidR="00734132" w:rsidRPr="00AE74A0">
        <w:rPr>
          <w:rStyle w:val="FootnoteReference"/>
          <w:rFonts w:ascii="GHEA Grapalat" w:hAnsi="GHEA Grapalat" w:cs="Sylfaen"/>
          <w:sz w:val="20"/>
          <w:lang w:val="hy-AM"/>
        </w:rPr>
        <w:footnoteReference w:id="3"/>
      </w:r>
      <w:r w:rsidR="00E97AB0" w:rsidRPr="00AE74A0">
        <w:rPr>
          <w:rFonts w:ascii="GHEA Grapalat" w:hAnsi="GHEA Grapalat" w:cs="Sylfaen"/>
          <w:sz w:val="20"/>
          <w:lang w:val="es-ES"/>
        </w:rPr>
        <w:t>.</w:t>
      </w:r>
      <w:r w:rsidR="00EB07BB" w:rsidRPr="00AE74A0">
        <w:rPr>
          <w:rFonts w:ascii="GHEA Grapalat" w:hAnsi="GHEA Grapalat" w:cs="Sylfaen"/>
          <w:sz w:val="20"/>
          <w:lang w:val="hy-AM"/>
        </w:rPr>
        <w:t xml:space="preserve"> </w:t>
      </w:r>
    </w:p>
    <w:p w14:paraId="3AE788FB" w14:textId="5541270E"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7B18B2">
        <w:rPr>
          <w:rFonts w:ascii="GHEA Grapalat" w:hAnsi="GHEA Grapalat" w:cs="Sylfaen"/>
          <w:sz w:val="22"/>
          <w:szCs w:val="22"/>
          <w:lang w:val="hy-AM"/>
        </w:rPr>
        <w:t>ՔԹ1Մ-ՀՈԱԿ-ԳՀԱՊՁԲ-23/01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r w:rsidR="007B18B2">
        <w:rPr>
          <w:rFonts w:ascii="GHEA Grapalat" w:hAnsi="GHEA Grapalat" w:cs="Arial"/>
          <w:sz w:val="20"/>
          <w:szCs w:val="20"/>
          <w:lang w:val="es-ES"/>
        </w:rPr>
        <w:t xml:space="preserve">ԳՆԱՆՇՄԱՆ </w:t>
      </w:r>
      <w:proofErr w:type="spellStart"/>
      <w:r w:rsidR="007B18B2">
        <w:rPr>
          <w:rFonts w:ascii="GHEA Grapalat" w:hAnsi="GHEA Grapalat" w:cs="Arial"/>
          <w:sz w:val="20"/>
          <w:szCs w:val="20"/>
          <w:lang w:val="es-ES"/>
        </w:rPr>
        <w:t>ՀԱՐՑՄԱՆ</w:t>
      </w:r>
      <w:r w:rsidR="006C3873" w:rsidRPr="00AE74A0">
        <w:rPr>
          <w:rFonts w:ascii="GHEA Grapalat" w:hAnsi="GHEA Grapalat" w:cs="Arial"/>
          <w:sz w:val="20"/>
          <w:szCs w:val="20"/>
          <w:lang w:val="es-ES"/>
        </w:rPr>
        <w:t>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77777777"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FootnoteReference"/>
          <w:rFonts w:ascii="GHEA Grapalat" w:hAnsi="GHEA Grapalat" w:cs="Arial"/>
          <w:color w:val="FFFFFF"/>
          <w:sz w:val="20"/>
          <w:lang w:val="hy-AM"/>
        </w:rPr>
        <w:footnoteReference w:id="4"/>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6DE063BD" w:rsidR="000B1088" w:rsidRPr="00A71D81" w:rsidRDefault="000B1088"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7B18B2">
        <w:rPr>
          <w:rFonts w:ascii="GHEA Grapalat" w:hAnsi="GHEA Grapalat"/>
          <w:b/>
          <w:lang w:val="hy-AM"/>
        </w:rPr>
        <w:t>ՔԹ1Մ-ՀՈԱԿ-ԳՀԱՊՁԲ-23/01</w:t>
      </w:r>
      <w:r w:rsidRPr="00A71D81">
        <w:rPr>
          <w:rFonts w:ascii="GHEA Grapalat" w:hAnsi="GHEA Grapalat"/>
          <w:sz w:val="24"/>
          <w:szCs w:val="24"/>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56747EA7" w:rsidR="000B1088" w:rsidRPr="00A71D81" w:rsidRDefault="007B18B2"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037D47DA"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7B18B2">
        <w:rPr>
          <w:rFonts w:ascii="GHEA Grapalat" w:hAnsi="GHEA Grapalat" w:cs="Arial"/>
          <w:sz w:val="20"/>
          <w:szCs w:val="20"/>
          <w:lang w:val="es-ES"/>
        </w:rPr>
        <w:t>ՔԹ1Մ-ՀՈԱԿ-ԳՀԱՊՁԲ-23/01</w:t>
      </w:r>
      <w:r w:rsidRPr="00A71D81">
        <w:rPr>
          <w:rFonts w:ascii="GHEA Grapalat" w:hAnsi="GHEA Grapalat" w:cs="Arial"/>
          <w:sz w:val="20"/>
          <w:szCs w:val="20"/>
          <w:lang w:val="es-ES"/>
        </w:rPr>
        <w:t>»</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DD5E16B"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7B18B2">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A71D81" w:rsidRDefault="000B1088" w:rsidP="000B1088">
      <w:pPr>
        <w:jc w:val="right"/>
        <w:rPr>
          <w:rFonts w:ascii="GHEA Grapalat" w:hAnsi="GHEA Grapalat" w:cs="Sylfaen"/>
          <w:sz w:val="20"/>
          <w:lang w:val="hy-AM"/>
        </w:rPr>
      </w:pPr>
    </w:p>
    <w:p w14:paraId="34FE29E3" w14:textId="77777777"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1599B42C" w14:textId="77777777" w:rsidR="000B1088" w:rsidRPr="00A71D81"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690D2C49" w:rsidR="00BF1194" w:rsidRPr="00A71D81" w:rsidRDefault="00BF1194"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7B18B2">
        <w:rPr>
          <w:rFonts w:ascii="GHEA Grapalat" w:hAnsi="GHEA Grapalat"/>
          <w:b/>
          <w:lang w:val="hy-AM"/>
        </w:rPr>
        <w:t>ՔԹ1Մ-ՀՈԱԿ-ԳՀԱՊՁԲ-23/01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55FCC43C" w:rsidR="00BF1194" w:rsidRPr="00A71D81" w:rsidRDefault="007B18B2"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lastRenderedPageBreak/>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504A08" w:rsidRDefault="00BF1194" w:rsidP="00BF1194">
      <w:pPr>
        <w:spacing w:line="360" w:lineRule="auto"/>
        <w:jc w:val="center"/>
        <w:rPr>
          <w:rFonts w:ascii="GHEA Grapalat" w:eastAsia="GHEA Grapalat" w:hAnsi="GHEA Grapalat" w:cs="GHEA Grapalat"/>
          <w:b/>
          <w:sz w:val="22"/>
          <w:szCs w:val="22"/>
        </w:rPr>
      </w:pPr>
      <w:r w:rsidRPr="00504A08">
        <w:rPr>
          <w:rFonts w:ascii="GHEA Grapalat" w:eastAsia="GHEA Grapalat" w:hAnsi="GHEA Grapalat" w:cs="GHEA Grapalat"/>
          <w:b/>
          <w:sz w:val="22"/>
          <w:szCs w:val="22"/>
        </w:rPr>
        <w:lastRenderedPageBreak/>
        <w:t xml:space="preserve">I. </w:t>
      </w:r>
      <w:proofErr w:type="spellStart"/>
      <w:r w:rsidRPr="00504A08">
        <w:rPr>
          <w:rFonts w:ascii="GHEA Grapalat" w:eastAsia="GHEA Grapalat" w:hAnsi="GHEA Grapalat" w:cs="GHEA Grapalat"/>
          <w:b/>
          <w:sz w:val="22"/>
          <w:szCs w:val="22"/>
        </w:rPr>
        <w:t>Հայտարարագրի</w:t>
      </w:r>
      <w:proofErr w:type="spellEnd"/>
      <w:r w:rsidRPr="00504A08">
        <w:rPr>
          <w:rFonts w:ascii="GHEA Grapalat" w:eastAsia="GHEA Grapalat" w:hAnsi="GHEA Grapalat" w:cs="GHEA Grapalat"/>
          <w:b/>
          <w:sz w:val="22"/>
          <w:szCs w:val="22"/>
        </w:rPr>
        <w:t xml:space="preserve"> </w:t>
      </w:r>
      <w:proofErr w:type="spellStart"/>
      <w:r w:rsidRPr="00504A08">
        <w:rPr>
          <w:rFonts w:ascii="GHEA Grapalat" w:eastAsia="GHEA Grapalat" w:hAnsi="GHEA Grapalat" w:cs="GHEA Grapalat"/>
          <w:b/>
          <w:sz w:val="22"/>
          <w:szCs w:val="22"/>
        </w:rPr>
        <w:t>լրացման</w:t>
      </w:r>
      <w:proofErr w:type="spellEnd"/>
      <w:r w:rsidRPr="00504A08">
        <w:rPr>
          <w:rFonts w:ascii="GHEA Grapalat" w:eastAsia="GHEA Grapalat" w:hAnsi="GHEA Grapalat" w:cs="GHEA Grapalat"/>
          <w:b/>
          <w:sz w:val="22"/>
          <w:szCs w:val="22"/>
        </w:rPr>
        <w:t xml:space="preserve"> </w:t>
      </w:r>
      <w:proofErr w:type="spellStart"/>
      <w:r w:rsidRPr="00504A08">
        <w:rPr>
          <w:rFonts w:ascii="GHEA Grapalat" w:eastAsia="GHEA Grapalat" w:hAnsi="GHEA Grapalat" w:cs="GHEA Grapalat"/>
          <w:b/>
          <w:sz w:val="22"/>
          <w:szCs w:val="22"/>
        </w:rPr>
        <w:t>կարգը</w:t>
      </w:r>
      <w:proofErr w:type="spellEnd"/>
    </w:p>
    <w:p w14:paraId="0C4AACFE" w14:textId="77777777" w:rsidR="00BF1194" w:rsidRPr="00504A08"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sz w:val="22"/>
          <w:szCs w:val="22"/>
        </w:rPr>
      </w:pPr>
    </w:p>
    <w:p w14:paraId="27DB47EB" w14:textId="77777777" w:rsidR="00BF1194" w:rsidRPr="00504A08"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2"/>
          <w:szCs w:val="22"/>
        </w:rPr>
      </w:pPr>
      <w:proofErr w:type="spellStart"/>
      <w:r w:rsidRPr="00504A08">
        <w:rPr>
          <w:rFonts w:ascii="GHEA Grapalat" w:eastAsia="GHEA Grapalat" w:hAnsi="GHEA Grapalat" w:cs="GHEA Grapalat"/>
          <w:color w:val="000000"/>
          <w:sz w:val="22"/>
          <w:szCs w:val="22"/>
        </w:rPr>
        <w:t>Հայտարարագրի</w:t>
      </w:r>
      <w:proofErr w:type="spellEnd"/>
      <w:r w:rsidRPr="00504A08">
        <w:rPr>
          <w:rFonts w:ascii="GHEA Grapalat" w:eastAsia="GHEA Grapalat" w:hAnsi="GHEA Grapalat" w:cs="GHEA Grapalat"/>
          <w:color w:val="000000"/>
          <w:sz w:val="22"/>
          <w:szCs w:val="22"/>
        </w:rPr>
        <w:t xml:space="preserve"> 1-ին </w:t>
      </w:r>
      <w:proofErr w:type="spellStart"/>
      <w:r w:rsidRPr="00504A08">
        <w:rPr>
          <w:rFonts w:ascii="GHEA Grapalat" w:eastAsia="GHEA Grapalat" w:hAnsi="GHEA Grapalat" w:cs="GHEA Grapalat"/>
          <w:color w:val="000000"/>
          <w:sz w:val="22"/>
          <w:szCs w:val="22"/>
        </w:rPr>
        <w:t>բաժնում</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Կազմակերպությունը</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լրացվում</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են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հայտարարագիր</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ներկայացնող</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իրավաբանական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անձի</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այսուհետ</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Կազմակերպություն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տվյալները</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Այս</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բաժնում</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ենթաբաժինները</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լրացվում</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են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հետևյալ</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կանոններով</w:t>
      </w:r>
      <w:proofErr w:type="spellEnd"/>
      <w:r w:rsidRPr="00504A08">
        <w:rPr>
          <w:rFonts w:ascii="Cambria Math" w:eastAsia="GHEA Grapalat" w:hAnsi="Cambria Math" w:cs="GHEA Grapalat"/>
          <w:color w:val="000000"/>
          <w:sz w:val="22"/>
          <w:szCs w:val="22"/>
        </w:rPr>
        <w:t>․</w:t>
      </w:r>
    </w:p>
    <w:p w14:paraId="2262CC54" w14:textId="77777777" w:rsidR="00BF1194" w:rsidRPr="00504A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504A08">
        <w:rPr>
          <w:rFonts w:ascii="GHEA Grapalat" w:eastAsia="GHEA Grapalat" w:hAnsi="GHEA Grapalat" w:cs="GHEA Grapalat"/>
          <w:sz w:val="22"/>
          <w:szCs w:val="22"/>
        </w:rPr>
        <w:t>«</w:t>
      </w:r>
      <w:proofErr w:type="spellStart"/>
      <w:r w:rsidRPr="00504A08">
        <w:rPr>
          <w:rFonts w:ascii="GHEA Grapalat" w:eastAsia="GHEA Grapalat" w:hAnsi="GHEA Grapalat" w:cs="GHEA Grapalat"/>
          <w:sz w:val="22"/>
          <w:szCs w:val="22"/>
        </w:rPr>
        <w:t>Կազմակերպության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տվյալները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անվանումը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այդ</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թվում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լատինատառ</w:t>
      </w:r>
      <w:proofErr w:type="spellEnd"/>
      <w:r w:rsidRPr="00504A08">
        <w:rPr>
          <w:rFonts w:ascii="GHEA Grapalat" w:eastAsia="GHEA Grapalat" w:hAnsi="GHEA Grapalat" w:cs="GHEA Grapalat"/>
          <w:sz w:val="22"/>
          <w:szCs w:val="22"/>
        </w:rPr>
        <w:t xml:space="preserve">) և </w:t>
      </w:r>
      <w:proofErr w:type="spellStart"/>
      <w:r w:rsidRPr="00504A08">
        <w:rPr>
          <w:rFonts w:ascii="GHEA Grapalat" w:eastAsia="GHEA Grapalat" w:hAnsi="GHEA Grapalat" w:cs="GHEA Grapalat"/>
          <w:sz w:val="22"/>
          <w:szCs w:val="22"/>
        </w:rPr>
        <w:t>պետական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գրանցման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տվյալները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ներառյալ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նշում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կազմակերպաիրավական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ձևի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մասին</w:t>
      </w:r>
      <w:proofErr w:type="spellEnd"/>
      <w:r w:rsidRPr="00504A08">
        <w:rPr>
          <w:rFonts w:ascii="GHEA Grapalat" w:eastAsia="GHEA Grapalat" w:hAnsi="GHEA Grapalat" w:cs="GHEA Grapalat"/>
          <w:sz w:val="22"/>
          <w:szCs w:val="22"/>
        </w:rPr>
        <w:t>.</w:t>
      </w:r>
    </w:p>
    <w:p w14:paraId="434570B5" w14:textId="77777777" w:rsidR="00BF1194" w:rsidRPr="00504A08" w:rsidRDefault="00BF1194" w:rsidP="00BF1194">
      <w:pPr>
        <w:numPr>
          <w:ilvl w:val="1"/>
          <w:numId w:val="29"/>
        </w:numPr>
        <w:spacing w:line="360" w:lineRule="auto"/>
        <w:ind w:left="0" w:firstLine="567"/>
        <w:jc w:val="both"/>
        <w:rPr>
          <w:rFonts w:ascii="GHEA Grapalat" w:eastAsia="GHEA Grapalat" w:hAnsi="GHEA Grapalat" w:cs="GHEA Grapalat"/>
          <w:sz w:val="22"/>
          <w:szCs w:val="22"/>
        </w:rPr>
      </w:pPr>
      <w:r w:rsidRPr="00504A08">
        <w:rPr>
          <w:rFonts w:ascii="GHEA Grapalat" w:eastAsia="GHEA Grapalat" w:hAnsi="GHEA Grapalat" w:cs="GHEA Grapalat"/>
          <w:sz w:val="22"/>
          <w:szCs w:val="22"/>
        </w:rPr>
        <w:t>«</w:t>
      </w:r>
      <w:proofErr w:type="spellStart"/>
      <w:r w:rsidRPr="00504A08">
        <w:rPr>
          <w:rFonts w:ascii="GHEA Grapalat" w:eastAsia="GHEA Grapalat" w:hAnsi="GHEA Grapalat" w:cs="GHEA Grapalat"/>
          <w:sz w:val="22"/>
          <w:szCs w:val="22"/>
        </w:rPr>
        <w:t>Հայտարարագիրը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ներկայացնող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այն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ֆիզիկական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տվյալները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ով</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ստորագրում</w:t>
      </w:r>
      <w:proofErr w:type="spellEnd"/>
      <w:r w:rsidRPr="00504A08">
        <w:rPr>
          <w:rFonts w:ascii="GHEA Grapalat" w:eastAsia="GHEA Grapalat" w:hAnsi="GHEA Grapalat" w:cs="GHEA Grapalat"/>
          <w:sz w:val="22"/>
          <w:szCs w:val="22"/>
        </w:rPr>
        <w:t xml:space="preserve"> է </w:t>
      </w:r>
      <w:r w:rsidRPr="00504A08">
        <w:rPr>
          <w:rFonts w:ascii="GHEA Grapalat" w:eastAsia="GHEA Grapalat" w:hAnsi="GHEA Grapalat" w:cs="GHEA Grapalat"/>
          <w:sz w:val="22"/>
          <w:szCs w:val="22"/>
          <w:lang w:val="hy-AM"/>
        </w:rPr>
        <w:t xml:space="preserve">սույն ընթացակարգի </w:t>
      </w:r>
      <w:proofErr w:type="spellStart"/>
      <w:r w:rsidRPr="00504A08">
        <w:rPr>
          <w:rFonts w:ascii="GHEA Grapalat" w:eastAsia="GHEA Grapalat" w:hAnsi="GHEA Grapalat" w:cs="GHEA Grapalat"/>
          <w:sz w:val="22"/>
          <w:szCs w:val="22"/>
        </w:rPr>
        <w:t>հայտում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ներառվող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փաստաթղթերը</w:t>
      </w:r>
      <w:proofErr w:type="spellEnd"/>
      <w:r w:rsidRPr="00504A08">
        <w:rPr>
          <w:rFonts w:ascii="GHEA Grapalat" w:eastAsia="GHEA Grapalat" w:hAnsi="GHEA Grapalat" w:cs="GHEA Grapalat"/>
          <w:sz w:val="22"/>
          <w:szCs w:val="22"/>
        </w:rPr>
        <w:t>.</w:t>
      </w:r>
    </w:p>
    <w:p w14:paraId="5A01A073" w14:textId="77777777" w:rsidR="00BF1194" w:rsidRPr="00504A08" w:rsidRDefault="00BF1194" w:rsidP="00BF1194">
      <w:pPr>
        <w:numPr>
          <w:ilvl w:val="1"/>
          <w:numId w:val="29"/>
        </w:numPr>
        <w:spacing w:line="360" w:lineRule="auto"/>
        <w:ind w:left="0" w:firstLine="567"/>
        <w:jc w:val="both"/>
        <w:rPr>
          <w:rFonts w:ascii="GHEA Grapalat" w:eastAsia="GHEA Grapalat" w:hAnsi="GHEA Grapalat" w:cs="GHEA Grapalat"/>
          <w:sz w:val="22"/>
          <w:szCs w:val="22"/>
        </w:rPr>
      </w:pPr>
      <w:r w:rsidRPr="00504A08">
        <w:rPr>
          <w:rFonts w:ascii="GHEA Grapalat" w:eastAsia="GHEA Grapalat" w:hAnsi="GHEA Grapalat" w:cs="GHEA Grapalat"/>
          <w:sz w:val="22"/>
          <w:szCs w:val="22"/>
        </w:rPr>
        <w:t>«</w:t>
      </w:r>
      <w:proofErr w:type="spellStart"/>
      <w:r w:rsidRPr="00504A08">
        <w:rPr>
          <w:rFonts w:ascii="GHEA Grapalat" w:eastAsia="GHEA Grapalat" w:hAnsi="GHEA Grapalat" w:cs="GHEA Grapalat"/>
          <w:sz w:val="22"/>
          <w:szCs w:val="22"/>
        </w:rPr>
        <w:t>Հայտարարագրի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ներկայացումը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հայտարարագրի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ստորագրման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օրը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ամիսը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տարին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հայտարարագրի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էջերի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քանակը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ինչպես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նաև</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դրվում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հայտարարագիրը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ներկայացնող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ստորագրությունը</w:t>
      </w:r>
      <w:proofErr w:type="spellEnd"/>
      <w:r w:rsidRPr="00504A08">
        <w:rPr>
          <w:rFonts w:ascii="GHEA Grapalat" w:eastAsia="GHEA Grapalat" w:hAnsi="GHEA Grapalat" w:cs="GHEA Grapalat"/>
          <w:sz w:val="22"/>
          <w:szCs w:val="22"/>
        </w:rPr>
        <w:t>:</w:t>
      </w:r>
    </w:p>
    <w:p w14:paraId="0B754DAC" w14:textId="77777777" w:rsidR="00BF1194" w:rsidRPr="00504A08" w:rsidRDefault="00BF1194" w:rsidP="00BF1194">
      <w:pPr>
        <w:spacing w:line="276" w:lineRule="auto"/>
        <w:ind w:firstLine="567"/>
        <w:jc w:val="both"/>
        <w:rPr>
          <w:rFonts w:ascii="GHEA Grapalat" w:eastAsia="GHEA Grapalat" w:hAnsi="GHEA Grapalat" w:cs="GHEA Grapalat"/>
          <w:sz w:val="22"/>
          <w:szCs w:val="22"/>
        </w:rPr>
      </w:pPr>
    </w:p>
    <w:p w14:paraId="2E31768F" w14:textId="77777777" w:rsidR="00BF1194" w:rsidRPr="00504A08"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proofErr w:type="spellStart"/>
      <w:r w:rsidRPr="00504A08">
        <w:rPr>
          <w:rFonts w:ascii="GHEA Grapalat" w:eastAsia="GHEA Grapalat" w:hAnsi="GHEA Grapalat" w:cs="GHEA Grapalat"/>
          <w:sz w:val="22"/>
          <w:szCs w:val="22"/>
        </w:rPr>
        <w:t>Հայտարարագրի</w:t>
      </w:r>
      <w:proofErr w:type="spellEnd"/>
      <w:r w:rsidRPr="00504A08">
        <w:rPr>
          <w:rFonts w:ascii="GHEA Grapalat" w:eastAsia="GHEA Grapalat" w:hAnsi="GHEA Grapalat" w:cs="GHEA Grapalat"/>
          <w:color w:val="000000"/>
          <w:sz w:val="22"/>
          <w:szCs w:val="22"/>
        </w:rPr>
        <w:t xml:space="preserve"> 2-րդ </w:t>
      </w:r>
      <w:proofErr w:type="spellStart"/>
      <w:r w:rsidRPr="00504A08">
        <w:rPr>
          <w:rFonts w:ascii="GHEA Grapalat" w:eastAsia="GHEA Grapalat" w:hAnsi="GHEA Grapalat" w:cs="GHEA Grapalat"/>
          <w:color w:val="000000"/>
          <w:sz w:val="22"/>
          <w:szCs w:val="22"/>
        </w:rPr>
        <w:t>բաժինը</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Բաժնետոմսերի</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ցուցակման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տվյալները</w:t>
      </w:r>
      <w:proofErr w:type="spellEnd"/>
      <w:r w:rsidRPr="00504A08">
        <w:rPr>
          <w:rFonts w:ascii="GHEA Grapalat" w:eastAsia="GHEA Grapalat" w:hAnsi="GHEA Grapalat" w:cs="GHEA Grapalat"/>
          <w:color w:val="000000"/>
          <w:sz w:val="22"/>
          <w:szCs w:val="22"/>
        </w:rPr>
        <w:t>)</w:t>
      </w:r>
      <w:r w:rsidRPr="00504A08">
        <w:rPr>
          <w:rFonts w:ascii="GHEA Grapalat" w:eastAsia="GHEA Grapalat" w:hAnsi="GHEA Grapalat" w:cs="GHEA Grapalat"/>
          <w:b/>
          <w:color w:val="000000"/>
          <w:sz w:val="22"/>
          <w:szCs w:val="22"/>
        </w:rPr>
        <w:t xml:space="preserve"> </w:t>
      </w:r>
      <w:proofErr w:type="spellStart"/>
      <w:r w:rsidRPr="00504A08">
        <w:rPr>
          <w:rFonts w:ascii="GHEA Grapalat" w:eastAsia="GHEA Grapalat" w:hAnsi="GHEA Grapalat" w:cs="GHEA Grapalat"/>
          <w:color w:val="000000"/>
          <w:sz w:val="22"/>
          <w:szCs w:val="22"/>
        </w:rPr>
        <w:t>լրացվում</w:t>
      </w:r>
      <w:proofErr w:type="spellEnd"/>
      <w:r w:rsidRPr="00504A08">
        <w:rPr>
          <w:rFonts w:ascii="GHEA Grapalat" w:eastAsia="GHEA Grapalat" w:hAnsi="GHEA Grapalat" w:cs="GHEA Grapalat"/>
          <w:color w:val="000000"/>
          <w:sz w:val="22"/>
          <w:szCs w:val="22"/>
        </w:rPr>
        <w:t xml:space="preserve"> է, </w:t>
      </w:r>
      <w:proofErr w:type="spellStart"/>
      <w:r w:rsidRPr="00504A08">
        <w:rPr>
          <w:rFonts w:ascii="GHEA Grapalat" w:eastAsia="GHEA Grapalat" w:hAnsi="GHEA Grapalat" w:cs="GHEA Grapalat"/>
          <w:color w:val="000000"/>
          <w:sz w:val="22"/>
          <w:szCs w:val="22"/>
        </w:rPr>
        <w:t>եթե</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Կազմակերպության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կամ</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Կազմակերպություն</w:t>
      </w:r>
      <w:r w:rsidRPr="00504A08">
        <w:rPr>
          <w:rFonts w:ascii="GHEA Grapalat" w:eastAsia="GHEA Grapalat" w:hAnsi="GHEA Grapalat" w:cs="GHEA Grapalat"/>
          <w:sz w:val="22"/>
          <w:szCs w:val="22"/>
        </w:rPr>
        <w:t>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color w:val="000000"/>
          <w:sz w:val="22"/>
          <w:szCs w:val="22"/>
        </w:rPr>
        <w:t>ամբողջությամբ</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վերահսկող</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այլ</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իրավաբանական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անձի</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բաժնետոմսերը</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ցուցակված</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են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Հայաստանի</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Հանրապետության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արդարադատության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նախարարի</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կողմից</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հաստատված</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իրական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շահառուների</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համարժեք</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բացահայտման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չափանիշներով</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կարգավորվող</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շուկաների</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ցանկում</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ներառված</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շուկայում</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Նշված</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չափանիշներին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համապատասխանելու</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դեպքում</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sz w:val="22"/>
          <w:szCs w:val="22"/>
        </w:rPr>
        <w:t>այս</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բաժինը</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լրացվում</w:t>
      </w:r>
      <w:proofErr w:type="spellEnd"/>
      <w:r w:rsidRPr="00504A08">
        <w:rPr>
          <w:rFonts w:ascii="GHEA Grapalat" w:eastAsia="GHEA Grapalat" w:hAnsi="GHEA Grapalat" w:cs="GHEA Grapalat"/>
          <w:color w:val="000000"/>
          <w:sz w:val="22"/>
          <w:szCs w:val="22"/>
        </w:rPr>
        <w:t xml:space="preserve"> է </w:t>
      </w:r>
      <w:proofErr w:type="spellStart"/>
      <w:r w:rsidRPr="00504A08">
        <w:rPr>
          <w:rFonts w:ascii="GHEA Grapalat" w:eastAsia="GHEA Grapalat" w:hAnsi="GHEA Grapalat" w:cs="GHEA Grapalat"/>
          <w:color w:val="000000"/>
          <w:sz w:val="22"/>
          <w:szCs w:val="22"/>
        </w:rPr>
        <w:t>Կազմակերպության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կամ</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sz w:val="22"/>
          <w:szCs w:val="22"/>
        </w:rPr>
        <w:t>Կազմակերպությունն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ամբողջությամբ</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վերահսկող</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այլ</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իրավաբանական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անձի</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համար</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sz w:val="22"/>
          <w:szCs w:val="22"/>
        </w:rPr>
        <w:t>Այս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բաժինը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լրացնելու</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դեպքում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հայտարարագրի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հաջորդ</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բաժինները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ենթակա</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չեն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լրացման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բացառությամբ</w:t>
      </w:r>
      <w:proofErr w:type="spellEnd"/>
      <w:r w:rsidRPr="00504A08">
        <w:rPr>
          <w:rFonts w:ascii="GHEA Grapalat" w:eastAsia="GHEA Grapalat" w:hAnsi="GHEA Grapalat" w:cs="GHEA Grapalat"/>
          <w:sz w:val="22"/>
          <w:szCs w:val="22"/>
        </w:rPr>
        <w:t xml:space="preserve"> 5-րդ </w:t>
      </w:r>
      <w:proofErr w:type="spellStart"/>
      <w:r w:rsidRPr="00504A08">
        <w:rPr>
          <w:rFonts w:ascii="GHEA Grapalat" w:eastAsia="GHEA Grapalat" w:hAnsi="GHEA Grapalat" w:cs="GHEA Grapalat"/>
          <w:sz w:val="22"/>
          <w:szCs w:val="22"/>
        </w:rPr>
        <w:t>բաժնի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եթե</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Կազմակերպությունն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ամբողջությամբ</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վերահսկող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կանոնադրական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կապիտալում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ունի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անուղղակի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մասնակցություն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color w:val="000000"/>
          <w:sz w:val="22"/>
          <w:szCs w:val="22"/>
        </w:rPr>
        <w:t>Այս</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բաժնում</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ենթաբաժինները</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լրացվում</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են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հետևյալ</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կանոններով</w:t>
      </w:r>
      <w:proofErr w:type="spellEnd"/>
      <w:r w:rsidRPr="00504A08">
        <w:rPr>
          <w:rFonts w:ascii="Cambria Math" w:eastAsia="GHEA Grapalat" w:hAnsi="Cambria Math" w:cs="GHEA Grapalat"/>
          <w:color w:val="000000"/>
          <w:sz w:val="22"/>
          <w:szCs w:val="22"/>
        </w:rPr>
        <w:t>․</w:t>
      </w:r>
    </w:p>
    <w:p w14:paraId="3A9E12D5" w14:textId="77777777" w:rsidR="00BF1194" w:rsidRPr="00504A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504A08">
        <w:rPr>
          <w:rFonts w:ascii="GHEA Grapalat" w:eastAsia="GHEA Grapalat" w:hAnsi="GHEA Grapalat" w:cs="GHEA Grapalat"/>
          <w:sz w:val="22"/>
          <w:szCs w:val="22"/>
        </w:rPr>
        <w:t>«</w:t>
      </w:r>
      <w:proofErr w:type="spellStart"/>
      <w:r w:rsidRPr="00504A08">
        <w:rPr>
          <w:rFonts w:ascii="GHEA Grapalat" w:eastAsia="GHEA Grapalat" w:hAnsi="GHEA Grapalat" w:cs="GHEA Grapalat"/>
          <w:sz w:val="22"/>
          <w:szCs w:val="22"/>
        </w:rPr>
        <w:t>Բաժնետոմսերի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ցուցակման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տվյալները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ֆոնդային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բորսայի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անվանումը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փակագծերում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նշելով</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նաև</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բորսայի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ծածկագիրը</w:t>
      </w:r>
      <w:proofErr w:type="spellEnd"/>
      <w:r w:rsidRPr="00504A08">
        <w:rPr>
          <w:rFonts w:ascii="GHEA Grapalat" w:eastAsia="GHEA Grapalat" w:hAnsi="GHEA Grapalat" w:cs="GHEA Grapalat"/>
          <w:sz w:val="22"/>
          <w:szCs w:val="22"/>
        </w:rPr>
        <w:t xml:space="preserve"> (Market Identifier Code), </w:t>
      </w:r>
      <w:proofErr w:type="spellStart"/>
      <w:r w:rsidRPr="00504A08">
        <w:rPr>
          <w:rFonts w:ascii="GHEA Grapalat" w:eastAsia="GHEA Grapalat" w:hAnsi="GHEA Grapalat" w:cs="GHEA Grapalat"/>
          <w:sz w:val="22"/>
          <w:szCs w:val="22"/>
        </w:rPr>
        <w:t>որտեղ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ցուցակված</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Կազմակերպությունն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ամբողջությամբ</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վերահսկող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բաժնետոմսերը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ինչպես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նաև</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կատարվում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հղում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բորսայում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առկա</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փաստաթղթերին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առկայության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դեպքում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փաստաթղթերին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որոնք</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պարունակում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տեղեկություններ</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տվյալ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սեփականատերերի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վերաբերյալ</w:t>
      </w:r>
      <w:proofErr w:type="spellEnd"/>
      <w:r w:rsidRPr="00504A08">
        <w:rPr>
          <w:rFonts w:ascii="GHEA Grapalat" w:eastAsia="GHEA Grapalat" w:hAnsi="GHEA Grapalat" w:cs="GHEA Grapalat"/>
          <w:sz w:val="22"/>
          <w:szCs w:val="22"/>
        </w:rPr>
        <w:t>.</w:t>
      </w:r>
    </w:p>
    <w:p w14:paraId="5D4548C6" w14:textId="77777777" w:rsidR="00BF1194" w:rsidRPr="00504A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504A08">
        <w:rPr>
          <w:rFonts w:ascii="GHEA Grapalat" w:eastAsia="GHEA Grapalat" w:hAnsi="GHEA Grapalat" w:cs="GHEA Grapalat"/>
          <w:sz w:val="22"/>
          <w:szCs w:val="22"/>
        </w:rPr>
        <w:t>«</w:t>
      </w:r>
      <w:proofErr w:type="spellStart"/>
      <w:r w:rsidRPr="00504A08">
        <w:rPr>
          <w:rFonts w:ascii="GHEA Grapalat" w:eastAsia="GHEA Grapalat" w:hAnsi="GHEA Grapalat" w:cs="GHEA Grapalat"/>
          <w:sz w:val="22"/>
          <w:szCs w:val="22"/>
        </w:rPr>
        <w:t>Կազմակերպությունը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վերահսկող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տվյալները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ենթաբաժինը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եթե</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հայտարարագրի</w:t>
      </w:r>
      <w:proofErr w:type="spellEnd"/>
      <w:r w:rsidRPr="00504A08">
        <w:rPr>
          <w:rFonts w:ascii="GHEA Grapalat" w:eastAsia="GHEA Grapalat" w:hAnsi="GHEA Grapalat" w:cs="GHEA Grapalat"/>
          <w:sz w:val="22"/>
          <w:szCs w:val="22"/>
        </w:rPr>
        <w:t xml:space="preserve"> 2.1-ին </w:t>
      </w:r>
      <w:proofErr w:type="spellStart"/>
      <w:r w:rsidRPr="00504A08">
        <w:rPr>
          <w:rFonts w:ascii="GHEA Grapalat" w:eastAsia="GHEA Grapalat" w:hAnsi="GHEA Grapalat" w:cs="GHEA Grapalat"/>
          <w:sz w:val="22"/>
          <w:szCs w:val="22"/>
        </w:rPr>
        <w:t>ենթաբաժնում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լրացված</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տվյալները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վերաբերում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ոչ</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թե</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հայտարարագիրը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ներկայացնող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Կազմակերպությունն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ամբողջությամբ</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վերահսկող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Կազմակերպությունը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վերահսկող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անվանումը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այդ</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թվում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լատինատառ</w:t>
      </w:r>
      <w:proofErr w:type="spellEnd"/>
      <w:r w:rsidRPr="00504A08">
        <w:rPr>
          <w:rFonts w:ascii="GHEA Grapalat" w:eastAsia="GHEA Grapalat" w:hAnsi="GHEA Grapalat" w:cs="GHEA Grapalat"/>
          <w:sz w:val="22"/>
          <w:szCs w:val="22"/>
        </w:rPr>
        <w:t xml:space="preserve">) և </w:t>
      </w:r>
      <w:proofErr w:type="spellStart"/>
      <w:r w:rsidRPr="00504A08">
        <w:rPr>
          <w:rFonts w:ascii="GHEA Grapalat" w:eastAsia="GHEA Grapalat" w:hAnsi="GHEA Grapalat" w:cs="GHEA Grapalat"/>
          <w:sz w:val="22"/>
          <w:szCs w:val="22"/>
        </w:rPr>
        <w:t>գրանցման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տվյալները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lastRenderedPageBreak/>
        <w:t>ներառյալ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նշում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կազմակերպաիրավական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ձևի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ինչպես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նաև</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գործադիր</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մարմնի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ղեկավարի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անունը</w:t>
      </w:r>
      <w:proofErr w:type="spellEnd"/>
      <w:r w:rsidRPr="00504A08">
        <w:rPr>
          <w:rFonts w:ascii="GHEA Grapalat" w:eastAsia="GHEA Grapalat" w:hAnsi="GHEA Grapalat" w:cs="GHEA Grapalat"/>
          <w:sz w:val="22"/>
          <w:szCs w:val="22"/>
        </w:rPr>
        <w:t xml:space="preserve"> և </w:t>
      </w:r>
      <w:proofErr w:type="spellStart"/>
      <w:r w:rsidRPr="00504A08">
        <w:rPr>
          <w:rFonts w:ascii="GHEA Grapalat" w:eastAsia="GHEA Grapalat" w:hAnsi="GHEA Grapalat" w:cs="GHEA Grapalat"/>
          <w:sz w:val="22"/>
          <w:szCs w:val="22"/>
        </w:rPr>
        <w:t>ազգանունը</w:t>
      </w:r>
      <w:proofErr w:type="spellEnd"/>
      <w:r w:rsidRPr="00504A08">
        <w:rPr>
          <w:rFonts w:ascii="GHEA Grapalat" w:eastAsia="GHEA Grapalat" w:hAnsi="GHEA Grapalat" w:cs="GHEA Grapalat"/>
          <w:sz w:val="22"/>
          <w:szCs w:val="22"/>
        </w:rPr>
        <w:t>.</w:t>
      </w:r>
    </w:p>
    <w:p w14:paraId="4605B423" w14:textId="77777777" w:rsidR="00BF1194" w:rsidRPr="00504A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504A08">
        <w:rPr>
          <w:rFonts w:ascii="GHEA Grapalat" w:eastAsia="GHEA Grapalat" w:hAnsi="GHEA Grapalat" w:cs="GHEA Grapalat"/>
          <w:sz w:val="22"/>
          <w:szCs w:val="22"/>
        </w:rPr>
        <w:t>«</w:t>
      </w:r>
      <w:proofErr w:type="spellStart"/>
      <w:r w:rsidRPr="00504A08">
        <w:rPr>
          <w:rFonts w:ascii="GHEA Grapalat" w:eastAsia="GHEA Grapalat" w:hAnsi="GHEA Grapalat" w:cs="GHEA Grapalat"/>
          <w:sz w:val="22"/>
          <w:szCs w:val="22"/>
        </w:rPr>
        <w:t>Վերահսկողության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մակարդակը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ենթաբաժինը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եթե</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հայտարարագրի</w:t>
      </w:r>
      <w:proofErr w:type="spellEnd"/>
      <w:r w:rsidRPr="00504A08">
        <w:rPr>
          <w:rFonts w:ascii="GHEA Grapalat" w:eastAsia="GHEA Grapalat" w:hAnsi="GHEA Grapalat" w:cs="GHEA Grapalat"/>
          <w:sz w:val="22"/>
          <w:szCs w:val="22"/>
        </w:rPr>
        <w:t xml:space="preserve"> 2</w:t>
      </w:r>
      <w:r w:rsidRPr="00504A08">
        <w:rPr>
          <w:rFonts w:ascii="Cambria Math" w:eastAsia="Cambria Math" w:hAnsi="Cambria Math" w:cs="Cambria Math"/>
          <w:sz w:val="22"/>
          <w:szCs w:val="22"/>
        </w:rPr>
        <w:t>․</w:t>
      </w:r>
      <w:r w:rsidRPr="00504A08">
        <w:rPr>
          <w:rFonts w:ascii="GHEA Grapalat" w:eastAsia="GHEA Grapalat" w:hAnsi="GHEA Grapalat" w:cs="GHEA Grapalat"/>
          <w:sz w:val="22"/>
          <w:szCs w:val="22"/>
        </w:rPr>
        <w:t xml:space="preserve">1-ին </w:t>
      </w:r>
      <w:proofErr w:type="spellStart"/>
      <w:r w:rsidRPr="00504A08">
        <w:rPr>
          <w:rFonts w:ascii="GHEA Grapalat" w:eastAsia="GHEA Grapalat" w:hAnsi="GHEA Grapalat" w:cs="GHEA Grapalat"/>
          <w:sz w:val="22"/>
          <w:szCs w:val="22"/>
        </w:rPr>
        <w:t>ենթաբաժնում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լրացվել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Կազմակերպությունն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ամբողջությամբ</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վերահսկող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վերաբերող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տվյալները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նշվում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Կազմակերպության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կանոնադրական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կապիտալում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Կազմակերպությունը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վերահսկող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չափը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տոկոսային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արտահայտմամբ</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ինչպես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նաև</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տեսակը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Կանոնադրական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կապիտալում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չափի</w:t>
      </w:r>
      <w:proofErr w:type="spellEnd"/>
      <w:r w:rsidRPr="00504A08">
        <w:rPr>
          <w:rFonts w:ascii="GHEA Grapalat" w:eastAsia="GHEA Grapalat" w:hAnsi="GHEA Grapalat" w:cs="GHEA Grapalat"/>
          <w:sz w:val="22"/>
          <w:szCs w:val="22"/>
        </w:rPr>
        <w:t xml:space="preserve"> և </w:t>
      </w:r>
      <w:proofErr w:type="spellStart"/>
      <w:r w:rsidRPr="00504A08">
        <w:rPr>
          <w:rFonts w:ascii="GHEA Grapalat" w:eastAsia="GHEA Grapalat" w:hAnsi="GHEA Grapalat" w:cs="GHEA Grapalat"/>
          <w:sz w:val="22"/>
          <w:szCs w:val="22"/>
        </w:rPr>
        <w:t>տեսակի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վերաբերյալ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նշումները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կատարվում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սույն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կարգի</w:t>
      </w:r>
      <w:proofErr w:type="spellEnd"/>
      <w:r w:rsidRPr="00504A08">
        <w:rPr>
          <w:rFonts w:ascii="GHEA Grapalat" w:eastAsia="GHEA Grapalat" w:hAnsi="GHEA Grapalat" w:cs="GHEA Grapalat"/>
          <w:sz w:val="22"/>
          <w:szCs w:val="22"/>
        </w:rPr>
        <w:t xml:space="preserve"> 4-րդ </w:t>
      </w:r>
      <w:proofErr w:type="spellStart"/>
      <w:r w:rsidRPr="00504A08">
        <w:rPr>
          <w:rFonts w:ascii="GHEA Grapalat" w:eastAsia="GHEA Grapalat" w:hAnsi="GHEA Grapalat" w:cs="GHEA Grapalat"/>
          <w:sz w:val="22"/>
          <w:szCs w:val="22"/>
        </w:rPr>
        <w:t>կետի</w:t>
      </w:r>
      <w:proofErr w:type="spellEnd"/>
      <w:r w:rsidRPr="00504A08">
        <w:rPr>
          <w:rFonts w:ascii="GHEA Grapalat" w:eastAsia="GHEA Grapalat" w:hAnsi="GHEA Grapalat" w:cs="GHEA Grapalat"/>
          <w:sz w:val="22"/>
          <w:szCs w:val="22"/>
        </w:rPr>
        <w:t xml:space="preserve"> 5-րդ </w:t>
      </w:r>
      <w:proofErr w:type="spellStart"/>
      <w:r w:rsidRPr="00504A08">
        <w:rPr>
          <w:rFonts w:ascii="GHEA Grapalat" w:eastAsia="GHEA Grapalat" w:hAnsi="GHEA Grapalat" w:cs="GHEA Grapalat"/>
          <w:sz w:val="22"/>
          <w:szCs w:val="22"/>
        </w:rPr>
        <w:t>ենթակետի</w:t>
      </w:r>
      <w:proofErr w:type="spellEnd"/>
      <w:r w:rsidRPr="00504A08">
        <w:rPr>
          <w:rFonts w:ascii="GHEA Grapalat" w:eastAsia="GHEA Grapalat" w:hAnsi="GHEA Grapalat" w:cs="GHEA Grapalat"/>
          <w:sz w:val="22"/>
          <w:szCs w:val="22"/>
        </w:rPr>
        <w:t xml:space="preserve"> «ա» </w:t>
      </w:r>
      <w:proofErr w:type="spellStart"/>
      <w:r w:rsidRPr="00504A08">
        <w:rPr>
          <w:rFonts w:ascii="GHEA Grapalat" w:eastAsia="GHEA Grapalat" w:hAnsi="GHEA Grapalat" w:cs="GHEA Grapalat"/>
          <w:sz w:val="22"/>
          <w:szCs w:val="22"/>
        </w:rPr>
        <w:t>պարբերությամբ</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սահմանված</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կանոնների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հաշվառմամբ</w:t>
      </w:r>
      <w:proofErr w:type="spellEnd"/>
      <w:r w:rsidRPr="00504A08">
        <w:rPr>
          <w:rFonts w:ascii="GHEA Grapalat" w:eastAsia="GHEA Grapalat" w:hAnsi="GHEA Grapalat" w:cs="GHEA Grapalat"/>
          <w:sz w:val="22"/>
          <w:szCs w:val="22"/>
        </w:rPr>
        <w:t>։</w:t>
      </w:r>
    </w:p>
    <w:p w14:paraId="63DC853E" w14:textId="77777777" w:rsidR="00BF1194" w:rsidRPr="00504A0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2"/>
          <w:szCs w:val="22"/>
        </w:rPr>
      </w:pPr>
    </w:p>
    <w:p w14:paraId="1DF09642" w14:textId="77777777" w:rsidR="00BF1194" w:rsidRPr="00504A08"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2"/>
          <w:szCs w:val="22"/>
        </w:rPr>
      </w:pPr>
      <w:proofErr w:type="spellStart"/>
      <w:r w:rsidRPr="00504A08">
        <w:rPr>
          <w:rFonts w:ascii="GHEA Grapalat" w:eastAsia="GHEA Grapalat" w:hAnsi="GHEA Grapalat" w:cs="GHEA Grapalat"/>
          <w:color w:val="000000"/>
          <w:sz w:val="22"/>
          <w:szCs w:val="22"/>
        </w:rPr>
        <w:t>Հայտարարագրի</w:t>
      </w:r>
      <w:proofErr w:type="spellEnd"/>
      <w:r w:rsidRPr="00504A08">
        <w:rPr>
          <w:rFonts w:ascii="GHEA Grapalat" w:eastAsia="GHEA Grapalat" w:hAnsi="GHEA Grapalat" w:cs="GHEA Grapalat"/>
          <w:color w:val="000000"/>
          <w:sz w:val="22"/>
          <w:szCs w:val="22"/>
        </w:rPr>
        <w:t xml:space="preserve"> 3-րդ </w:t>
      </w:r>
      <w:proofErr w:type="spellStart"/>
      <w:r w:rsidRPr="00504A08">
        <w:rPr>
          <w:rFonts w:ascii="GHEA Grapalat" w:eastAsia="GHEA Grapalat" w:hAnsi="GHEA Grapalat" w:cs="GHEA Grapalat"/>
          <w:color w:val="000000"/>
          <w:sz w:val="22"/>
          <w:szCs w:val="22"/>
        </w:rPr>
        <w:t>բաժինը</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Պետության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համայնքի</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կամ</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միջազգային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կազմակերպության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մասնակցությունը</w:t>
      </w:r>
      <w:proofErr w:type="spellEnd"/>
      <w:r w:rsidRPr="00504A08">
        <w:rPr>
          <w:rFonts w:ascii="GHEA Grapalat" w:eastAsia="GHEA Grapalat" w:hAnsi="GHEA Grapalat" w:cs="GHEA Grapalat"/>
          <w:color w:val="000000"/>
          <w:sz w:val="22"/>
          <w:szCs w:val="22"/>
        </w:rPr>
        <w:t>)</w:t>
      </w:r>
      <w:r w:rsidRPr="00504A08">
        <w:rPr>
          <w:rFonts w:ascii="GHEA Grapalat" w:eastAsia="GHEA Grapalat" w:hAnsi="GHEA Grapalat" w:cs="GHEA Grapalat"/>
          <w:b/>
          <w:color w:val="000000"/>
          <w:sz w:val="22"/>
          <w:szCs w:val="22"/>
        </w:rPr>
        <w:t xml:space="preserve"> </w:t>
      </w:r>
      <w:proofErr w:type="spellStart"/>
      <w:r w:rsidRPr="00504A08">
        <w:rPr>
          <w:rFonts w:ascii="GHEA Grapalat" w:eastAsia="GHEA Grapalat" w:hAnsi="GHEA Grapalat" w:cs="GHEA Grapalat"/>
          <w:color w:val="000000"/>
          <w:sz w:val="22"/>
          <w:szCs w:val="22"/>
        </w:rPr>
        <w:t>լրացվում</w:t>
      </w:r>
      <w:proofErr w:type="spellEnd"/>
      <w:r w:rsidRPr="00504A08">
        <w:rPr>
          <w:rFonts w:ascii="GHEA Grapalat" w:eastAsia="GHEA Grapalat" w:hAnsi="GHEA Grapalat" w:cs="GHEA Grapalat"/>
          <w:color w:val="000000"/>
          <w:sz w:val="22"/>
          <w:szCs w:val="22"/>
        </w:rPr>
        <w:t xml:space="preserve"> է, </w:t>
      </w:r>
      <w:proofErr w:type="spellStart"/>
      <w:r w:rsidRPr="00504A08">
        <w:rPr>
          <w:rFonts w:ascii="GHEA Grapalat" w:eastAsia="GHEA Grapalat" w:hAnsi="GHEA Grapalat" w:cs="GHEA Grapalat"/>
          <w:color w:val="000000"/>
          <w:sz w:val="22"/>
          <w:szCs w:val="22"/>
        </w:rPr>
        <w:t>եթե</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Կազմակերպության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կանոնադրական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կապիտալում</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ուղղակի</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կամ</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անուղղակի</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մասնակցություն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ունի</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որևէ</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պետություն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համայնք</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կամ</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միջազգային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կազմակերպություն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Բաժինը</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կարող</w:t>
      </w:r>
      <w:proofErr w:type="spellEnd"/>
      <w:r w:rsidRPr="00504A08">
        <w:rPr>
          <w:rFonts w:ascii="GHEA Grapalat" w:eastAsia="GHEA Grapalat" w:hAnsi="GHEA Grapalat" w:cs="GHEA Grapalat"/>
          <w:color w:val="000000"/>
          <w:sz w:val="22"/>
          <w:szCs w:val="22"/>
        </w:rPr>
        <w:t xml:space="preserve"> է </w:t>
      </w:r>
      <w:proofErr w:type="spellStart"/>
      <w:r w:rsidRPr="00504A08">
        <w:rPr>
          <w:rFonts w:ascii="GHEA Grapalat" w:eastAsia="GHEA Grapalat" w:hAnsi="GHEA Grapalat" w:cs="GHEA Grapalat"/>
          <w:color w:val="000000"/>
          <w:sz w:val="22"/>
          <w:szCs w:val="22"/>
        </w:rPr>
        <w:t>լրացվել</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մի</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քանի</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անգամ</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եթե</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Կազմակերպության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կանոնադրական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կապիտալում</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ուղղակի</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կամ</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անուղղակի</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մասնակցություն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ունեն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մի</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քանի</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պետություն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համայնք</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կամ</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միջազգային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կազմակերպություն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Այս</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բաժնում</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ենթաբաժինները</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լրացվում</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են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հետևյալ</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կանոններով</w:t>
      </w:r>
      <w:proofErr w:type="spellEnd"/>
      <w:r w:rsidRPr="00504A08">
        <w:rPr>
          <w:rFonts w:ascii="Cambria Math" w:eastAsia="GHEA Grapalat" w:hAnsi="Cambria Math" w:cs="GHEA Grapalat"/>
          <w:color w:val="000000"/>
          <w:sz w:val="22"/>
          <w:szCs w:val="22"/>
        </w:rPr>
        <w:t>․</w:t>
      </w:r>
    </w:p>
    <w:p w14:paraId="31C129AF" w14:textId="77777777" w:rsidR="00BF1194" w:rsidRPr="00504A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504A08">
        <w:rPr>
          <w:rFonts w:ascii="GHEA Grapalat" w:eastAsia="GHEA Grapalat" w:hAnsi="GHEA Grapalat" w:cs="GHEA Grapalat"/>
          <w:sz w:val="22"/>
          <w:szCs w:val="22"/>
        </w:rPr>
        <w:t>«</w:t>
      </w:r>
      <w:proofErr w:type="spellStart"/>
      <w:r w:rsidRPr="00504A08">
        <w:rPr>
          <w:rFonts w:ascii="GHEA Grapalat" w:eastAsia="GHEA Grapalat" w:hAnsi="GHEA Grapalat" w:cs="GHEA Grapalat"/>
          <w:sz w:val="22"/>
          <w:szCs w:val="22"/>
        </w:rPr>
        <w:t>Պետության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համայնքի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մասնակցությունը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ենթաբաժինը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եթե</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հայտարարագիրը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ներկայացնող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կանոնադրական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կապիտալում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առկա</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պետության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համայնքի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ուղղակի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անուղղակի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մասնակցություն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Պետության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դեպքում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պետության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իսկ</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համայնքի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դեպքում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նաև</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համայնքի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անվանումը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նաև</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կանոնադրական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կապիտալում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պետության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համայնքի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չափը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տոկոսային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արտահայտմամբ</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ինչպես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նաև</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տեսակը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Կանոնադրական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կապիտալում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չափի</w:t>
      </w:r>
      <w:proofErr w:type="spellEnd"/>
      <w:r w:rsidRPr="00504A08">
        <w:rPr>
          <w:rFonts w:ascii="GHEA Grapalat" w:eastAsia="GHEA Grapalat" w:hAnsi="GHEA Grapalat" w:cs="GHEA Grapalat"/>
          <w:sz w:val="22"/>
          <w:szCs w:val="22"/>
        </w:rPr>
        <w:t xml:space="preserve"> և </w:t>
      </w:r>
      <w:proofErr w:type="spellStart"/>
      <w:r w:rsidRPr="00504A08">
        <w:rPr>
          <w:rFonts w:ascii="GHEA Grapalat" w:eastAsia="GHEA Grapalat" w:hAnsi="GHEA Grapalat" w:cs="GHEA Grapalat"/>
          <w:sz w:val="22"/>
          <w:szCs w:val="22"/>
        </w:rPr>
        <w:t>տեսակի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վերաբերյալ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նշումները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կատարվում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սույն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կարգի</w:t>
      </w:r>
      <w:proofErr w:type="spellEnd"/>
      <w:r w:rsidRPr="00504A08">
        <w:rPr>
          <w:rFonts w:ascii="GHEA Grapalat" w:eastAsia="GHEA Grapalat" w:hAnsi="GHEA Grapalat" w:cs="GHEA Grapalat"/>
          <w:sz w:val="22"/>
          <w:szCs w:val="22"/>
        </w:rPr>
        <w:t xml:space="preserve"> 4-րդ </w:t>
      </w:r>
      <w:proofErr w:type="spellStart"/>
      <w:r w:rsidRPr="00504A08">
        <w:rPr>
          <w:rFonts w:ascii="GHEA Grapalat" w:eastAsia="GHEA Grapalat" w:hAnsi="GHEA Grapalat" w:cs="GHEA Grapalat"/>
          <w:sz w:val="22"/>
          <w:szCs w:val="22"/>
        </w:rPr>
        <w:t>կետի</w:t>
      </w:r>
      <w:proofErr w:type="spellEnd"/>
      <w:r w:rsidRPr="00504A08">
        <w:rPr>
          <w:rFonts w:ascii="GHEA Grapalat" w:eastAsia="GHEA Grapalat" w:hAnsi="GHEA Grapalat" w:cs="GHEA Grapalat"/>
          <w:sz w:val="22"/>
          <w:szCs w:val="22"/>
        </w:rPr>
        <w:t xml:space="preserve"> 5-րդ </w:t>
      </w:r>
      <w:proofErr w:type="spellStart"/>
      <w:r w:rsidRPr="00504A08">
        <w:rPr>
          <w:rFonts w:ascii="GHEA Grapalat" w:eastAsia="GHEA Grapalat" w:hAnsi="GHEA Grapalat" w:cs="GHEA Grapalat"/>
          <w:sz w:val="22"/>
          <w:szCs w:val="22"/>
        </w:rPr>
        <w:t>ենթակետի</w:t>
      </w:r>
      <w:proofErr w:type="spellEnd"/>
      <w:r w:rsidRPr="00504A08">
        <w:rPr>
          <w:rFonts w:ascii="GHEA Grapalat" w:eastAsia="GHEA Grapalat" w:hAnsi="GHEA Grapalat" w:cs="GHEA Grapalat"/>
          <w:sz w:val="22"/>
          <w:szCs w:val="22"/>
        </w:rPr>
        <w:t xml:space="preserve"> «ա» </w:t>
      </w:r>
      <w:proofErr w:type="spellStart"/>
      <w:r w:rsidRPr="00504A08">
        <w:rPr>
          <w:rFonts w:ascii="GHEA Grapalat" w:eastAsia="GHEA Grapalat" w:hAnsi="GHEA Grapalat" w:cs="GHEA Grapalat"/>
          <w:sz w:val="22"/>
          <w:szCs w:val="22"/>
        </w:rPr>
        <w:t>պարբերությամբ</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սահմանված</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կանոնների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հաշվառմամբ</w:t>
      </w:r>
      <w:proofErr w:type="spellEnd"/>
      <w:r w:rsidRPr="00504A08">
        <w:rPr>
          <w:rFonts w:ascii="GHEA Grapalat" w:eastAsia="GHEA Grapalat" w:hAnsi="GHEA Grapalat" w:cs="GHEA Grapalat"/>
          <w:sz w:val="22"/>
          <w:szCs w:val="22"/>
        </w:rPr>
        <w:t>.</w:t>
      </w:r>
    </w:p>
    <w:p w14:paraId="5A68F1E5" w14:textId="77777777" w:rsidR="00BF1194" w:rsidRPr="00504A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504A08">
        <w:rPr>
          <w:rFonts w:ascii="GHEA Grapalat" w:eastAsia="GHEA Grapalat" w:hAnsi="GHEA Grapalat" w:cs="GHEA Grapalat"/>
          <w:sz w:val="22"/>
          <w:szCs w:val="22"/>
        </w:rPr>
        <w:t>«</w:t>
      </w:r>
      <w:proofErr w:type="spellStart"/>
      <w:r w:rsidRPr="00504A08">
        <w:rPr>
          <w:rFonts w:ascii="GHEA Grapalat" w:eastAsia="GHEA Grapalat" w:hAnsi="GHEA Grapalat" w:cs="GHEA Grapalat"/>
          <w:sz w:val="22"/>
          <w:szCs w:val="22"/>
        </w:rPr>
        <w:t>Միջազգային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մասնակցությունը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ենթաբաժինը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եթե</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հայտարարագիրը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ներկայացնող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կանոնադրական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կապիտալում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առկա</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միջազգային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ուղղակի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անուղղակի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մասնակցություն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միջազգային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անվանումը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այդ</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թվում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լատինատառ</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կանոնադրական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կապիտալում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միջազգային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չափը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տոկոսային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արտահայտմամբ</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ինչպես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նաև</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տեսակը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Կանոնադրական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կապիտալում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չափի</w:t>
      </w:r>
      <w:proofErr w:type="spellEnd"/>
      <w:r w:rsidRPr="00504A08">
        <w:rPr>
          <w:rFonts w:ascii="GHEA Grapalat" w:eastAsia="GHEA Grapalat" w:hAnsi="GHEA Grapalat" w:cs="GHEA Grapalat"/>
          <w:sz w:val="22"/>
          <w:szCs w:val="22"/>
        </w:rPr>
        <w:t xml:space="preserve"> և </w:t>
      </w:r>
      <w:proofErr w:type="spellStart"/>
      <w:r w:rsidRPr="00504A08">
        <w:rPr>
          <w:rFonts w:ascii="GHEA Grapalat" w:eastAsia="GHEA Grapalat" w:hAnsi="GHEA Grapalat" w:cs="GHEA Grapalat"/>
          <w:sz w:val="22"/>
          <w:szCs w:val="22"/>
        </w:rPr>
        <w:t>տեսակի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վերաբերյալ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նշումները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կատարվում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սույն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կարգի</w:t>
      </w:r>
      <w:proofErr w:type="spellEnd"/>
      <w:r w:rsidRPr="00504A08">
        <w:rPr>
          <w:rFonts w:ascii="GHEA Grapalat" w:eastAsia="GHEA Grapalat" w:hAnsi="GHEA Grapalat" w:cs="GHEA Grapalat"/>
          <w:sz w:val="22"/>
          <w:szCs w:val="22"/>
        </w:rPr>
        <w:t xml:space="preserve"> 4-րդ </w:t>
      </w:r>
      <w:proofErr w:type="spellStart"/>
      <w:r w:rsidRPr="00504A08">
        <w:rPr>
          <w:rFonts w:ascii="GHEA Grapalat" w:eastAsia="GHEA Grapalat" w:hAnsi="GHEA Grapalat" w:cs="GHEA Grapalat"/>
          <w:sz w:val="22"/>
          <w:szCs w:val="22"/>
        </w:rPr>
        <w:t>կետի</w:t>
      </w:r>
      <w:proofErr w:type="spellEnd"/>
      <w:r w:rsidRPr="00504A08">
        <w:rPr>
          <w:rFonts w:ascii="GHEA Grapalat" w:eastAsia="GHEA Grapalat" w:hAnsi="GHEA Grapalat" w:cs="GHEA Grapalat"/>
          <w:sz w:val="22"/>
          <w:szCs w:val="22"/>
        </w:rPr>
        <w:t xml:space="preserve"> 5-րդ </w:t>
      </w:r>
      <w:proofErr w:type="spellStart"/>
      <w:r w:rsidRPr="00504A08">
        <w:rPr>
          <w:rFonts w:ascii="GHEA Grapalat" w:eastAsia="GHEA Grapalat" w:hAnsi="GHEA Grapalat" w:cs="GHEA Grapalat"/>
          <w:sz w:val="22"/>
          <w:szCs w:val="22"/>
        </w:rPr>
        <w:t>ենթակետի</w:t>
      </w:r>
      <w:proofErr w:type="spellEnd"/>
      <w:r w:rsidRPr="00504A08">
        <w:rPr>
          <w:rFonts w:ascii="GHEA Grapalat" w:eastAsia="GHEA Grapalat" w:hAnsi="GHEA Grapalat" w:cs="GHEA Grapalat"/>
          <w:sz w:val="22"/>
          <w:szCs w:val="22"/>
        </w:rPr>
        <w:t xml:space="preserve"> «ա» </w:t>
      </w:r>
      <w:proofErr w:type="spellStart"/>
      <w:r w:rsidRPr="00504A08">
        <w:rPr>
          <w:rFonts w:ascii="GHEA Grapalat" w:eastAsia="GHEA Grapalat" w:hAnsi="GHEA Grapalat" w:cs="GHEA Grapalat"/>
          <w:sz w:val="22"/>
          <w:szCs w:val="22"/>
        </w:rPr>
        <w:t>պարբերությամբ</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սահմանված</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կանոնների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հաշվառմամբ</w:t>
      </w:r>
      <w:proofErr w:type="spellEnd"/>
      <w:r w:rsidRPr="00504A08">
        <w:rPr>
          <w:rFonts w:ascii="GHEA Grapalat" w:eastAsia="GHEA Grapalat" w:hAnsi="GHEA Grapalat" w:cs="GHEA Grapalat"/>
          <w:sz w:val="22"/>
          <w:szCs w:val="22"/>
        </w:rPr>
        <w:t>։</w:t>
      </w:r>
    </w:p>
    <w:p w14:paraId="0714B76F" w14:textId="77777777" w:rsidR="00BF1194" w:rsidRPr="00504A08"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2"/>
          <w:szCs w:val="22"/>
        </w:rPr>
      </w:pPr>
    </w:p>
    <w:p w14:paraId="40CDDD9D" w14:textId="77777777" w:rsidR="00BF1194" w:rsidRPr="00504A08"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2"/>
          <w:szCs w:val="22"/>
        </w:rPr>
      </w:pPr>
      <w:proofErr w:type="spellStart"/>
      <w:r w:rsidRPr="00504A08">
        <w:rPr>
          <w:rFonts w:ascii="GHEA Grapalat" w:eastAsia="GHEA Grapalat" w:hAnsi="GHEA Grapalat" w:cs="GHEA Grapalat"/>
          <w:color w:val="000000"/>
          <w:sz w:val="22"/>
          <w:szCs w:val="22"/>
        </w:rPr>
        <w:lastRenderedPageBreak/>
        <w:t>Հայտարարագրի</w:t>
      </w:r>
      <w:proofErr w:type="spellEnd"/>
      <w:r w:rsidRPr="00504A08">
        <w:rPr>
          <w:rFonts w:ascii="GHEA Grapalat" w:eastAsia="GHEA Grapalat" w:hAnsi="GHEA Grapalat" w:cs="GHEA Grapalat"/>
          <w:color w:val="000000"/>
          <w:sz w:val="22"/>
          <w:szCs w:val="22"/>
        </w:rPr>
        <w:t xml:space="preserve"> 4-րդ </w:t>
      </w:r>
      <w:proofErr w:type="spellStart"/>
      <w:r w:rsidRPr="00504A08">
        <w:rPr>
          <w:rFonts w:ascii="GHEA Grapalat" w:eastAsia="GHEA Grapalat" w:hAnsi="GHEA Grapalat" w:cs="GHEA Grapalat"/>
          <w:color w:val="000000"/>
          <w:sz w:val="22"/>
          <w:szCs w:val="22"/>
        </w:rPr>
        <w:t>բաժինը</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Իրական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շահառուի</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տվյալները</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լրացվում</w:t>
      </w:r>
      <w:proofErr w:type="spellEnd"/>
      <w:r w:rsidRPr="00504A08">
        <w:rPr>
          <w:rFonts w:ascii="GHEA Grapalat" w:eastAsia="GHEA Grapalat" w:hAnsi="GHEA Grapalat" w:cs="GHEA Grapalat"/>
          <w:color w:val="000000"/>
          <w:sz w:val="22"/>
          <w:szCs w:val="22"/>
        </w:rPr>
        <w:t xml:space="preserve"> է </w:t>
      </w:r>
      <w:proofErr w:type="spellStart"/>
      <w:r w:rsidRPr="00504A08">
        <w:rPr>
          <w:rFonts w:ascii="GHEA Grapalat" w:eastAsia="GHEA Grapalat" w:hAnsi="GHEA Grapalat" w:cs="GHEA Grapalat"/>
          <w:color w:val="000000"/>
          <w:sz w:val="22"/>
          <w:szCs w:val="22"/>
        </w:rPr>
        <w:t>յուրաքանչյուր</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իրական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շահառուի</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համար</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առանձին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Կազմակերպության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իրական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շահառուների</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քանակով</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Այս</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բաժնում</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ենթաբաժինները</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լրացվում</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են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հետևյալ</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կանոններով</w:t>
      </w:r>
      <w:proofErr w:type="spellEnd"/>
      <w:r w:rsidRPr="00504A08">
        <w:rPr>
          <w:rFonts w:ascii="Cambria Math" w:eastAsia="GHEA Grapalat" w:hAnsi="Cambria Math" w:cs="GHEA Grapalat"/>
          <w:color w:val="000000"/>
          <w:sz w:val="22"/>
          <w:szCs w:val="22"/>
        </w:rPr>
        <w:t>․</w:t>
      </w:r>
    </w:p>
    <w:p w14:paraId="34BBA408" w14:textId="77777777" w:rsidR="00BF1194" w:rsidRPr="00504A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504A08">
        <w:rPr>
          <w:rFonts w:ascii="GHEA Grapalat" w:eastAsia="GHEA Grapalat" w:hAnsi="GHEA Grapalat" w:cs="GHEA Grapalat"/>
          <w:sz w:val="22"/>
          <w:szCs w:val="22"/>
        </w:rPr>
        <w:t>«</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ինքնությունը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հավաստող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տվյալները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շահառուի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տվյալները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Տվյալները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այնպես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ինչպես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դրանք</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լրացված</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շահառուի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հաստատող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փաստաթղթում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Եթե</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անունը</w:t>
      </w:r>
      <w:proofErr w:type="spellEnd"/>
      <w:r w:rsidRPr="00504A08">
        <w:rPr>
          <w:rFonts w:ascii="GHEA Grapalat" w:eastAsia="GHEA Grapalat" w:hAnsi="GHEA Grapalat" w:cs="GHEA Grapalat"/>
          <w:sz w:val="22"/>
          <w:szCs w:val="22"/>
        </w:rPr>
        <w:t xml:space="preserve"> և </w:t>
      </w:r>
      <w:proofErr w:type="spellStart"/>
      <w:r w:rsidRPr="00504A08">
        <w:rPr>
          <w:rFonts w:ascii="GHEA Grapalat" w:eastAsia="GHEA Grapalat" w:hAnsi="GHEA Grapalat" w:cs="GHEA Grapalat"/>
          <w:sz w:val="22"/>
          <w:szCs w:val="22"/>
        </w:rPr>
        <w:t>ազգանունը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հայերեն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լատինատառ</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առկա</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չեն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վերջինիս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հաստատող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փաստաթղթում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ապա</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հայտարարագրում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դրանց</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տառադարձությունը</w:t>
      </w:r>
      <w:proofErr w:type="spellEnd"/>
      <w:r w:rsidRPr="00504A08">
        <w:rPr>
          <w:rFonts w:ascii="GHEA Grapalat" w:eastAsia="GHEA Grapalat" w:hAnsi="GHEA Grapalat" w:cs="GHEA Grapalat"/>
          <w:sz w:val="22"/>
          <w:szCs w:val="22"/>
        </w:rPr>
        <w:t>.</w:t>
      </w:r>
    </w:p>
    <w:p w14:paraId="1D909223" w14:textId="77777777" w:rsidR="00BF1194" w:rsidRPr="00504A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504A08">
        <w:rPr>
          <w:rFonts w:ascii="GHEA Grapalat" w:eastAsia="GHEA Grapalat" w:hAnsi="GHEA Grapalat" w:cs="GHEA Grapalat"/>
          <w:sz w:val="22"/>
          <w:szCs w:val="22"/>
        </w:rPr>
        <w:t>«</w:t>
      </w:r>
      <w:proofErr w:type="spellStart"/>
      <w:r w:rsidRPr="00504A08">
        <w:rPr>
          <w:rFonts w:ascii="GHEA Grapalat" w:eastAsia="GHEA Grapalat" w:hAnsi="GHEA Grapalat" w:cs="GHEA Grapalat"/>
          <w:sz w:val="22"/>
          <w:szCs w:val="22"/>
        </w:rPr>
        <w:t>Անձը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հաստատող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փաստաթուղթը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տեղեկությունների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շահառուի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հաստատող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փաստաթղթի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վերաբերյալ</w:t>
      </w:r>
      <w:proofErr w:type="spellEnd"/>
      <w:r w:rsidRPr="00504A08">
        <w:rPr>
          <w:rFonts w:ascii="GHEA Grapalat" w:eastAsia="GHEA Grapalat" w:hAnsi="GHEA Grapalat" w:cs="GHEA Grapalat"/>
          <w:sz w:val="22"/>
          <w:szCs w:val="22"/>
        </w:rPr>
        <w:t>.</w:t>
      </w:r>
    </w:p>
    <w:p w14:paraId="4E430A47" w14:textId="77777777" w:rsidR="00BF1194" w:rsidRPr="00504A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504A08">
        <w:rPr>
          <w:rFonts w:ascii="GHEA Grapalat" w:eastAsia="GHEA Grapalat" w:hAnsi="GHEA Grapalat" w:cs="GHEA Grapalat"/>
          <w:sz w:val="22"/>
          <w:szCs w:val="22"/>
        </w:rPr>
        <w:t>«</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հաշվառման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հասցեն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իրական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շահառուի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հաշվառման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վայրի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հասցեն</w:t>
      </w:r>
      <w:proofErr w:type="spellEnd"/>
      <w:r w:rsidRPr="00504A08">
        <w:rPr>
          <w:rFonts w:ascii="GHEA Grapalat" w:eastAsia="GHEA Grapalat" w:hAnsi="GHEA Grapalat" w:cs="GHEA Grapalat"/>
          <w:sz w:val="22"/>
          <w:szCs w:val="22"/>
        </w:rPr>
        <w:t>.</w:t>
      </w:r>
    </w:p>
    <w:p w14:paraId="7CEE1D28" w14:textId="77777777" w:rsidR="00BF1194" w:rsidRPr="00504A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504A08">
        <w:rPr>
          <w:rFonts w:ascii="GHEA Grapalat" w:eastAsia="GHEA Grapalat" w:hAnsi="GHEA Grapalat" w:cs="GHEA Grapalat"/>
          <w:sz w:val="22"/>
          <w:szCs w:val="22"/>
        </w:rPr>
        <w:t>«</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բնակության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հասցեն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ենթաբաժինը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եթե</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շահառուի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հաշվառման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հասցեն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տարբերվում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վերջինիս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բնակության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հասցեից</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իրական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շահառուի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բնակության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վայրի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հասցեն</w:t>
      </w:r>
      <w:proofErr w:type="spellEnd"/>
      <w:r w:rsidRPr="00504A08">
        <w:rPr>
          <w:rFonts w:ascii="GHEA Grapalat" w:eastAsia="GHEA Grapalat" w:hAnsi="GHEA Grapalat" w:cs="GHEA Grapalat"/>
          <w:sz w:val="22"/>
          <w:szCs w:val="22"/>
        </w:rPr>
        <w:t>.</w:t>
      </w:r>
    </w:p>
    <w:p w14:paraId="55E17FCA" w14:textId="77777777" w:rsidR="00BF1194" w:rsidRPr="00504A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504A08">
        <w:rPr>
          <w:rFonts w:ascii="GHEA Grapalat" w:eastAsia="GHEA Grapalat" w:hAnsi="GHEA Grapalat" w:cs="GHEA Grapalat"/>
          <w:sz w:val="22"/>
          <w:szCs w:val="22"/>
        </w:rPr>
        <w:t>«</w:t>
      </w:r>
      <w:proofErr w:type="spellStart"/>
      <w:r w:rsidRPr="00504A08">
        <w:rPr>
          <w:rFonts w:ascii="GHEA Grapalat" w:eastAsia="GHEA Grapalat" w:hAnsi="GHEA Grapalat" w:cs="GHEA Grapalat"/>
          <w:sz w:val="22"/>
          <w:szCs w:val="22"/>
        </w:rPr>
        <w:t>Իրական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շահառու</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հանդիսանալու</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հիմքերը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բացառությամբ</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ընդերքօգտագործման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ոլորտի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հաշվետու</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կազմակերպությունների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ենթաբաժինը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եթե</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հայտարարագիրը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ներկայացնող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չի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հանդիսանում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ընդերքօգտագործման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ոլորտի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հաշվետու</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կազմակերպություն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նշվում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թե</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Փողերի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լվացման</w:t>
      </w:r>
      <w:proofErr w:type="spellEnd"/>
      <w:r w:rsidRPr="00504A08">
        <w:rPr>
          <w:rFonts w:ascii="GHEA Grapalat" w:eastAsia="GHEA Grapalat" w:hAnsi="GHEA Grapalat" w:cs="GHEA Grapalat"/>
          <w:sz w:val="22"/>
          <w:szCs w:val="22"/>
        </w:rPr>
        <w:t xml:space="preserve"> և </w:t>
      </w:r>
      <w:proofErr w:type="spellStart"/>
      <w:r w:rsidRPr="00504A08">
        <w:rPr>
          <w:rFonts w:ascii="GHEA Grapalat" w:eastAsia="GHEA Grapalat" w:hAnsi="GHEA Grapalat" w:cs="GHEA Grapalat"/>
          <w:sz w:val="22"/>
          <w:szCs w:val="22"/>
        </w:rPr>
        <w:t>ահաբեկչության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ֆինանսավորման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դեմ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պայքարի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օրենքով</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նախատեսված</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որ</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հիմք</w:t>
      </w:r>
      <w:proofErr w:type="spellEnd"/>
      <w:r w:rsidRPr="00504A08">
        <w:rPr>
          <w:rFonts w:ascii="GHEA Grapalat" w:eastAsia="GHEA Grapalat" w:hAnsi="GHEA Grapalat" w:cs="GHEA Grapalat"/>
          <w:sz w:val="22"/>
          <w:szCs w:val="22"/>
        </w:rPr>
        <w:t>(</w:t>
      </w:r>
      <w:proofErr w:type="spellStart"/>
      <w:r w:rsidRPr="00504A08">
        <w:rPr>
          <w:rFonts w:ascii="GHEA Grapalat" w:eastAsia="GHEA Grapalat" w:hAnsi="GHEA Grapalat" w:cs="GHEA Grapalat"/>
          <w:sz w:val="22"/>
          <w:szCs w:val="22"/>
        </w:rPr>
        <w:t>եր</w:t>
      </w:r>
      <w:proofErr w:type="spellEnd"/>
      <w:r w:rsidRPr="00504A08">
        <w:rPr>
          <w:rFonts w:ascii="GHEA Grapalat" w:eastAsia="GHEA Grapalat" w:hAnsi="GHEA Grapalat" w:cs="GHEA Grapalat"/>
          <w:sz w:val="22"/>
          <w:szCs w:val="22"/>
        </w:rPr>
        <w:t>)</w:t>
      </w:r>
      <w:proofErr w:type="spellStart"/>
      <w:r w:rsidRPr="00504A08">
        <w:rPr>
          <w:rFonts w:ascii="GHEA Grapalat" w:eastAsia="GHEA Grapalat" w:hAnsi="GHEA Grapalat" w:cs="GHEA Grapalat"/>
          <w:sz w:val="22"/>
          <w:szCs w:val="22"/>
        </w:rPr>
        <w:t>ով</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անձը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հանդիսանում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շահառու</w:t>
      </w:r>
      <w:proofErr w:type="spellEnd"/>
      <w:r w:rsidRPr="00504A08">
        <w:rPr>
          <w:rFonts w:ascii="GHEA Grapalat" w:eastAsia="GHEA Grapalat" w:hAnsi="GHEA Grapalat" w:cs="GHEA Grapalat"/>
          <w:sz w:val="22"/>
          <w:szCs w:val="22"/>
        </w:rPr>
        <w:t xml:space="preserve">, և </w:t>
      </w:r>
      <w:proofErr w:type="spellStart"/>
      <w:r w:rsidRPr="00504A08">
        <w:rPr>
          <w:rFonts w:ascii="GHEA Grapalat" w:eastAsia="GHEA Grapalat" w:hAnsi="GHEA Grapalat" w:cs="GHEA Grapalat"/>
          <w:sz w:val="22"/>
          <w:szCs w:val="22"/>
        </w:rPr>
        <w:t>ներառվում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այդ</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հիմքերի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առնչությամբ</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պահանջվող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տեղեկությունները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Մեկից</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ավելի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հիմքերով</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շահառու</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հանդիսանալու</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դեպքում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նշում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կատարվում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բոլոր</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հիմքերի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մասով</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համապատասխան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կետերում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հիմքերի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վերաբերյալ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տվյալները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հետևյալ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կանոններով</w:t>
      </w:r>
      <w:proofErr w:type="spellEnd"/>
      <w:r w:rsidRPr="00504A08">
        <w:rPr>
          <w:rFonts w:ascii="Cambria Math" w:eastAsia="GHEA Grapalat" w:hAnsi="Cambria Math" w:cs="GHEA Grapalat"/>
          <w:sz w:val="22"/>
          <w:szCs w:val="22"/>
        </w:rPr>
        <w:t>․</w:t>
      </w:r>
    </w:p>
    <w:p w14:paraId="46F056C1" w14:textId="77777777" w:rsidR="00BF1194" w:rsidRPr="00504A0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2"/>
          <w:szCs w:val="22"/>
        </w:rPr>
      </w:pPr>
      <w:r w:rsidRPr="00504A08">
        <w:rPr>
          <w:rFonts w:ascii="GHEA Grapalat" w:eastAsia="GHEA Grapalat" w:hAnsi="GHEA Grapalat" w:cs="GHEA Grapalat"/>
          <w:sz w:val="22"/>
          <w:szCs w:val="22"/>
        </w:rPr>
        <w:t>ա</w:t>
      </w:r>
      <w:r w:rsidRPr="00504A08">
        <w:rPr>
          <w:rFonts w:ascii="Cambria Math" w:eastAsia="GHEA Grapalat" w:hAnsi="Cambria Math" w:cs="GHEA Grapalat"/>
          <w:sz w:val="22"/>
          <w:szCs w:val="22"/>
        </w:rPr>
        <w:t>․</w:t>
      </w:r>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ենթաբաժնի</w:t>
      </w:r>
      <w:proofErr w:type="spellEnd"/>
      <w:r w:rsidRPr="00504A08">
        <w:rPr>
          <w:rFonts w:ascii="GHEA Grapalat" w:eastAsia="GHEA Grapalat" w:hAnsi="GHEA Grapalat" w:cs="GHEA Grapalat"/>
          <w:sz w:val="22"/>
          <w:szCs w:val="22"/>
        </w:rPr>
        <w:t xml:space="preserve"> «</w:t>
      </w:r>
      <w:r w:rsidRPr="00504A08">
        <w:rPr>
          <w:rFonts w:ascii="GHEA Grapalat" w:eastAsia="GHEA Grapalat" w:hAnsi="GHEA Grapalat" w:cs="GHEA Grapalat"/>
          <w:b/>
          <w:sz w:val="22"/>
          <w:szCs w:val="22"/>
        </w:rPr>
        <w:t>ա</w:t>
      </w:r>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կետում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կատարվում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նշում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եթե</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ֆիզիկական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ուղղակի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անուղղակի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տիրապետում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Կազմակերպության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ձայնի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իրավունք</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տվող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բաժնեմասերի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բաժնետոմսերի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փայերի</w:t>
      </w:r>
      <w:proofErr w:type="spellEnd"/>
      <w:r w:rsidRPr="00504A08">
        <w:rPr>
          <w:rFonts w:ascii="GHEA Grapalat" w:eastAsia="GHEA Grapalat" w:hAnsi="GHEA Grapalat" w:cs="GHEA Grapalat"/>
          <w:sz w:val="22"/>
          <w:szCs w:val="22"/>
        </w:rPr>
        <w:t xml:space="preserve">) 20 և </w:t>
      </w:r>
      <w:proofErr w:type="spellStart"/>
      <w:r w:rsidRPr="00504A08">
        <w:rPr>
          <w:rFonts w:ascii="GHEA Grapalat" w:eastAsia="GHEA Grapalat" w:hAnsi="GHEA Grapalat" w:cs="GHEA Grapalat"/>
          <w:sz w:val="22"/>
          <w:szCs w:val="22"/>
        </w:rPr>
        <w:t>ավելի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տոկոսին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ուղղակի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անուղղակի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կերպով</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ունի</w:t>
      </w:r>
      <w:proofErr w:type="spellEnd"/>
      <w:r w:rsidRPr="00504A08">
        <w:rPr>
          <w:rFonts w:ascii="GHEA Grapalat" w:eastAsia="GHEA Grapalat" w:hAnsi="GHEA Grapalat" w:cs="GHEA Grapalat"/>
          <w:sz w:val="22"/>
          <w:szCs w:val="22"/>
        </w:rPr>
        <w:t xml:space="preserve"> 20 և </w:t>
      </w:r>
      <w:proofErr w:type="spellStart"/>
      <w:r w:rsidRPr="00504A08">
        <w:rPr>
          <w:rFonts w:ascii="GHEA Grapalat" w:eastAsia="GHEA Grapalat" w:hAnsi="GHEA Grapalat" w:cs="GHEA Grapalat"/>
          <w:sz w:val="22"/>
          <w:szCs w:val="22"/>
        </w:rPr>
        <w:t>ավելի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տոկոս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մասնակցություն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կանոնադրական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կապիտալում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Մասնակցությունը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կարող</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լինել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բաժնեմասը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բաժնետոմսը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փայը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սեփականության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իրավունքով</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տիրապետելու</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ուժով</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ուղղակի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մասնակցություն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բաժնեմասին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բաժնետոմսին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փային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տիրապետող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բաժնեմասը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բաժնետոմսը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փայը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սեփականության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իրավունքով</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տիրապետելու</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ուժով</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անուղղակի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մասնակցություն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Անուղղակի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մասնակցությունը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կարող</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իրականացվել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անկախ</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ֆիզիկական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և </w:t>
      </w:r>
      <w:proofErr w:type="spellStart"/>
      <w:r w:rsidRPr="00504A08">
        <w:rPr>
          <w:rFonts w:ascii="GHEA Grapalat" w:eastAsia="GHEA Grapalat" w:hAnsi="GHEA Grapalat" w:cs="GHEA Grapalat"/>
          <w:sz w:val="22"/>
          <w:szCs w:val="22"/>
        </w:rPr>
        <w:t>Կազմակերպության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բաժնեմասը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բաժնետոմսը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փայը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տիրապետող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շղթայում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առկա</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միջանկյալ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անձանց</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քանակից</w:t>
      </w:r>
      <w:proofErr w:type="spellEnd"/>
      <w:r w:rsidRPr="00504A08">
        <w:rPr>
          <w:rFonts w:ascii="GHEA Grapalat" w:eastAsia="GHEA Grapalat" w:hAnsi="GHEA Grapalat" w:cs="GHEA Grapalat"/>
          <w:sz w:val="22"/>
          <w:szCs w:val="22"/>
        </w:rPr>
        <w:t>։ «</w:t>
      </w:r>
      <w:proofErr w:type="spellStart"/>
      <w:r w:rsidRPr="00504A08">
        <w:rPr>
          <w:rFonts w:ascii="GHEA Grapalat" w:eastAsia="GHEA Grapalat" w:hAnsi="GHEA Grapalat" w:cs="GHEA Grapalat"/>
          <w:sz w:val="22"/>
          <w:szCs w:val="22"/>
        </w:rPr>
        <w:t>Մասնակցության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չափը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դաշտում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lastRenderedPageBreak/>
        <w:t>նշվում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Կազմակերպության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կանոնադրական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կապիտալում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չափը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տոկոսային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արտահայտմամբ</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չափը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հաշվարկվում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հիմք</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ընդունելով</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շահառուի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ուղղակի</w:t>
      </w:r>
      <w:proofErr w:type="spellEnd"/>
      <w:r w:rsidRPr="00504A08">
        <w:rPr>
          <w:rFonts w:ascii="GHEA Grapalat" w:eastAsia="GHEA Grapalat" w:hAnsi="GHEA Grapalat" w:cs="GHEA Grapalat"/>
          <w:sz w:val="22"/>
          <w:szCs w:val="22"/>
        </w:rPr>
        <w:t xml:space="preserve"> և </w:t>
      </w:r>
      <w:proofErr w:type="spellStart"/>
      <w:r w:rsidRPr="00504A08">
        <w:rPr>
          <w:rFonts w:ascii="GHEA Grapalat" w:eastAsia="GHEA Grapalat" w:hAnsi="GHEA Grapalat" w:cs="GHEA Grapalat"/>
          <w:sz w:val="22"/>
          <w:szCs w:val="22"/>
        </w:rPr>
        <w:t>անուղղակի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արդյունքում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կանոնադրական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կապիտալում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բոլոր</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տոկոսների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հանրագումարը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Անուղղակի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դեպքում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կանոնադրական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կապիտալում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շահառուի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մասնակցությունը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հաշվարկվում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հիմք</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ընդունելով</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յուրաքանչյուր</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նախորդ</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միջանկյալ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չափը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այն</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Կազմակերպության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մասնակից</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տոկոսային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արտահայտմամբ</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չափը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բազմապատկելով</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մասնակից</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կանոնադրական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կապիտալում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համապատասխան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տոկոսային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արտահայտմամբ</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չափով</w:t>
      </w:r>
      <w:proofErr w:type="spellEnd"/>
      <w:r w:rsidRPr="00504A08">
        <w:rPr>
          <w:rFonts w:ascii="GHEA Grapalat" w:eastAsia="GHEA Grapalat" w:hAnsi="GHEA Grapalat" w:cs="GHEA Grapalat"/>
          <w:sz w:val="22"/>
          <w:szCs w:val="22"/>
        </w:rPr>
        <w:t xml:space="preserve">, և </w:t>
      </w:r>
      <w:proofErr w:type="spellStart"/>
      <w:r w:rsidRPr="00504A08">
        <w:rPr>
          <w:rFonts w:ascii="GHEA Grapalat" w:eastAsia="GHEA Grapalat" w:hAnsi="GHEA Grapalat" w:cs="GHEA Grapalat"/>
          <w:sz w:val="22"/>
          <w:szCs w:val="22"/>
        </w:rPr>
        <w:t>այդպես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շարունակ</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մինչև</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շահառուին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հասնելը</w:t>
      </w:r>
      <w:proofErr w:type="spellEnd"/>
      <w:r w:rsidRPr="00504A08">
        <w:rPr>
          <w:rFonts w:ascii="GHEA Grapalat" w:eastAsia="GHEA Grapalat" w:hAnsi="GHEA Grapalat" w:cs="GHEA Grapalat"/>
          <w:sz w:val="22"/>
          <w:szCs w:val="22"/>
        </w:rPr>
        <w:t>։ «</w:t>
      </w:r>
      <w:proofErr w:type="spellStart"/>
      <w:r w:rsidRPr="00504A08">
        <w:rPr>
          <w:rFonts w:ascii="GHEA Grapalat" w:eastAsia="GHEA Grapalat" w:hAnsi="GHEA Grapalat" w:cs="GHEA Grapalat"/>
          <w:sz w:val="22"/>
          <w:szCs w:val="22"/>
        </w:rPr>
        <w:t>Մասնակցության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տեսակը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դաշտում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կատարվում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նշում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կանոնադրական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կապիտալում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ուղղակի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անուղղակի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լինելու</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Կանոնադրական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կապիտալում</w:t>
      </w:r>
      <w:proofErr w:type="spellEnd"/>
      <w:r w:rsidRPr="00504A08">
        <w:rPr>
          <w:rFonts w:ascii="GHEA Grapalat" w:eastAsia="GHEA Grapalat" w:hAnsi="GHEA Grapalat" w:cs="GHEA Grapalat"/>
          <w:sz w:val="22"/>
          <w:szCs w:val="22"/>
        </w:rPr>
        <w:t xml:space="preserve"> և՛ </w:t>
      </w:r>
      <w:proofErr w:type="spellStart"/>
      <w:r w:rsidRPr="00504A08">
        <w:rPr>
          <w:rFonts w:ascii="GHEA Grapalat" w:eastAsia="GHEA Grapalat" w:hAnsi="GHEA Grapalat" w:cs="GHEA Grapalat"/>
          <w:sz w:val="22"/>
          <w:szCs w:val="22"/>
        </w:rPr>
        <w:t>ուղղակի</w:t>
      </w:r>
      <w:proofErr w:type="spellEnd"/>
      <w:r w:rsidRPr="00504A08">
        <w:rPr>
          <w:rFonts w:ascii="GHEA Grapalat" w:eastAsia="GHEA Grapalat" w:hAnsi="GHEA Grapalat" w:cs="GHEA Grapalat"/>
          <w:sz w:val="22"/>
          <w:szCs w:val="22"/>
        </w:rPr>
        <w:t xml:space="preserve">, և՛ </w:t>
      </w:r>
      <w:proofErr w:type="spellStart"/>
      <w:r w:rsidRPr="00504A08">
        <w:rPr>
          <w:rFonts w:ascii="GHEA Grapalat" w:eastAsia="GHEA Grapalat" w:hAnsi="GHEA Grapalat" w:cs="GHEA Grapalat"/>
          <w:sz w:val="22"/>
          <w:szCs w:val="22"/>
        </w:rPr>
        <w:t>անուղղակի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առկայության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դեպքում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նշում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կատարվում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միաժամանակ</w:t>
      </w:r>
      <w:proofErr w:type="spellEnd"/>
      <w:r w:rsidRPr="00504A08">
        <w:rPr>
          <w:rFonts w:ascii="GHEA Grapalat" w:eastAsia="GHEA Grapalat" w:hAnsi="GHEA Grapalat" w:cs="GHEA Grapalat"/>
          <w:sz w:val="22"/>
          <w:szCs w:val="22"/>
        </w:rPr>
        <w:t xml:space="preserve"> և՛ </w:t>
      </w:r>
      <w:proofErr w:type="spellStart"/>
      <w:r w:rsidRPr="00504A08">
        <w:rPr>
          <w:rFonts w:ascii="GHEA Grapalat" w:eastAsia="GHEA Grapalat" w:hAnsi="GHEA Grapalat" w:cs="GHEA Grapalat"/>
          <w:sz w:val="22"/>
          <w:szCs w:val="22"/>
        </w:rPr>
        <w:t>ուղղակի</w:t>
      </w:r>
      <w:proofErr w:type="spellEnd"/>
      <w:r w:rsidRPr="00504A08">
        <w:rPr>
          <w:rFonts w:ascii="GHEA Grapalat" w:eastAsia="GHEA Grapalat" w:hAnsi="GHEA Grapalat" w:cs="GHEA Grapalat"/>
          <w:sz w:val="22"/>
          <w:szCs w:val="22"/>
        </w:rPr>
        <w:t xml:space="preserve">, և՛ </w:t>
      </w:r>
      <w:proofErr w:type="spellStart"/>
      <w:r w:rsidRPr="00504A08">
        <w:rPr>
          <w:rFonts w:ascii="GHEA Grapalat" w:eastAsia="GHEA Grapalat" w:hAnsi="GHEA Grapalat" w:cs="GHEA Grapalat"/>
          <w:sz w:val="22"/>
          <w:szCs w:val="22"/>
        </w:rPr>
        <w:t>անուղղակի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առկայության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վերաբերյալ</w:t>
      </w:r>
      <w:proofErr w:type="spellEnd"/>
      <w:r w:rsidRPr="00504A08">
        <w:rPr>
          <w:rFonts w:ascii="GHEA Grapalat" w:eastAsia="GHEA Grapalat" w:hAnsi="GHEA Grapalat" w:cs="GHEA Grapalat"/>
          <w:sz w:val="22"/>
          <w:szCs w:val="22"/>
        </w:rPr>
        <w:t>.</w:t>
      </w:r>
    </w:p>
    <w:p w14:paraId="0D3CF2F2" w14:textId="77777777" w:rsidR="00BF1194" w:rsidRPr="00504A0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2"/>
          <w:szCs w:val="22"/>
        </w:rPr>
      </w:pPr>
      <w:r w:rsidRPr="00504A08">
        <w:rPr>
          <w:rFonts w:ascii="GHEA Grapalat" w:eastAsia="GHEA Grapalat" w:hAnsi="GHEA Grapalat" w:cs="GHEA Grapalat"/>
          <w:sz w:val="22"/>
          <w:szCs w:val="22"/>
        </w:rPr>
        <w:t>բ</w:t>
      </w:r>
      <w:r w:rsidRPr="00504A08">
        <w:rPr>
          <w:rFonts w:ascii="Cambria Math" w:eastAsia="GHEA Grapalat" w:hAnsi="Cambria Math" w:cs="GHEA Grapalat"/>
          <w:sz w:val="22"/>
          <w:szCs w:val="22"/>
        </w:rPr>
        <w:t>․</w:t>
      </w:r>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ենթաբաժնի</w:t>
      </w:r>
      <w:proofErr w:type="spellEnd"/>
      <w:r w:rsidRPr="00504A08">
        <w:rPr>
          <w:rFonts w:ascii="GHEA Grapalat" w:eastAsia="GHEA Grapalat" w:hAnsi="GHEA Grapalat" w:cs="GHEA Grapalat"/>
          <w:sz w:val="22"/>
          <w:szCs w:val="22"/>
        </w:rPr>
        <w:t xml:space="preserve"> «</w:t>
      </w:r>
      <w:r w:rsidRPr="00504A08">
        <w:rPr>
          <w:rFonts w:ascii="GHEA Grapalat" w:eastAsia="GHEA Grapalat" w:hAnsi="GHEA Grapalat" w:cs="GHEA Grapalat"/>
          <w:b/>
          <w:sz w:val="22"/>
          <w:szCs w:val="22"/>
        </w:rPr>
        <w:t>բ</w:t>
      </w:r>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կետում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կատարվում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նշում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եթե</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անձն</w:t>
      </w:r>
      <w:proofErr w:type="spellEnd"/>
      <w:r w:rsidRPr="00504A08">
        <w:rPr>
          <w:rFonts w:ascii="GHEA Grapalat" w:eastAsia="GHEA Grapalat" w:hAnsi="GHEA Grapalat" w:cs="GHEA Grapalat"/>
          <w:sz w:val="22"/>
          <w:szCs w:val="22"/>
        </w:rPr>
        <w:t xml:space="preserve"> «ա» </w:t>
      </w:r>
      <w:proofErr w:type="spellStart"/>
      <w:r w:rsidRPr="00504A08">
        <w:rPr>
          <w:rFonts w:ascii="GHEA Grapalat" w:eastAsia="GHEA Grapalat" w:hAnsi="GHEA Grapalat" w:cs="GHEA Grapalat"/>
          <w:sz w:val="22"/>
          <w:szCs w:val="22"/>
        </w:rPr>
        <w:t>կետի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իմաստով</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չի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հանդիսանում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շահառու</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սակայն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վերահսկում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Կազմակերպությունը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գործիքների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այդ</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թվում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կնքված</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գործարքների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ուժով</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բնույթի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ազդեցության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հիման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վրա</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միջոցներով</w:t>
      </w:r>
      <w:proofErr w:type="spellEnd"/>
      <w:r w:rsidRPr="00504A08">
        <w:rPr>
          <w:rFonts w:ascii="GHEA Grapalat" w:eastAsia="GHEA Grapalat" w:hAnsi="GHEA Grapalat" w:cs="GHEA Grapalat"/>
          <w:sz w:val="22"/>
          <w:szCs w:val="22"/>
        </w:rPr>
        <w:t>.</w:t>
      </w:r>
    </w:p>
    <w:p w14:paraId="7640F6AB" w14:textId="77777777" w:rsidR="00BF1194" w:rsidRPr="00504A0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2"/>
          <w:szCs w:val="22"/>
        </w:rPr>
      </w:pPr>
      <w:r w:rsidRPr="00504A08">
        <w:rPr>
          <w:rFonts w:ascii="GHEA Grapalat" w:eastAsia="GHEA Grapalat" w:hAnsi="GHEA Grapalat" w:cs="GHEA Grapalat"/>
          <w:sz w:val="22"/>
          <w:szCs w:val="22"/>
        </w:rPr>
        <w:t>գ</w:t>
      </w:r>
      <w:r w:rsidRPr="00504A08">
        <w:rPr>
          <w:rFonts w:ascii="Cambria Math" w:eastAsia="GHEA Grapalat" w:hAnsi="Cambria Math" w:cs="GHEA Grapalat"/>
          <w:sz w:val="22"/>
          <w:szCs w:val="22"/>
        </w:rPr>
        <w:t xml:space="preserve">․ </w:t>
      </w:r>
      <w:proofErr w:type="spellStart"/>
      <w:r w:rsidRPr="00504A08">
        <w:rPr>
          <w:rFonts w:ascii="GHEA Grapalat" w:eastAsia="GHEA Grapalat" w:hAnsi="GHEA Grapalat" w:cs="GHEA Grapalat"/>
          <w:sz w:val="22"/>
          <w:szCs w:val="22"/>
        </w:rPr>
        <w:t>Այս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ենթաբաժնի</w:t>
      </w:r>
      <w:proofErr w:type="spellEnd"/>
      <w:r w:rsidRPr="00504A08">
        <w:rPr>
          <w:rFonts w:ascii="GHEA Grapalat" w:eastAsia="GHEA Grapalat" w:hAnsi="GHEA Grapalat" w:cs="GHEA Grapalat"/>
          <w:sz w:val="22"/>
          <w:szCs w:val="22"/>
        </w:rPr>
        <w:t xml:space="preserve"> «</w:t>
      </w:r>
      <w:r w:rsidRPr="00504A08">
        <w:rPr>
          <w:rFonts w:ascii="GHEA Grapalat" w:eastAsia="GHEA Grapalat" w:hAnsi="GHEA Grapalat" w:cs="GHEA Grapalat"/>
          <w:b/>
          <w:sz w:val="22"/>
          <w:szCs w:val="22"/>
        </w:rPr>
        <w:t>գ</w:t>
      </w:r>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կետում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կատարվում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նշում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եթե</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հանդիսանում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Կազմակերպության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գործունեության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ընդհանուր</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ընթացիկ</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ղեկավարումն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իրականացնող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պաշտոնատար</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դեպքում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երբ</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առկա</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չէ</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ենթաբաժնի</w:t>
      </w:r>
      <w:proofErr w:type="spellEnd"/>
      <w:r w:rsidRPr="00504A08">
        <w:rPr>
          <w:rFonts w:ascii="GHEA Grapalat" w:eastAsia="GHEA Grapalat" w:hAnsi="GHEA Grapalat" w:cs="GHEA Grapalat"/>
          <w:sz w:val="22"/>
          <w:szCs w:val="22"/>
        </w:rPr>
        <w:t xml:space="preserve"> «ա» և «բ» </w:t>
      </w:r>
      <w:proofErr w:type="spellStart"/>
      <w:r w:rsidRPr="00504A08">
        <w:rPr>
          <w:rFonts w:ascii="GHEA Grapalat" w:eastAsia="GHEA Grapalat" w:hAnsi="GHEA Grapalat" w:cs="GHEA Grapalat"/>
          <w:sz w:val="22"/>
          <w:szCs w:val="22"/>
        </w:rPr>
        <w:t>կետերի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պահանջներին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համապատասխանող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ֆիզիկական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w:t>
      </w:r>
      <w:proofErr w:type="spellEnd"/>
      <w:r w:rsidRPr="00504A08">
        <w:rPr>
          <w:rFonts w:ascii="GHEA Grapalat" w:eastAsia="GHEA Grapalat" w:hAnsi="GHEA Grapalat" w:cs="GHEA Grapalat"/>
          <w:sz w:val="22"/>
          <w:szCs w:val="22"/>
        </w:rPr>
        <w:t>.</w:t>
      </w:r>
    </w:p>
    <w:p w14:paraId="3543E646" w14:textId="77777777" w:rsidR="00BF1194" w:rsidRPr="00504A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bookmarkStart w:id="6" w:name="_heading=h.gjdgxs" w:colFirst="0" w:colLast="0"/>
      <w:bookmarkEnd w:id="6"/>
      <w:r w:rsidRPr="00504A08">
        <w:rPr>
          <w:rFonts w:ascii="GHEA Grapalat" w:eastAsia="GHEA Grapalat" w:hAnsi="GHEA Grapalat" w:cs="GHEA Grapalat"/>
          <w:sz w:val="22"/>
          <w:szCs w:val="22"/>
        </w:rPr>
        <w:t>«</w:t>
      </w:r>
      <w:proofErr w:type="spellStart"/>
      <w:r w:rsidRPr="00504A08">
        <w:rPr>
          <w:rFonts w:ascii="GHEA Grapalat" w:eastAsia="GHEA Grapalat" w:hAnsi="GHEA Grapalat" w:cs="GHEA Grapalat"/>
          <w:sz w:val="22"/>
          <w:szCs w:val="22"/>
        </w:rPr>
        <w:t>Իրական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շահառու</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հանդիսանալու</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հիմքերը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ընդերքօգտագործման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ոլորտի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հաշվետու</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կազմակերպությունների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համար</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ենթաբաժինը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եթե</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հայտարարագիրը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ներկայացնող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հանդիսանում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ընդերքօգտագործման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ոլորտի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հաշվետու</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կազմակերպություն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շահառուների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բացահայտումն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իրականացվում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Ընդերքի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օրենսգրքով</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սահմանված</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չափանիշներով</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նշումները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կատարվում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սույն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կարգի</w:t>
      </w:r>
      <w:proofErr w:type="spellEnd"/>
      <w:r w:rsidRPr="00504A08">
        <w:rPr>
          <w:rFonts w:ascii="GHEA Grapalat" w:eastAsia="GHEA Grapalat" w:hAnsi="GHEA Grapalat" w:cs="GHEA Grapalat"/>
          <w:sz w:val="22"/>
          <w:szCs w:val="22"/>
        </w:rPr>
        <w:t xml:space="preserve"> 4</w:t>
      </w:r>
      <w:r w:rsidRPr="00504A08">
        <w:rPr>
          <w:rFonts w:ascii="Cambria Math" w:eastAsia="Cambria Math" w:hAnsi="Cambria Math" w:cs="Cambria Math"/>
          <w:sz w:val="22"/>
          <w:szCs w:val="22"/>
        </w:rPr>
        <w:t>․</w:t>
      </w:r>
      <w:r w:rsidRPr="00504A08">
        <w:rPr>
          <w:rFonts w:ascii="GHEA Grapalat" w:eastAsia="GHEA Grapalat" w:hAnsi="GHEA Grapalat" w:cs="GHEA Grapalat"/>
          <w:sz w:val="22"/>
          <w:szCs w:val="22"/>
        </w:rPr>
        <w:t xml:space="preserve">5-րդ </w:t>
      </w:r>
      <w:proofErr w:type="spellStart"/>
      <w:r w:rsidRPr="00504A08">
        <w:rPr>
          <w:rFonts w:ascii="GHEA Grapalat" w:eastAsia="GHEA Grapalat" w:hAnsi="GHEA Grapalat" w:cs="GHEA Grapalat"/>
          <w:sz w:val="22"/>
          <w:szCs w:val="22"/>
        </w:rPr>
        <w:t>կետում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սահմանված</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կանոնների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հաշվառմամբ</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հիմքերի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վերաբերյալ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տվյալները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հետևյալ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կանոններով</w:t>
      </w:r>
      <w:proofErr w:type="spellEnd"/>
      <w:r w:rsidRPr="00504A08">
        <w:rPr>
          <w:rFonts w:ascii="Cambria Math" w:eastAsia="GHEA Grapalat" w:hAnsi="Cambria Math" w:cs="GHEA Grapalat"/>
          <w:sz w:val="22"/>
          <w:szCs w:val="22"/>
        </w:rPr>
        <w:t>․</w:t>
      </w:r>
    </w:p>
    <w:p w14:paraId="08E5D17E" w14:textId="77777777" w:rsidR="00BF1194" w:rsidRPr="00504A0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2"/>
          <w:szCs w:val="22"/>
        </w:rPr>
      </w:pPr>
      <w:r w:rsidRPr="00504A08">
        <w:rPr>
          <w:rFonts w:ascii="GHEA Grapalat" w:eastAsia="GHEA Grapalat" w:hAnsi="GHEA Grapalat" w:cs="GHEA Grapalat"/>
          <w:sz w:val="22"/>
          <w:szCs w:val="22"/>
        </w:rPr>
        <w:t>ա</w:t>
      </w:r>
      <w:r w:rsidRPr="00504A08">
        <w:rPr>
          <w:rFonts w:ascii="Cambria Math" w:eastAsia="GHEA Grapalat" w:hAnsi="Cambria Math" w:cs="GHEA Grapalat"/>
          <w:sz w:val="22"/>
          <w:szCs w:val="22"/>
        </w:rPr>
        <w:t xml:space="preserve">․ </w:t>
      </w:r>
      <w:proofErr w:type="spellStart"/>
      <w:r w:rsidRPr="00504A08">
        <w:rPr>
          <w:rFonts w:ascii="GHEA Grapalat" w:eastAsia="GHEA Grapalat" w:hAnsi="GHEA Grapalat" w:cs="GHEA Grapalat"/>
          <w:sz w:val="22"/>
          <w:szCs w:val="22"/>
        </w:rPr>
        <w:t>Այս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ենթաբաժնի</w:t>
      </w:r>
      <w:proofErr w:type="spellEnd"/>
      <w:r w:rsidRPr="00504A08">
        <w:rPr>
          <w:rFonts w:ascii="GHEA Grapalat" w:eastAsia="GHEA Grapalat" w:hAnsi="GHEA Grapalat" w:cs="GHEA Grapalat"/>
          <w:sz w:val="22"/>
          <w:szCs w:val="22"/>
        </w:rPr>
        <w:t xml:space="preserve"> «</w:t>
      </w:r>
      <w:r w:rsidRPr="00504A08">
        <w:rPr>
          <w:rFonts w:ascii="GHEA Grapalat" w:eastAsia="GHEA Grapalat" w:hAnsi="GHEA Grapalat" w:cs="GHEA Grapalat"/>
          <w:b/>
          <w:sz w:val="22"/>
          <w:szCs w:val="22"/>
        </w:rPr>
        <w:t>ա</w:t>
      </w:r>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կետում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կատարվում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նշում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եթե</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ֆիզիկական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ուղղակի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անուղղակի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կերպով</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տիրապետում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տվյալ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ձայնի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իրավունք</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տվող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բաժնեմասերի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բաժնետոմսերի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փայերի</w:t>
      </w:r>
      <w:proofErr w:type="spellEnd"/>
      <w:r w:rsidRPr="00504A08">
        <w:rPr>
          <w:rFonts w:ascii="GHEA Grapalat" w:eastAsia="GHEA Grapalat" w:hAnsi="GHEA Grapalat" w:cs="GHEA Grapalat"/>
          <w:sz w:val="22"/>
          <w:szCs w:val="22"/>
        </w:rPr>
        <w:t xml:space="preserve">) 10 և </w:t>
      </w:r>
      <w:proofErr w:type="spellStart"/>
      <w:r w:rsidRPr="00504A08">
        <w:rPr>
          <w:rFonts w:ascii="GHEA Grapalat" w:eastAsia="GHEA Grapalat" w:hAnsi="GHEA Grapalat" w:cs="GHEA Grapalat"/>
          <w:sz w:val="22"/>
          <w:szCs w:val="22"/>
        </w:rPr>
        <w:t>ավելի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տոկոսին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ուղղակի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անուղղակի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կերպով</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ունի</w:t>
      </w:r>
      <w:proofErr w:type="spellEnd"/>
      <w:r w:rsidRPr="00504A08">
        <w:rPr>
          <w:rFonts w:ascii="GHEA Grapalat" w:eastAsia="GHEA Grapalat" w:hAnsi="GHEA Grapalat" w:cs="GHEA Grapalat"/>
          <w:sz w:val="22"/>
          <w:szCs w:val="22"/>
        </w:rPr>
        <w:t xml:space="preserve"> 10 և </w:t>
      </w:r>
      <w:proofErr w:type="spellStart"/>
      <w:r w:rsidRPr="00504A08">
        <w:rPr>
          <w:rFonts w:ascii="GHEA Grapalat" w:eastAsia="GHEA Grapalat" w:hAnsi="GHEA Grapalat" w:cs="GHEA Grapalat"/>
          <w:sz w:val="22"/>
          <w:szCs w:val="22"/>
        </w:rPr>
        <w:t>ավելի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տոկոս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մասնակցություն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կանոնադրական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կապիտալում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ենթաբաժինը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սույն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կարգի</w:t>
      </w:r>
      <w:proofErr w:type="spellEnd"/>
      <w:r w:rsidRPr="00504A08">
        <w:rPr>
          <w:rFonts w:ascii="GHEA Grapalat" w:eastAsia="GHEA Grapalat" w:hAnsi="GHEA Grapalat" w:cs="GHEA Grapalat"/>
          <w:sz w:val="22"/>
          <w:szCs w:val="22"/>
        </w:rPr>
        <w:t xml:space="preserve"> 4-րդ </w:t>
      </w:r>
      <w:proofErr w:type="spellStart"/>
      <w:r w:rsidRPr="00504A08">
        <w:rPr>
          <w:rFonts w:ascii="GHEA Grapalat" w:eastAsia="GHEA Grapalat" w:hAnsi="GHEA Grapalat" w:cs="GHEA Grapalat"/>
          <w:sz w:val="22"/>
          <w:szCs w:val="22"/>
        </w:rPr>
        <w:t>կետի</w:t>
      </w:r>
      <w:proofErr w:type="spellEnd"/>
      <w:r w:rsidRPr="00504A08">
        <w:rPr>
          <w:rFonts w:ascii="GHEA Grapalat" w:eastAsia="GHEA Grapalat" w:hAnsi="GHEA Grapalat" w:cs="GHEA Grapalat"/>
          <w:sz w:val="22"/>
          <w:szCs w:val="22"/>
        </w:rPr>
        <w:t xml:space="preserve"> 5-րդ </w:t>
      </w:r>
      <w:proofErr w:type="spellStart"/>
      <w:r w:rsidRPr="00504A08">
        <w:rPr>
          <w:rFonts w:ascii="GHEA Grapalat" w:eastAsia="GHEA Grapalat" w:hAnsi="GHEA Grapalat" w:cs="GHEA Grapalat"/>
          <w:sz w:val="22"/>
          <w:szCs w:val="22"/>
        </w:rPr>
        <w:t>ենթակետի</w:t>
      </w:r>
      <w:proofErr w:type="spellEnd"/>
      <w:r w:rsidRPr="00504A08">
        <w:rPr>
          <w:rFonts w:ascii="GHEA Grapalat" w:eastAsia="GHEA Grapalat" w:hAnsi="GHEA Grapalat" w:cs="GHEA Grapalat"/>
          <w:sz w:val="22"/>
          <w:szCs w:val="22"/>
        </w:rPr>
        <w:t xml:space="preserve"> «ա» </w:t>
      </w:r>
      <w:proofErr w:type="spellStart"/>
      <w:r w:rsidRPr="00504A08">
        <w:rPr>
          <w:rFonts w:ascii="GHEA Grapalat" w:eastAsia="GHEA Grapalat" w:hAnsi="GHEA Grapalat" w:cs="GHEA Grapalat"/>
          <w:sz w:val="22"/>
          <w:szCs w:val="22"/>
        </w:rPr>
        <w:t>պարբերությամբ</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սահմանված</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կանոնների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հաշվառմամբ</w:t>
      </w:r>
      <w:proofErr w:type="spellEnd"/>
      <w:r w:rsidRPr="00504A08">
        <w:rPr>
          <w:rFonts w:ascii="GHEA Grapalat" w:eastAsia="GHEA Grapalat" w:hAnsi="GHEA Grapalat" w:cs="GHEA Grapalat"/>
          <w:sz w:val="22"/>
          <w:szCs w:val="22"/>
        </w:rPr>
        <w:t>.</w:t>
      </w:r>
    </w:p>
    <w:p w14:paraId="73A27BE1" w14:textId="77777777" w:rsidR="00BF1194" w:rsidRPr="00504A0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2"/>
          <w:szCs w:val="22"/>
        </w:rPr>
      </w:pPr>
      <w:r w:rsidRPr="00504A08">
        <w:rPr>
          <w:rFonts w:ascii="GHEA Grapalat" w:eastAsia="GHEA Grapalat" w:hAnsi="GHEA Grapalat" w:cs="GHEA Grapalat"/>
          <w:sz w:val="22"/>
          <w:szCs w:val="22"/>
        </w:rPr>
        <w:lastRenderedPageBreak/>
        <w:t>բ</w:t>
      </w:r>
      <w:r w:rsidRPr="00504A08">
        <w:rPr>
          <w:rFonts w:ascii="Cambria Math" w:eastAsia="GHEA Grapalat" w:hAnsi="Cambria Math" w:cs="GHEA Grapalat"/>
          <w:sz w:val="22"/>
          <w:szCs w:val="22"/>
        </w:rPr>
        <w:t xml:space="preserve">․ </w:t>
      </w:r>
      <w:proofErr w:type="spellStart"/>
      <w:r w:rsidRPr="00504A08">
        <w:rPr>
          <w:rFonts w:ascii="GHEA Grapalat" w:eastAsia="GHEA Grapalat" w:hAnsi="GHEA Grapalat" w:cs="GHEA Grapalat"/>
          <w:sz w:val="22"/>
          <w:szCs w:val="22"/>
        </w:rPr>
        <w:t>Այս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ենթաբաժնի</w:t>
      </w:r>
      <w:proofErr w:type="spellEnd"/>
      <w:r w:rsidRPr="00504A08">
        <w:rPr>
          <w:rFonts w:ascii="GHEA Grapalat" w:eastAsia="GHEA Grapalat" w:hAnsi="GHEA Grapalat" w:cs="GHEA Grapalat"/>
          <w:sz w:val="22"/>
          <w:szCs w:val="22"/>
        </w:rPr>
        <w:t xml:space="preserve"> «</w:t>
      </w:r>
      <w:r w:rsidRPr="00504A08">
        <w:rPr>
          <w:rFonts w:ascii="GHEA Grapalat" w:eastAsia="GHEA Grapalat" w:hAnsi="GHEA Grapalat" w:cs="GHEA Grapalat"/>
          <w:b/>
          <w:sz w:val="22"/>
          <w:szCs w:val="22"/>
        </w:rPr>
        <w:t>բ</w:t>
      </w:r>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կետում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կատարվում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նշում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եթե</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իրավունք</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ունի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նշանակելու</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հեռացնելու</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կառավարման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մարմինների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անդամների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մեծամասնությանը</w:t>
      </w:r>
      <w:proofErr w:type="spellEnd"/>
      <w:r w:rsidRPr="00504A08">
        <w:rPr>
          <w:rFonts w:ascii="GHEA Grapalat" w:eastAsia="GHEA Grapalat" w:hAnsi="GHEA Grapalat" w:cs="GHEA Grapalat"/>
          <w:sz w:val="22"/>
          <w:szCs w:val="22"/>
        </w:rPr>
        <w:t>.</w:t>
      </w:r>
    </w:p>
    <w:p w14:paraId="3B774DEA" w14:textId="77777777" w:rsidR="00BF1194" w:rsidRPr="00504A0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2"/>
          <w:szCs w:val="22"/>
        </w:rPr>
      </w:pPr>
      <w:r w:rsidRPr="00504A08">
        <w:rPr>
          <w:rFonts w:ascii="GHEA Grapalat" w:eastAsia="GHEA Grapalat" w:hAnsi="GHEA Grapalat" w:cs="GHEA Grapalat"/>
          <w:sz w:val="22"/>
          <w:szCs w:val="22"/>
        </w:rPr>
        <w:t>գ</w:t>
      </w:r>
      <w:r w:rsidRPr="00504A08">
        <w:rPr>
          <w:rFonts w:ascii="Cambria Math" w:eastAsia="GHEA Grapalat" w:hAnsi="Cambria Math" w:cs="GHEA Grapalat"/>
          <w:sz w:val="22"/>
          <w:szCs w:val="22"/>
        </w:rPr>
        <w:t xml:space="preserve">․ </w:t>
      </w:r>
      <w:proofErr w:type="spellStart"/>
      <w:r w:rsidRPr="00504A08">
        <w:rPr>
          <w:rFonts w:ascii="GHEA Grapalat" w:eastAsia="GHEA Grapalat" w:hAnsi="GHEA Grapalat" w:cs="GHEA Grapalat"/>
          <w:sz w:val="22"/>
          <w:szCs w:val="22"/>
        </w:rPr>
        <w:t>Այս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ենթաբաժնի</w:t>
      </w:r>
      <w:proofErr w:type="spellEnd"/>
      <w:r w:rsidRPr="00504A08">
        <w:rPr>
          <w:rFonts w:ascii="GHEA Grapalat" w:eastAsia="GHEA Grapalat" w:hAnsi="GHEA Grapalat" w:cs="GHEA Grapalat"/>
          <w:sz w:val="22"/>
          <w:szCs w:val="22"/>
        </w:rPr>
        <w:t xml:space="preserve"> «</w:t>
      </w:r>
      <w:r w:rsidRPr="00504A08">
        <w:rPr>
          <w:rFonts w:ascii="GHEA Grapalat" w:eastAsia="GHEA Grapalat" w:hAnsi="GHEA Grapalat" w:cs="GHEA Grapalat"/>
          <w:b/>
          <w:sz w:val="22"/>
          <w:szCs w:val="22"/>
        </w:rPr>
        <w:t>գ</w:t>
      </w:r>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կետում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կատարվում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նշում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եթե</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Կազմակերպությունից</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անհատույց</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ստացել</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հաշվետու</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տարվան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նախորդող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տարվա</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ընթացքում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տվյալ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ստացած</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շահույթի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առնվազն</w:t>
      </w:r>
      <w:proofErr w:type="spellEnd"/>
      <w:r w:rsidRPr="00504A08">
        <w:rPr>
          <w:rFonts w:ascii="GHEA Grapalat" w:eastAsia="GHEA Grapalat" w:hAnsi="GHEA Grapalat" w:cs="GHEA Grapalat"/>
          <w:sz w:val="22"/>
          <w:szCs w:val="22"/>
        </w:rPr>
        <w:t xml:space="preserve"> 15 </w:t>
      </w:r>
      <w:proofErr w:type="spellStart"/>
      <w:r w:rsidRPr="00504A08">
        <w:rPr>
          <w:rFonts w:ascii="GHEA Grapalat" w:eastAsia="GHEA Grapalat" w:hAnsi="GHEA Grapalat" w:cs="GHEA Grapalat"/>
          <w:sz w:val="22"/>
          <w:szCs w:val="22"/>
        </w:rPr>
        <w:t>տոկոսի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չափով</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օգուտ</w:t>
      </w:r>
      <w:proofErr w:type="spellEnd"/>
      <w:r w:rsidRPr="00504A08">
        <w:rPr>
          <w:rFonts w:ascii="GHEA Grapalat" w:eastAsia="GHEA Grapalat" w:hAnsi="GHEA Grapalat" w:cs="GHEA Grapalat"/>
          <w:sz w:val="22"/>
          <w:szCs w:val="22"/>
        </w:rPr>
        <w:t>.</w:t>
      </w:r>
    </w:p>
    <w:p w14:paraId="6AF4E87D" w14:textId="77777777" w:rsidR="00BF1194" w:rsidRPr="00504A0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2"/>
          <w:szCs w:val="22"/>
        </w:rPr>
      </w:pPr>
      <w:r w:rsidRPr="00504A08">
        <w:rPr>
          <w:rFonts w:ascii="GHEA Grapalat" w:eastAsia="GHEA Grapalat" w:hAnsi="GHEA Grapalat" w:cs="GHEA Grapalat"/>
          <w:sz w:val="22"/>
          <w:szCs w:val="22"/>
        </w:rPr>
        <w:t>դ</w:t>
      </w:r>
      <w:r w:rsidRPr="00504A08">
        <w:rPr>
          <w:rFonts w:ascii="Cambria Math" w:eastAsia="GHEA Grapalat" w:hAnsi="Cambria Math" w:cs="GHEA Grapalat"/>
          <w:sz w:val="22"/>
          <w:szCs w:val="22"/>
        </w:rPr>
        <w:t xml:space="preserve">․ </w:t>
      </w:r>
      <w:proofErr w:type="spellStart"/>
      <w:r w:rsidRPr="00504A08">
        <w:rPr>
          <w:rFonts w:ascii="GHEA Grapalat" w:eastAsia="GHEA Grapalat" w:hAnsi="GHEA Grapalat" w:cs="GHEA Grapalat"/>
          <w:sz w:val="22"/>
          <w:szCs w:val="22"/>
        </w:rPr>
        <w:t>Այս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ենթաբաժնի</w:t>
      </w:r>
      <w:proofErr w:type="spellEnd"/>
      <w:r w:rsidRPr="00504A08">
        <w:rPr>
          <w:rFonts w:ascii="GHEA Grapalat" w:eastAsia="GHEA Grapalat" w:hAnsi="GHEA Grapalat" w:cs="GHEA Grapalat"/>
          <w:sz w:val="22"/>
          <w:szCs w:val="22"/>
        </w:rPr>
        <w:t xml:space="preserve"> «</w:t>
      </w:r>
      <w:r w:rsidRPr="00504A08">
        <w:rPr>
          <w:rFonts w:ascii="GHEA Grapalat" w:eastAsia="GHEA Grapalat" w:hAnsi="GHEA Grapalat" w:cs="GHEA Grapalat"/>
          <w:b/>
          <w:sz w:val="22"/>
          <w:szCs w:val="22"/>
        </w:rPr>
        <w:t>դ</w:t>
      </w:r>
      <w:r w:rsidRPr="00504A08">
        <w:rPr>
          <w:rFonts w:ascii="GHEA Grapalat" w:eastAsia="GHEA Grapalat" w:hAnsi="GHEA Grapalat" w:cs="GHEA Grapalat"/>
          <w:sz w:val="22"/>
          <w:szCs w:val="22"/>
        </w:rPr>
        <w:t>»</w:t>
      </w:r>
      <w:r w:rsidRPr="00504A08">
        <w:rPr>
          <w:rFonts w:ascii="GHEA Grapalat" w:eastAsia="GHEA Grapalat" w:hAnsi="GHEA Grapalat" w:cs="GHEA Grapalat"/>
          <w:b/>
          <w:sz w:val="22"/>
          <w:szCs w:val="22"/>
        </w:rPr>
        <w:t xml:space="preserve"> </w:t>
      </w:r>
      <w:proofErr w:type="spellStart"/>
      <w:r w:rsidRPr="00504A08">
        <w:rPr>
          <w:rFonts w:ascii="GHEA Grapalat" w:eastAsia="GHEA Grapalat" w:hAnsi="GHEA Grapalat" w:cs="GHEA Grapalat"/>
          <w:sz w:val="22"/>
          <w:szCs w:val="22"/>
        </w:rPr>
        <w:t>կետում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կատարվում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նշում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եթե</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անձն</w:t>
      </w:r>
      <w:proofErr w:type="spellEnd"/>
      <w:r w:rsidRPr="00504A08">
        <w:rPr>
          <w:rFonts w:ascii="GHEA Grapalat" w:eastAsia="GHEA Grapalat" w:hAnsi="GHEA Grapalat" w:cs="GHEA Grapalat"/>
          <w:sz w:val="22"/>
          <w:szCs w:val="22"/>
        </w:rPr>
        <w:t xml:space="preserve"> «ա»-«գ» </w:t>
      </w:r>
      <w:proofErr w:type="spellStart"/>
      <w:r w:rsidRPr="00504A08">
        <w:rPr>
          <w:rFonts w:ascii="GHEA Grapalat" w:eastAsia="GHEA Grapalat" w:hAnsi="GHEA Grapalat" w:cs="GHEA Grapalat"/>
          <w:sz w:val="22"/>
          <w:szCs w:val="22"/>
        </w:rPr>
        <w:t>կետերի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իմաստով</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չի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հանդիսանում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շահառու</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սակայն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վերահսկում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կազմակերպությունը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գործիքների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այդ</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թվում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կնքված</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գործարքների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ուժով</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բնույթի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ազդեցության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հիման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վրա</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միջոցներով</w:t>
      </w:r>
      <w:proofErr w:type="spellEnd"/>
      <w:r w:rsidRPr="00504A08">
        <w:rPr>
          <w:rFonts w:ascii="GHEA Grapalat" w:eastAsia="GHEA Grapalat" w:hAnsi="GHEA Grapalat" w:cs="GHEA Grapalat"/>
          <w:sz w:val="22"/>
          <w:szCs w:val="22"/>
        </w:rPr>
        <w:t>.</w:t>
      </w:r>
    </w:p>
    <w:p w14:paraId="5088057C" w14:textId="77777777" w:rsidR="00BF1194" w:rsidRPr="00504A08"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2"/>
          <w:szCs w:val="22"/>
        </w:rPr>
      </w:pPr>
      <w:r w:rsidRPr="00504A08">
        <w:rPr>
          <w:rFonts w:ascii="GHEA Grapalat" w:eastAsia="GHEA Grapalat" w:hAnsi="GHEA Grapalat" w:cs="GHEA Grapalat"/>
          <w:sz w:val="22"/>
          <w:szCs w:val="22"/>
        </w:rPr>
        <w:t>ե</w:t>
      </w:r>
      <w:r w:rsidRPr="00504A08">
        <w:rPr>
          <w:rFonts w:ascii="Cambria Math" w:eastAsia="GHEA Grapalat" w:hAnsi="Cambria Math" w:cs="GHEA Grapalat"/>
          <w:sz w:val="22"/>
          <w:szCs w:val="22"/>
        </w:rPr>
        <w:t xml:space="preserve">․ </w:t>
      </w:r>
      <w:proofErr w:type="spellStart"/>
      <w:r w:rsidRPr="00504A08">
        <w:rPr>
          <w:rFonts w:ascii="GHEA Grapalat" w:eastAsia="GHEA Grapalat" w:hAnsi="GHEA Grapalat" w:cs="GHEA Grapalat"/>
          <w:sz w:val="22"/>
          <w:szCs w:val="22"/>
        </w:rPr>
        <w:t>Այս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ենթաբաժնի</w:t>
      </w:r>
      <w:proofErr w:type="spellEnd"/>
      <w:r w:rsidRPr="00504A08">
        <w:rPr>
          <w:rFonts w:ascii="GHEA Grapalat" w:eastAsia="GHEA Grapalat" w:hAnsi="GHEA Grapalat" w:cs="GHEA Grapalat"/>
          <w:sz w:val="22"/>
          <w:szCs w:val="22"/>
        </w:rPr>
        <w:t xml:space="preserve"> «</w:t>
      </w:r>
      <w:r w:rsidRPr="00504A08">
        <w:rPr>
          <w:rFonts w:ascii="GHEA Grapalat" w:eastAsia="GHEA Grapalat" w:hAnsi="GHEA Grapalat" w:cs="GHEA Grapalat"/>
          <w:b/>
          <w:sz w:val="22"/>
          <w:szCs w:val="22"/>
        </w:rPr>
        <w:t>ե</w:t>
      </w:r>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կետում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կատարվում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նշում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եթե</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հանդիսանում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Կազմակերպության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գործունեության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ընդհանուր</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ընթացիկ</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ղեկավարումն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իրականացնող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պաշտոնատար</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դեպքում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երբ</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առկա</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չէ</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ենթաբաժնի</w:t>
      </w:r>
      <w:proofErr w:type="spellEnd"/>
      <w:r w:rsidRPr="00504A08">
        <w:rPr>
          <w:rFonts w:ascii="GHEA Grapalat" w:eastAsia="GHEA Grapalat" w:hAnsi="GHEA Grapalat" w:cs="GHEA Grapalat"/>
          <w:sz w:val="22"/>
          <w:szCs w:val="22"/>
        </w:rPr>
        <w:t xml:space="preserve"> «ա»-«դ» </w:t>
      </w:r>
      <w:proofErr w:type="spellStart"/>
      <w:r w:rsidRPr="00504A08">
        <w:rPr>
          <w:rFonts w:ascii="GHEA Grapalat" w:eastAsia="GHEA Grapalat" w:hAnsi="GHEA Grapalat" w:cs="GHEA Grapalat"/>
          <w:sz w:val="22"/>
          <w:szCs w:val="22"/>
        </w:rPr>
        <w:t>կետերի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պահանջներին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համապատասխանող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ֆիզիկական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w:t>
      </w:r>
      <w:proofErr w:type="spellEnd"/>
      <w:r w:rsidRPr="00504A08">
        <w:rPr>
          <w:rFonts w:ascii="GHEA Grapalat" w:eastAsia="GHEA Grapalat" w:hAnsi="GHEA Grapalat" w:cs="GHEA Grapalat"/>
          <w:sz w:val="22"/>
          <w:szCs w:val="22"/>
        </w:rPr>
        <w:t>.</w:t>
      </w:r>
    </w:p>
    <w:p w14:paraId="0D474C7A" w14:textId="77777777" w:rsidR="00BF1194" w:rsidRPr="00504A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504A08">
        <w:rPr>
          <w:rFonts w:ascii="GHEA Grapalat" w:eastAsia="GHEA Grapalat" w:hAnsi="GHEA Grapalat" w:cs="GHEA Grapalat"/>
          <w:sz w:val="22"/>
          <w:szCs w:val="22"/>
        </w:rPr>
        <w:t>«</w:t>
      </w:r>
      <w:proofErr w:type="spellStart"/>
      <w:r w:rsidRPr="00504A08">
        <w:rPr>
          <w:rFonts w:ascii="GHEA Grapalat" w:eastAsia="GHEA Grapalat" w:hAnsi="GHEA Grapalat" w:cs="GHEA Grapalat"/>
          <w:sz w:val="22"/>
          <w:szCs w:val="22"/>
        </w:rPr>
        <w:t>Իրական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շահառուի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կարգավիճակի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վերաբերյալ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տեղեկությունները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շահառու</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դառնալու</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օրը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ամիսը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տարին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կատարվում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նշում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շահառուի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կողմից</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նկատմամբ</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վերահսկողության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իրականացման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ձևի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վերաբերյալ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Փոխկապակցված</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անձանց</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հետ</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համատեղ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վերահսկողության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իրականացման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վերաբերյալ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կատարվում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նշում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եթե</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շահառուն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Կազմակերպությունը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վերահսկում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իր</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հետ</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փոխկապակցված</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հետ</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համաձայնեցված</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գործելու</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ուժով</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կարող</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այն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վերահսկել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հետ</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փոխկապակցված</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հետ</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համաձայնեցված</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գործելու</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դեպքում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Եթե</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հայտարարագիրը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ներկայացնող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հանդիսանում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ընդերքօգտագործման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ոլորտի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հաշվետու</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կազմակերպություն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նաև</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կատարվում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նշում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շահառուի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Ընդերքի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օրենսգրքի</w:t>
      </w:r>
      <w:proofErr w:type="spellEnd"/>
      <w:r w:rsidRPr="00504A08">
        <w:rPr>
          <w:rFonts w:ascii="GHEA Grapalat" w:eastAsia="GHEA Grapalat" w:hAnsi="GHEA Grapalat" w:cs="GHEA Grapalat"/>
          <w:sz w:val="22"/>
          <w:szCs w:val="22"/>
        </w:rPr>
        <w:t xml:space="preserve"> 3-րդ </w:t>
      </w:r>
      <w:proofErr w:type="spellStart"/>
      <w:r w:rsidRPr="00504A08">
        <w:rPr>
          <w:rFonts w:ascii="GHEA Grapalat" w:eastAsia="GHEA Grapalat" w:hAnsi="GHEA Grapalat" w:cs="GHEA Grapalat"/>
          <w:sz w:val="22"/>
          <w:szCs w:val="22"/>
        </w:rPr>
        <w:t>հոդվածի</w:t>
      </w:r>
      <w:proofErr w:type="spellEnd"/>
      <w:r w:rsidRPr="00504A08">
        <w:rPr>
          <w:rFonts w:ascii="GHEA Grapalat" w:eastAsia="GHEA Grapalat" w:hAnsi="GHEA Grapalat" w:cs="GHEA Grapalat"/>
          <w:sz w:val="22"/>
          <w:szCs w:val="22"/>
        </w:rPr>
        <w:t xml:space="preserve"> 1-ին </w:t>
      </w:r>
      <w:proofErr w:type="spellStart"/>
      <w:r w:rsidRPr="00504A08">
        <w:rPr>
          <w:rFonts w:ascii="GHEA Grapalat" w:eastAsia="GHEA Grapalat" w:hAnsi="GHEA Grapalat" w:cs="GHEA Grapalat"/>
          <w:sz w:val="22"/>
          <w:szCs w:val="22"/>
        </w:rPr>
        <w:t>մասի</w:t>
      </w:r>
      <w:proofErr w:type="spellEnd"/>
      <w:r w:rsidRPr="00504A08">
        <w:rPr>
          <w:rFonts w:ascii="GHEA Grapalat" w:eastAsia="GHEA Grapalat" w:hAnsi="GHEA Grapalat" w:cs="GHEA Grapalat"/>
          <w:sz w:val="22"/>
          <w:szCs w:val="22"/>
        </w:rPr>
        <w:t xml:space="preserve"> 53-րդ </w:t>
      </w:r>
      <w:proofErr w:type="spellStart"/>
      <w:r w:rsidRPr="00504A08">
        <w:rPr>
          <w:rFonts w:ascii="GHEA Grapalat" w:eastAsia="GHEA Grapalat" w:hAnsi="GHEA Grapalat" w:cs="GHEA Grapalat"/>
          <w:sz w:val="22"/>
          <w:szCs w:val="22"/>
        </w:rPr>
        <w:t>կետի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իմաստով</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պաշտոնատար</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նրա</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ընտանիքի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անդամ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հանդիսանալու</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վերաբերյալ</w:t>
      </w:r>
      <w:proofErr w:type="spellEnd"/>
      <w:r w:rsidRPr="00504A08">
        <w:rPr>
          <w:rFonts w:ascii="GHEA Grapalat" w:eastAsia="GHEA Grapalat" w:hAnsi="GHEA Grapalat" w:cs="GHEA Grapalat"/>
          <w:sz w:val="22"/>
          <w:szCs w:val="22"/>
        </w:rPr>
        <w:t>.</w:t>
      </w:r>
    </w:p>
    <w:p w14:paraId="034DA36A" w14:textId="77777777" w:rsidR="00BF1194" w:rsidRPr="00504A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504A08">
        <w:rPr>
          <w:rFonts w:ascii="GHEA Grapalat" w:eastAsia="GHEA Grapalat" w:hAnsi="GHEA Grapalat" w:cs="GHEA Grapalat"/>
          <w:sz w:val="22"/>
          <w:szCs w:val="22"/>
        </w:rPr>
        <w:t>«</w:t>
      </w:r>
      <w:proofErr w:type="spellStart"/>
      <w:r w:rsidRPr="00504A08">
        <w:rPr>
          <w:rFonts w:ascii="GHEA Grapalat" w:eastAsia="GHEA Grapalat" w:hAnsi="GHEA Grapalat" w:cs="GHEA Grapalat"/>
          <w:sz w:val="22"/>
          <w:szCs w:val="22"/>
        </w:rPr>
        <w:t>Իրական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շահառուի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կոնտակտային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տվյալները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շահառուի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էլեկտրոնային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փոստի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հասցեն</w:t>
      </w:r>
      <w:proofErr w:type="spellEnd"/>
      <w:r w:rsidRPr="00504A08">
        <w:rPr>
          <w:rFonts w:ascii="GHEA Grapalat" w:eastAsia="GHEA Grapalat" w:hAnsi="GHEA Grapalat" w:cs="GHEA Grapalat"/>
          <w:sz w:val="22"/>
          <w:szCs w:val="22"/>
        </w:rPr>
        <w:t xml:space="preserve"> և </w:t>
      </w:r>
      <w:proofErr w:type="spellStart"/>
      <w:r w:rsidRPr="00504A08">
        <w:rPr>
          <w:rFonts w:ascii="GHEA Grapalat" w:eastAsia="GHEA Grapalat" w:hAnsi="GHEA Grapalat" w:cs="GHEA Grapalat"/>
          <w:sz w:val="22"/>
          <w:szCs w:val="22"/>
        </w:rPr>
        <w:t>հեռախոսահամարը</w:t>
      </w:r>
      <w:proofErr w:type="spellEnd"/>
      <w:r w:rsidRPr="00504A08">
        <w:rPr>
          <w:rFonts w:ascii="GHEA Grapalat" w:eastAsia="GHEA Grapalat" w:hAnsi="GHEA Grapalat" w:cs="GHEA Grapalat"/>
          <w:sz w:val="22"/>
          <w:szCs w:val="22"/>
        </w:rPr>
        <w:t>:</w:t>
      </w:r>
    </w:p>
    <w:p w14:paraId="5482CABC" w14:textId="77777777" w:rsidR="00BF1194" w:rsidRPr="00504A08"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2"/>
          <w:szCs w:val="22"/>
        </w:rPr>
      </w:pPr>
    </w:p>
    <w:p w14:paraId="38A8751A" w14:textId="77777777" w:rsidR="00BF1194" w:rsidRPr="00504A08"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2"/>
          <w:szCs w:val="22"/>
        </w:rPr>
      </w:pPr>
      <w:proofErr w:type="spellStart"/>
      <w:r w:rsidRPr="00504A08">
        <w:rPr>
          <w:rFonts w:ascii="GHEA Grapalat" w:eastAsia="GHEA Grapalat" w:hAnsi="GHEA Grapalat" w:cs="GHEA Grapalat"/>
          <w:sz w:val="22"/>
          <w:szCs w:val="22"/>
        </w:rPr>
        <w:t>Հայտարարագրի</w:t>
      </w:r>
      <w:proofErr w:type="spellEnd"/>
      <w:r w:rsidRPr="00504A08">
        <w:rPr>
          <w:rFonts w:ascii="GHEA Grapalat" w:eastAsia="GHEA Grapalat" w:hAnsi="GHEA Grapalat" w:cs="GHEA Grapalat"/>
          <w:sz w:val="22"/>
          <w:szCs w:val="22"/>
        </w:rPr>
        <w:t xml:space="preserve"> 5-րդ </w:t>
      </w:r>
      <w:proofErr w:type="spellStart"/>
      <w:r w:rsidRPr="00504A08">
        <w:rPr>
          <w:rFonts w:ascii="GHEA Grapalat" w:eastAsia="GHEA Grapalat" w:hAnsi="GHEA Grapalat" w:cs="GHEA Grapalat"/>
          <w:sz w:val="22"/>
          <w:szCs w:val="22"/>
        </w:rPr>
        <w:t>բաժինը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Միջանկյալ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անձինք</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եթե</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հայտարարագիրը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ներկայացնող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շահառուն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Կազմակերպությունն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ամբողջությամբ</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վերահսկող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ունի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անուղղակի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մասնակցություն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կանոնադրական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կապիտալում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բաժինը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color w:val="000000"/>
          <w:sz w:val="22"/>
          <w:szCs w:val="22"/>
        </w:rPr>
        <w:t>ենթակա</w:t>
      </w:r>
      <w:proofErr w:type="spellEnd"/>
      <w:r w:rsidRPr="00504A08">
        <w:rPr>
          <w:rFonts w:ascii="GHEA Grapalat" w:eastAsia="GHEA Grapalat" w:hAnsi="GHEA Grapalat" w:cs="GHEA Grapalat"/>
          <w:color w:val="000000"/>
          <w:sz w:val="22"/>
          <w:szCs w:val="22"/>
        </w:rPr>
        <w:t xml:space="preserve"> է </w:t>
      </w:r>
      <w:proofErr w:type="spellStart"/>
      <w:r w:rsidRPr="00504A08">
        <w:rPr>
          <w:rFonts w:ascii="GHEA Grapalat" w:eastAsia="GHEA Grapalat" w:hAnsi="GHEA Grapalat" w:cs="GHEA Grapalat"/>
          <w:color w:val="000000"/>
          <w:sz w:val="22"/>
          <w:szCs w:val="22"/>
        </w:rPr>
        <w:t>լրացման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յուրաքանչյուր</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sz w:val="22"/>
          <w:szCs w:val="22"/>
        </w:rPr>
        <w:t>միջանկյալ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համար</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առանձին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բոլոր</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միջանկյալ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անձանց</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քանակով</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color w:val="000000"/>
          <w:sz w:val="22"/>
          <w:szCs w:val="22"/>
        </w:rPr>
        <w:t>Այս</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բաժնում</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ենթաբաժինները</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լրացվում</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են</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հետևյալ</w:t>
      </w:r>
      <w:proofErr w:type="spellEnd"/>
      <w:r w:rsidRPr="00504A08">
        <w:rPr>
          <w:rFonts w:ascii="GHEA Grapalat" w:eastAsia="GHEA Grapalat" w:hAnsi="GHEA Grapalat" w:cs="GHEA Grapalat"/>
          <w:color w:val="000000"/>
          <w:sz w:val="22"/>
          <w:szCs w:val="22"/>
        </w:rPr>
        <w:t xml:space="preserve"> </w:t>
      </w:r>
      <w:proofErr w:type="spellStart"/>
      <w:r w:rsidRPr="00504A08">
        <w:rPr>
          <w:rFonts w:ascii="GHEA Grapalat" w:eastAsia="GHEA Grapalat" w:hAnsi="GHEA Grapalat" w:cs="GHEA Grapalat"/>
          <w:color w:val="000000"/>
          <w:sz w:val="22"/>
          <w:szCs w:val="22"/>
        </w:rPr>
        <w:t>կանոններով</w:t>
      </w:r>
      <w:proofErr w:type="spellEnd"/>
      <w:r w:rsidRPr="00504A08">
        <w:rPr>
          <w:rFonts w:ascii="Cambria Math" w:eastAsia="GHEA Grapalat" w:hAnsi="Cambria Math" w:cs="GHEA Grapalat"/>
          <w:color w:val="000000"/>
          <w:sz w:val="22"/>
          <w:szCs w:val="22"/>
        </w:rPr>
        <w:t>․</w:t>
      </w:r>
    </w:p>
    <w:p w14:paraId="31A13904" w14:textId="77777777" w:rsidR="00BF1194" w:rsidRPr="00504A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504A08">
        <w:rPr>
          <w:rFonts w:ascii="GHEA Grapalat" w:eastAsia="GHEA Grapalat" w:hAnsi="GHEA Grapalat" w:cs="GHEA Grapalat"/>
          <w:sz w:val="22"/>
          <w:szCs w:val="22"/>
        </w:rPr>
        <w:lastRenderedPageBreak/>
        <w:t>«</w:t>
      </w:r>
      <w:proofErr w:type="spellStart"/>
      <w:r w:rsidRPr="00504A08">
        <w:rPr>
          <w:rFonts w:ascii="GHEA Grapalat" w:eastAsia="GHEA Grapalat" w:hAnsi="GHEA Grapalat" w:cs="GHEA Grapalat"/>
          <w:sz w:val="22"/>
          <w:szCs w:val="22"/>
        </w:rPr>
        <w:t>Կազմակերպության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տվյալները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միջանկյալ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անվանումը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այդ</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թվում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լատինատառ</w:t>
      </w:r>
      <w:proofErr w:type="spellEnd"/>
      <w:r w:rsidRPr="00504A08">
        <w:rPr>
          <w:rFonts w:ascii="GHEA Grapalat" w:eastAsia="GHEA Grapalat" w:hAnsi="GHEA Grapalat" w:cs="GHEA Grapalat"/>
          <w:sz w:val="22"/>
          <w:szCs w:val="22"/>
        </w:rPr>
        <w:t xml:space="preserve">) և </w:t>
      </w:r>
      <w:proofErr w:type="spellStart"/>
      <w:r w:rsidRPr="00504A08">
        <w:rPr>
          <w:rFonts w:ascii="GHEA Grapalat" w:eastAsia="GHEA Grapalat" w:hAnsi="GHEA Grapalat" w:cs="GHEA Grapalat"/>
          <w:sz w:val="22"/>
          <w:szCs w:val="22"/>
        </w:rPr>
        <w:t>գրանցման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տվյալները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ներառյալ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նշում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կազմակերպաիրավական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ձևի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մասին</w:t>
      </w:r>
      <w:proofErr w:type="spellEnd"/>
      <w:r w:rsidRPr="00504A08">
        <w:rPr>
          <w:rFonts w:ascii="GHEA Grapalat" w:eastAsia="GHEA Grapalat" w:hAnsi="GHEA Grapalat" w:cs="GHEA Grapalat"/>
          <w:sz w:val="22"/>
          <w:szCs w:val="22"/>
        </w:rPr>
        <w:t>.</w:t>
      </w:r>
    </w:p>
    <w:p w14:paraId="11152EBD" w14:textId="77777777" w:rsidR="00BF1194" w:rsidRPr="00504A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504A08">
        <w:rPr>
          <w:rFonts w:ascii="GHEA Grapalat" w:eastAsia="GHEA Grapalat" w:hAnsi="GHEA Grapalat" w:cs="GHEA Grapalat"/>
          <w:sz w:val="22"/>
          <w:szCs w:val="22"/>
        </w:rPr>
        <w:t>«</w:t>
      </w:r>
      <w:proofErr w:type="spellStart"/>
      <w:r w:rsidRPr="00504A08">
        <w:rPr>
          <w:rFonts w:ascii="GHEA Grapalat" w:eastAsia="GHEA Grapalat" w:hAnsi="GHEA Grapalat" w:cs="GHEA Grapalat"/>
          <w:sz w:val="22"/>
          <w:szCs w:val="22"/>
        </w:rPr>
        <w:t>Իրական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շահառուի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տվյալները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շահառու</w:t>
      </w:r>
      <w:proofErr w:type="spellEnd"/>
      <w:r w:rsidRPr="00504A08">
        <w:rPr>
          <w:rFonts w:ascii="GHEA Grapalat" w:eastAsia="GHEA Grapalat" w:hAnsi="GHEA Grapalat" w:cs="GHEA Grapalat"/>
          <w:sz w:val="22"/>
          <w:szCs w:val="22"/>
        </w:rPr>
        <w:t>(</w:t>
      </w:r>
      <w:proofErr w:type="spellStart"/>
      <w:r w:rsidRPr="00504A08">
        <w:rPr>
          <w:rFonts w:ascii="GHEA Grapalat" w:eastAsia="GHEA Grapalat" w:hAnsi="GHEA Grapalat" w:cs="GHEA Grapalat"/>
          <w:sz w:val="22"/>
          <w:szCs w:val="22"/>
        </w:rPr>
        <w:t>ներ</w:t>
      </w:r>
      <w:proofErr w:type="spellEnd"/>
      <w:r w:rsidRPr="00504A08">
        <w:rPr>
          <w:rFonts w:ascii="GHEA Grapalat" w:eastAsia="GHEA Grapalat" w:hAnsi="GHEA Grapalat" w:cs="GHEA Grapalat"/>
          <w:sz w:val="22"/>
          <w:szCs w:val="22"/>
        </w:rPr>
        <w:t xml:space="preserve">)ի </w:t>
      </w:r>
      <w:proofErr w:type="spellStart"/>
      <w:r w:rsidRPr="00504A08">
        <w:rPr>
          <w:rFonts w:ascii="GHEA Grapalat" w:eastAsia="GHEA Grapalat" w:hAnsi="GHEA Grapalat" w:cs="GHEA Grapalat"/>
          <w:sz w:val="22"/>
          <w:szCs w:val="22"/>
        </w:rPr>
        <w:t>անունը</w:t>
      </w:r>
      <w:proofErr w:type="spellEnd"/>
      <w:r w:rsidRPr="00504A08">
        <w:rPr>
          <w:rFonts w:ascii="GHEA Grapalat" w:eastAsia="GHEA Grapalat" w:hAnsi="GHEA Grapalat" w:cs="GHEA Grapalat"/>
          <w:sz w:val="22"/>
          <w:szCs w:val="22"/>
        </w:rPr>
        <w:t xml:space="preserve"> և </w:t>
      </w:r>
      <w:proofErr w:type="spellStart"/>
      <w:r w:rsidRPr="00504A08">
        <w:rPr>
          <w:rFonts w:ascii="GHEA Grapalat" w:eastAsia="GHEA Grapalat" w:hAnsi="GHEA Grapalat" w:cs="GHEA Grapalat"/>
          <w:sz w:val="22"/>
          <w:szCs w:val="22"/>
        </w:rPr>
        <w:t>ազգանունը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համար</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լրացված</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կազմակերպությունը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հանդիսանում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միջանկյալ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Եթե</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միջանկյալ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անձանց</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տվյալները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Կազմակերպությունն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ամբողջությամբ</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վերահսկող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համար</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ենթաբաժինը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ենթակա</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չէ</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լրացման</w:t>
      </w:r>
      <w:proofErr w:type="spellEnd"/>
      <w:r w:rsidRPr="00504A08">
        <w:rPr>
          <w:rFonts w:ascii="GHEA Grapalat" w:eastAsia="GHEA Grapalat" w:hAnsi="GHEA Grapalat" w:cs="GHEA Grapalat"/>
          <w:sz w:val="22"/>
          <w:szCs w:val="22"/>
        </w:rPr>
        <w:t>։</w:t>
      </w:r>
    </w:p>
    <w:p w14:paraId="74AECBCB" w14:textId="77777777" w:rsidR="00BF1194" w:rsidRPr="00504A08"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r w:rsidRPr="00504A08">
        <w:rPr>
          <w:rFonts w:ascii="GHEA Grapalat" w:eastAsia="GHEA Grapalat" w:hAnsi="GHEA Grapalat" w:cs="GHEA Grapalat"/>
          <w:sz w:val="22"/>
          <w:szCs w:val="22"/>
        </w:rPr>
        <w:t>«</w:t>
      </w:r>
      <w:proofErr w:type="spellStart"/>
      <w:r w:rsidRPr="00504A08">
        <w:rPr>
          <w:rFonts w:ascii="GHEA Grapalat" w:eastAsia="GHEA Grapalat" w:hAnsi="GHEA Grapalat" w:cs="GHEA Grapalat"/>
          <w:sz w:val="22"/>
          <w:szCs w:val="22"/>
        </w:rPr>
        <w:t>Միջանկյալ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բաժնետոմսերի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ցուցակման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տվյալները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ենթաբաժինը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ենթակա</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չէ</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պարտադիր</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լրացման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ենթաբաժինը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կարող</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լրացվել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եթե</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միջանկյալ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բաժնետոմսերը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ցուցակված</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կարգավորվող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շուկայում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ֆոնդային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բորսայի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անվանումը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փակագծերում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նշելով</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նաև</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բորսայի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ծածկագիրը</w:t>
      </w:r>
      <w:proofErr w:type="spellEnd"/>
      <w:r w:rsidRPr="00504A08">
        <w:rPr>
          <w:rFonts w:ascii="GHEA Grapalat" w:eastAsia="GHEA Grapalat" w:hAnsi="GHEA Grapalat" w:cs="GHEA Grapalat"/>
          <w:sz w:val="22"/>
          <w:szCs w:val="22"/>
        </w:rPr>
        <w:t xml:space="preserve"> (Market Identifier Code), </w:t>
      </w:r>
      <w:proofErr w:type="spellStart"/>
      <w:r w:rsidRPr="00504A08">
        <w:rPr>
          <w:rFonts w:ascii="GHEA Grapalat" w:eastAsia="GHEA Grapalat" w:hAnsi="GHEA Grapalat" w:cs="GHEA Grapalat"/>
          <w:sz w:val="22"/>
          <w:szCs w:val="22"/>
        </w:rPr>
        <w:t>որտեղ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ցուցակված</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բաժնետոմսերը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ինչպես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նաև</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կատարվում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հղում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բորսայում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առկա</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փաստաթղթերին</w:t>
      </w:r>
      <w:proofErr w:type="spellEnd"/>
      <w:r w:rsidRPr="00504A08">
        <w:rPr>
          <w:rFonts w:ascii="GHEA Grapalat" w:eastAsia="GHEA Grapalat" w:hAnsi="GHEA Grapalat" w:cs="GHEA Grapalat"/>
          <w:sz w:val="22"/>
          <w:szCs w:val="22"/>
        </w:rPr>
        <w:t>։</w:t>
      </w:r>
    </w:p>
    <w:p w14:paraId="70CD215B" w14:textId="77777777" w:rsidR="00BF1194" w:rsidRPr="00504A08"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2"/>
          <w:szCs w:val="22"/>
        </w:rPr>
      </w:pPr>
    </w:p>
    <w:p w14:paraId="08858E95" w14:textId="77777777" w:rsidR="00BF1194" w:rsidRPr="00504A08"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proofErr w:type="spellStart"/>
      <w:r w:rsidRPr="00504A08">
        <w:rPr>
          <w:rFonts w:ascii="GHEA Grapalat" w:eastAsia="GHEA Grapalat" w:hAnsi="GHEA Grapalat" w:cs="GHEA Grapalat"/>
          <w:sz w:val="22"/>
          <w:szCs w:val="22"/>
        </w:rPr>
        <w:t>Հայտարարագրի</w:t>
      </w:r>
      <w:proofErr w:type="spellEnd"/>
      <w:r w:rsidRPr="00504A08">
        <w:rPr>
          <w:rFonts w:ascii="GHEA Grapalat" w:eastAsia="GHEA Grapalat" w:hAnsi="GHEA Grapalat" w:cs="GHEA Grapalat"/>
          <w:sz w:val="22"/>
          <w:szCs w:val="22"/>
        </w:rPr>
        <w:t xml:space="preserve"> 6-րդ </w:t>
      </w:r>
      <w:proofErr w:type="spellStart"/>
      <w:r w:rsidRPr="00504A08">
        <w:rPr>
          <w:rFonts w:ascii="GHEA Grapalat" w:eastAsia="GHEA Grapalat" w:hAnsi="GHEA Grapalat" w:cs="GHEA Grapalat"/>
          <w:sz w:val="22"/>
          <w:szCs w:val="22"/>
        </w:rPr>
        <w:t>բաժինը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Լրացուցիչ</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նշումներ</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եթե</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առկա</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լրացուցիչ</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տեղեկություններ</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հավելյալ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պարզաբանումներ</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որոնք</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առնչվում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հայտարարագրում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լրացված</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լրացման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ենթակա</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տվյալներին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Այս</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ենթաբաժնում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կարող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լրացվել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հավելյալ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պարզաբանումներ</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շահառուի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կողմից</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Կազմակերպությունը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վերահսկելու</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հիմքերի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վերաբերյալ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պետության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համայնքի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մարմինների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վերաբերյալ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որոնք</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իրականացնում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Կազմակերպության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վերահսկողությունն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այն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դեպքում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եթե</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հայտարարագիրը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ներկայացնող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իրավաբանական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կանոնադրական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կապիտալում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առկա</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պետության</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համայնքի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ուղղակի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կամ</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անուղղակի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մասնակցություն</w:t>
      </w:r>
      <w:proofErr w:type="spellEnd"/>
      <w:r w:rsidRPr="00504A08">
        <w:rPr>
          <w:rFonts w:ascii="GHEA Grapalat" w:eastAsia="GHEA Grapalat" w:hAnsi="GHEA Grapalat" w:cs="GHEA Grapalat"/>
          <w:sz w:val="22"/>
          <w:szCs w:val="22"/>
        </w:rPr>
        <w:t xml:space="preserve">, և </w:t>
      </w:r>
      <w:proofErr w:type="spellStart"/>
      <w:r w:rsidRPr="00504A08">
        <w:rPr>
          <w:rFonts w:ascii="GHEA Grapalat" w:eastAsia="GHEA Grapalat" w:hAnsi="GHEA Grapalat" w:cs="GHEA Grapalat"/>
          <w:sz w:val="22"/>
          <w:szCs w:val="22"/>
        </w:rPr>
        <w:t>այլ</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պարազաբանումներ</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հայտարարագրի</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առնչությամբ</w:t>
      </w:r>
      <w:proofErr w:type="spellEnd"/>
      <w:r w:rsidRPr="00504A08">
        <w:rPr>
          <w:rFonts w:ascii="GHEA Grapalat" w:eastAsia="GHEA Grapalat" w:hAnsi="GHEA Grapalat" w:cs="GHEA Grapalat"/>
          <w:sz w:val="22"/>
          <w:szCs w:val="22"/>
        </w:rPr>
        <w:t>։</w:t>
      </w:r>
    </w:p>
    <w:p w14:paraId="06BB9A9D" w14:textId="77777777" w:rsidR="00BF1194" w:rsidRPr="00504A08"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2"/>
          <w:szCs w:val="22"/>
        </w:rPr>
      </w:pPr>
      <w:proofErr w:type="spellStart"/>
      <w:r w:rsidRPr="00504A08">
        <w:rPr>
          <w:rFonts w:ascii="GHEA Grapalat" w:eastAsia="GHEA Grapalat" w:hAnsi="GHEA Grapalat" w:cs="GHEA Grapalat"/>
          <w:sz w:val="22"/>
          <w:szCs w:val="22"/>
        </w:rPr>
        <w:t>Հայտարարագիրը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լրացնում</w:t>
      </w:r>
      <w:proofErr w:type="spellEnd"/>
      <w:r w:rsidRPr="00504A08">
        <w:rPr>
          <w:rFonts w:ascii="GHEA Grapalat" w:eastAsia="GHEA Grapalat" w:hAnsi="GHEA Grapalat" w:cs="GHEA Grapalat"/>
          <w:sz w:val="22"/>
          <w:szCs w:val="22"/>
        </w:rPr>
        <w:t xml:space="preserve"> և </w:t>
      </w:r>
      <w:proofErr w:type="spellStart"/>
      <w:r w:rsidRPr="00504A08">
        <w:rPr>
          <w:rFonts w:ascii="GHEA Grapalat" w:eastAsia="GHEA Grapalat" w:hAnsi="GHEA Grapalat" w:cs="GHEA Grapalat"/>
          <w:sz w:val="22"/>
          <w:szCs w:val="22"/>
        </w:rPr>
        <w:t>ստորագրում</w:t>
      </w:r>
      <w:proofErr w:type="spellEnd"/>
      <w:r w:rsidRPr="00504A08">
        <w:rPr>
          <w:rFonts w:ascii="GHEA Grapalat" w:eastAsia="GHEA Grapalat" w:hAnsi="GHEA Grapalat" w:cs="GHEA Grapalat"/>
          <w:sz w:val="22"/>
          <w:szCs w:val="22"/>
        </w:rPr>
        <w:t xml:space="preserve"> է </w:t>
      </w:r>
      <w:proofErr w:type="spellStart"/>
      <w:r w:rsidRPr="00504A08">
        <w:rPr>
          <w:rFonts w:ascii="GHEA Grapalat" w:eastAsia="GHEA Grapalat" w:hAnsi="GHEA Grapalat" w:cs="GHEA Grapalat"/>
          <w:sz w:val="22"/>
          <w:szCs w:val="22"/>
        </w:rPr>
        <w:t>հայտը</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ներկայացնող</w:t>
      </w:r>
      <w:proofErr w:type="spellEnd"/>
      <w:r w:rsidRPr="00504A08">
        <w:rPr>
          <w:rFonts w:ascii="GHEA Grapalat" w:eastAsia="GHEA Grapalat" w:hAnsi="GHEA Grapalat" w:cs="GHEA Grapalat"/>
          <w:sz w:val="22"/>
          <w:szCs w:val="22"/>
        </w:rPr>
        <w:t xml:space="preserve"> </w:t>
      </w:r>
      <w:proofErr w:type="spellStart"/>
      <w:r w:rsidRPr="00504A08">
        <w:rPr>
          <w:rFonts w:ascii="GHEA Grapalat" w:eastAsia="GHEA Grapalat" w:hAnsi="GHEA Grapalat" w:cs="GHEA Grapalat"/>
          <w:sz w:val="22"/>
          <w:szCs w:val="22"/>
        </w:rPr>
        <w:t>անձը</w:t>
      </w:r>
      <w:proofErr w:type="spellEnd"/>
      <w:r w:rsidRPr="00504A08">
        <w:rPr>
          <w:rFonts w:ascii="GHEA Grapalat" w:eastAsia="GHEA Grapalat" w:hAnsi="GHEA Grapalat" w:cs="GHEA Grapalat"/>
          <w:sz w:val="22"/>
          <w:szCs w:val="22"/>
        </w:rPr>
        <w:t xml:space="preserve">։ </w:t>
      </w:r>
    </w:p>
    <w:p w14:paraId="66271A27" w14:textId="77777777" w:rsidR="00BF1194" w:rsidRPr="00504A08" w:rsidRDefault="00BF1194" w:rsidP="00BF1194">
      <w:pPr>
        <w:pStyle w:val="BodyTextIndent3"/>
        <w:spacing w:line="240" w:lineRule="auto"/>
        <w:ind w:left="360" w:firstLine="0"/>
        <w:rPr>
          <w:rFonts w:ascii="GHEA Grapalat" w:hAnsi="GHEA Grapalat" w:cs="Sylfaen"/>
          <w:i/>
          <w:sz w:val="14"/>
          <w:szCs w:val="14"/>
          <w:lang w:val="hy-AM" w:eastAsia="ru-RU"/>
        </w:rPr>
      </w:pPr>
    </w:p>
    <w:p w14:paraId="05232EF3" w14:textId="77777777" w:rsidR="00BF1194" w:rsidRPr="00504A08" w:rsidRDefault="00BF1194" w:rsidP="00BF1194">
      <w:pPr>
        <w:pStyle w:val="BodyTextIndent3"/>
        <w:spacing w:line="240" w:lineRule="auto"/>
        <w:ind w:left="360" w:firstLine="0"/>
        <w:rPr>
          <w:rFonts w:ascii="GHEA Grapalat" w:hAnsi="GHEA Grapalat" w:cs="Sylfaen"/>
          <w:i/>
          <w:sz w:val="14"/>
          <w:szCs w:val="14"/>
          <w:lang w:val="hy-AM" w:eastAsia="ru-RU"/>
        </w:rPr>
      </w:pPr>
    </w:p>
    <w:p w14:paraId="31CCDF85" w14:textId="77777777" w:rsidR="00BF1194" w:rsidRPr="00504A08" w:rsidRDefault="00BF1194" w:rsidP="00BF1194">
      <w:pPr>
        <w:pStyle w:val="BodyTextIndent3"/>
        <w:spacing w:line="240" w:lineRule="auto"/>
        <w:ind w:left="360" w:firstLine="0"/>
        <w:rPr>
          <w:rFonts w:ascii="GHEA Grapalat" w:hAnsi="GHEA Grapalat" w:cs="Sylfaen"/>
          <w:i/>
          <w:sz w:val="14"/>
          <w:szCs w:val="14"/>
          <w:lang w:val="hy-AM" w:eastAsia="ru-RU"/>
        </w:rPr>
      </w:pPr>
    </w:p>
    <w:p w14:paraId="1BA7B07C" w14:textId="77777777" w:rsidR="00BF1194" w:rsidRPr="00504A08" w:rsidRDefault="00BF1194" w:rsidP="00BF1194">
      <w:pPr>
        <w:pStyle w:val="BodyTextIndent3"/>
        <w:spacing w:line="240" w:lineRule="auto"/>
        <w:ind w:left="360" w:firstLine="0"/>
        <w:rPr>
          <w:rFonts w:ascii="GHEA Grapalat" w:hAnsi="GHEA Grapalat" w:cs="Sylfaen"/>
          <w:i/>
          <w:sz w:val="14"/>
          <w:szCs w:val="14"/>
          <w:lang w:val="hy-AM" w:eastAsia="ru-RU"/>
        </w:rPr>
      </w:pPr>
    </w:p>
    <w:p w14:paraId="0B2A3D3F" w14:textId="77777777" w:rsidR="00BF1194" w:rsidRPr="00504A08" w:rsidRDefault="00BF1194" w:rsidP="00BF1194">
      <w:pPr>
        <w:pStyle w:val="BodyTextIndent3"/>
        <w:spacing w:line="240" w:lineRule="auto"/>
        <w:ind w:left="360" w:firstLine="0"/>
        <w:rPr>
          <w:rFonts w:ascii="GHEA Grapalat" w:hAnsi="GHEA Grapalat" w:cs="Sylfaen"/>
          <w:i/>
          <w:sz w:val="14"/>
          <w:szCs w:val="14"/>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56828BA9" w:rsidR="00BF1194" w:rsidRPr="00A71D81" w:rsidRDefault="00BF1194" w:rsidP="00504A08">
      <w:pPr>
        <w:pStyle w:val="BodyTextIndent3"/>
        <w:spacing w:line="240" w:lineRule="auto"/>
        <w:rPr>
          <w:rFonts w:ascii="GHEA Grapalat" w:hAnsi="GHEA Grapalat"/>
          <w:i/>
          <w:sz w:val="16"/>
          <w:szCs w:val="16"/>
          <w:lang w:val="hy-AM"/>
        </w:rPr>
      </w:pPr>
    </w:p>
    <w:p w14:paraId="3FDF5E5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06C4A41C" w:rsidR="00B2572B" w:rsidRPr="00A71D81" w:rsidRDefault="00B2572B"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7B18B2">
        <w:rPr>
          <w:rFonts w:ascii="GHEA Grapalat" w:hAnsi="GHEA Grapalat"/>
          <w:b/>
          <w:lang w:val="hy-AM"/>
        </w:rPr>
        <w:t>ՔԹ1Մ-ՀՈԱԿ-ԳՀԱՊՁԲ-23/01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0BA6E3B6" w:rsidR="00B2572B" w:rsidRPr="00A71D81" w:rsidRDefault="007B18B2"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4D469563"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7B18B2">
        <w:rPr>
          <w:rFonts w:ascii="GHEA Grapalat" w:hAnsi="GHEA Grapalat" w:cs="Arial"/>
          <w:sz w:val="20"/>
          <w:szCs w:val="20"/>
          <w:lang w:val="es-ES"/>
        </w:rPr>
        <w:t>ՔԹ1Մ-ՀՈԱԿ-ԳՀԱՊՁԲ-23/01</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7B18B2">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8C276D"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504A08" w:rsidRPr="007B18B2"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504A08" w:rsidRPr="00A71D81" w:rsidRDefault="00504A08" w:rsidP="00504A08">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2243147C" w:rsidR="00504A08" w:rsidRPr="00A71D81" w:rsidRDefault="00504A08" w:rsidP="00504A08">
            <w:pPr>
              <w:rPr>
                <w:rFonts w:ascii="GHEA Grapalat" w:hAnsi="GHEA Grapalat"/>
                <w:sz w:val="18"/>
                <w:lang w:val="es-ES"/>
              </w:rPr>
            </w:pPr>
            <w:proofErr w:type="spellStart"/>
            <w:r>
              <w:rPr>
                <w:rFonts w:ascii="GHEA Grapalat" w:hAnsi="GHEA Grapalat" w:cs="Calibri"/>
                <w:color w:val="000000"/>
                <w:sz w:val="18"/>
                <w:szCs w:val="18"/>
              </w:rPr>
              <w:t>կարագ</w:t>
            </w:r>
            <w:proofErr w:type="spellEnd"/>
            <w:r>
              <w:rPr>
                <w:rFonts w:ascii="GHEA Grapalat" w:hAnsi="GHEA Grapalat" w:cs="Calibri"/>
                <w:color w:val="000000"/>
                <w:sz w:val="18"/>
                <w:szCs w:val="18"/>
              </w:rPr>
              <w:t xml:space="preserve"> </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504A08" w:rsidRPr="00A71D81" w:rsidRDefault="00504A08" w:rsidP="00504A08">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504A08" w:rsidRPr="00A71D81" w:rsidRDefault="00504A08" w:rsidP="00504A08">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504A08" w:rsidRPr="00A71D81" w:rsidRDefault="00504A08" w:rsidP="00504A08">
            <w:pPr>
              <w:jc w:val="center"/>
              <w:rPr>
                <w:rFonts w:ascii="GHEA Grapalat" w:hAnsi="GHEA Grapalat"/>
                <w:lang w:val="es-ES"/>
              </w:rPr>
            </w:pPr>
          </w:p>
        </w:tc>
      </w:tr>
      <w:tr w:rsidR="00504A08" w:rsidRPr="007B18B2"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504A08" w:rsidRPr="00A71D81" w:rsidRDefault="00504A08" w:rsidP="00504A08">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46B8D87" w:rsidR="00504A08" w:rsidRPr="00A71D81" w:rsidRDefault="00504A08" w:rsidP="00504A08">
            <w:pPr>
              <w:rPr>
                <w:rFonts w:ascii="GHEA Grapalat" w:hAnsi="GHEA Grapalat"/>
                <w:sz w:val="18"/>
                <w:lang w:val="es-ES"/>
              </w:rPr>
            </w:pPr>
            <w:proofErr w:type="spellStart"/>
            <w:r>
              <w:rPr>
                <w:rFonts w:ascii="GHEA Grapalat" w:hAnsi="GHEA Grapalat" w:cs="Calibri"/>
                <w:color w:val="000000"/>
                <w:sz w:val="18"/>
                <w:szCs w:val="18"/>
              </w:rPr>
              <w:t>պանիր</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504A08" w:rsidRPr="00A71D81" w:rsidRDefault="00504A08" w:rsidP="00504A08">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504A08" w:rsidRPr="00A71D81" w:rsidRDefault="00504A08" w:rsidP="00504A08">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504A08" w:rsidRPr="00A71D81" w:rsidRDefault="00504A08" w:rsidP="00504A08">
            <w:pPr>
              <w:rPr>
                <w:rFonts w:ascii="GHEA Grapalat" w:hAnsi="GHEA Grapalat"/>
                <w:lang w:val="es-ES"/>
              </w:rPr>
            </w:pPr>
          </w:p>
        </w:tc>
      </w:tr>
      <w:tr w:rsidR="00504A08" w:rsidRPr="007B18B2"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504A08" w:rsidRPr="00A71D81" w:rsidRDefault="00504A08" w:rsidP="00504A08">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65B231F0" w:rsidR="00504A08" w:rsidRPr="00A71D81" w:rsidRDefault="00504A08" w:rsidP="00504A08">
            <w:pPr>
              <w:rPr>
                <w:rFonts w:ascii="GHEA Grapalat" w:hAnsi="GHEA Grapalat"/>
                <w:sz w:val="18"/>
                <w:lang w:val="es-ES"/>
              </w:rPr>
            </w:pPr>
            <w:proofErr w:type="spellStart"/>
            <w:r>
              <w:rPr>
                <w:rFonts w:ascii="GHEA Grapalat" w:hAnsi="GHEA Grapalat" w:cs="Calibri"/>
                <w:color w:val="000000"/>
                <w:sz w:val="18"/>
                <w:szCs w:val="18"/>
              </w:rPr>
              <w:t>Միս</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504A08" w:rsidRPr="00A71D81" w:rsidRDefault="00504A08" w:rsidP="00504A08">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504A08" w:rsidRPr="00A71D81" w:rsidRDefault="00504A08" w:rsidP="00504A08">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504A08" w:rsidRPr="00A71D81" w:rsidRDefault="00504A08" w:rsidP="00504A08">
            <w:pPr>
              <w:jc w:val="center"/>
              <w:rPr>
                <w:rFonts w:ascii="GHEA Grapalat" w:hAnsi="GHEA Grapalat"/>
                <w:lang w:val="es-ES"/>
              </w:rPr>
            </w:pPr>
          </w:p>
        </w:tc>
      </w:tr>
      <w:tr w:rsidR="00504A08"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14CB7E95" w:rsidR="00504A08" w:rsidRPr="00504A08" w:rsidRDefault="00504A08" w:rsidP="00504A08">
            <w:pPr>
              <w:jc w:val="center"/>
              <w:rPr>
                <w:rFonts w:ascii="GHEA Grapalat" w:hAnsi="GHEA Grapalat"/>
                <w:b/>
                <w:bCs/>
                <w:sz w:val="18"/>
                <w:lang w:val="hy-AM"/>
              </w:rPr>
            </w:pPr>
            <w:r>
              <w:rPr>
                <w:rFonts w:ascii="GHEA Grapalat" w:hAnsi="GHEA Grapalat"/>
                <w:b/>
                <w:bCs/>
                <w:sz w:val="18"/>
                <w:lang w:val="hy-AM"/>
              </w:rPr>
              <w:t>4</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357CEF52" w:rsidR="00504A08" w:rsidRPr="00A71D81" w:rsidRDefault="00504A08" w:rsidP="00504A08">
            <w:pPr>
              <w:rPr>
                <w:rFonts w:ascii="GHEA Grapalat" w:hAnsi="GHEA Grapalat"/>
                <w:sz w:val="18"/>
                <w:lang w:val="es-ES"/>
              </w:rPr>
            </w:pPr>
            <w:proofErr w:type="spellStart"/>
            <w:r>
              <w:rPr>
                <w:rFonts w:ascii="GHEA Grapalat" w:hAnsi="GHEA Grapalat" w:cs="Calibri"/>
                <w:color w:val="000000"/>
                <w:sz w:val="18"/>
                <w:szCs w:val="18"/>
              </w:rPr>
              <w:t>Կաթ</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504A08" w:rsidRPr="00A71D81" w:rsidRDefault="00504A08" w:rsidP="00504A08">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504A08" w:rsidRPr="00A71D81" w:rsidRDefault="00504A08" w:rsidP="00504A08">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504A08" w:rsidRPr="00A71D81" w:rsidRDefault="00504A08" w:rsidP="00504A08">
            <w:pPr>
              <w:jc w:val="center"/>
              <w:rPr>
                <w:rFonts w:ascii="GHEA Grapalat" w:hAnsi="GHEA Grapalat"/>
                <w:lang w:val="es-ES"/>
              </w:rPr>
            </w:pPr>
          </w:p>
        </w:tc>
      </w:tr>
      <w:tr w:rsidR="00504A08"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462AD849" w:rsidR="00504A08" w:rsidRPr="00504A08" w:rsidRDefault="00504A08" w:rsidP="00504A08">
            <w:pPr>
              <w:jc w:val="center"/>
              <w:rPr>
                <w:rFonts w:ascii="GHEA Grapalat" w:hAnsi="GHEA Grapalat"/>
                <w:b/>
                <w:bCs/>
                <w:sz w:val="18"/>
                <w:lang w:val="hy-AM"/>
              </w:rPr>
            </w:pPr>
            <w:r>
              <w:rPr>
                <w:rFonts w:ascii="GHEA Grapalat" w:hAnsi="GHEA Grapalat"/>
                <w:b/>
                <w:bCs/>
                <w:sz w:val="18"/>
                <w:lang w:val="hy-AM"/>
              </w:rPr>
              <w:t>5</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3B50FB0E" w:rsidR="00504A08" w:rsidRPr="00A71D81" w:rsidRDefault="00504A08" w:rsidP="00504A08">
            <w:pPr>
              <w:rPr>
                <w:rFonts w:ascii="GHEA Grapalat" w:hAnsi="GHEA Grapalat"/>
                <w:sz w:val="18"/>
                <w:lang w:val="es-ES"/>
              </w:rPr>
            </w:pPr>
            <w:proofErr w:type="spellStart"/>
            <w:r>
              <w:rPr>
                <w:rFonts w:ascii="GHEA Grapalat" w:hAnsi="GHEA Grapalat" w:cs="Calibri"/>
                <w:color w:val="000000"/>
                <w:sz w:val="18"/>
                <w:szCs w:val="18"/>
              </w:rPr>
              <w:t>Մածուն</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504A08" w:rsidRPr="00A71D81" w:rsidRDefault="00504A08" w:rsidP="00504A08">
            <w:pPr>
              <w:jc w:val="center"/>
              <w:rPr>
                <w:rFonts w:ascii="GHEA Grapalat" w:hAnsi="GHEA Grapalat"/>
                <w:sz w:val="20"/>
                <w:lang w:val="es-ES"/>
              </w:rPr>
            </w:pPr>
          </w:p>
        </w:tc>
      </w:tr>
      <w:tr w:rsidR="00504A08" w:rsidRPr="00A71D81" w14:paraId="4473F0C8"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BC77554" w14:textId="74B84760" w:rsidR="00504A08" w:rsidRPr="00504A08" w:rsidRDefault="00504A08" w:rsidP="00504A08">
            <w:pPr>
              <w:jc w:val="center"/>
              <w:rPr>
                <w:rFonts w:ascii="GHEA Grapalat" w:hAnsi="GHEA Grapalat"/>
                <w:b/>
                <w:sz w:val="18"/>
                <w:lang w:val="hy-AM"/>
              </w:rPr>
            </w:pPr>
            <w:r>
              <w:rPr>
                <w:rFonts w:ascii="GHEA Grapalat" w:hAnsi="GHEA Grapalat"/>
                <w:b/>
                <w:sz w:val="18"/>
                <w:lang w:val="hy-AM"/>
              </w:rPr>
              <w:t>6</w:t>
            </w:r>
          </w:p>
        </w:tc>
        <w:tc>
          <w:tcPr>
            <w:tcW w:w="3259" w:type="dxa"/>
            <w:tcBorders>
              <w:top w:val="single" w:sz="4" w:space="0" w:color="auto"/>
              <w:left w:val="single" w:sz="4" w:space="0" w:color="auto"/>
              <w:bottom w:val="single" w:sz="4" w:space="0" w:color="auto"/>
              <w:right w:val="single" w:sz="4" w:space="0" w:color="auto"/>
            </w:tcBorders>
            <w:vAlign w:val="center"/>
          </w:tcPr>
          <w:p w14:paraId="4DECC84B" w14:textId="2CBC2081" w:rsidR="00504A08" w:rsidRPr="00A71D81" w:rsidRDefault="00504A08" w:rsidP="00504A08">
            <w:pPr>
              <w:rPr>
                <w:rFonts w:ascii="GHEA Grapalat" w:hAnsi="GHEA Grapalat"/>
                <w:sz w:val="20"/>
              </w:rPr>
            </w:pPr>
            <w:proofErr w:type="spellStart"/>
            <w:r>
              <w:rPr>
                <w:rFonts w:ascii="GHEA Grapalat" w:hAnsi="GHEA Grapalat" w:cs="Calibri"/>
                <w:color w:val="000000"/>
                <w:sz w:val="18"/>
                <w:szCs w:val="18"/>
              </w:rPr>
              <w:t>Թթվասեր</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0FCCC89B"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E38903D"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1B025B44" w14:textId="77777777" w:rsidR="00504A08" w:rsidRPr="00A71D81" w:rsidRDefault="00504A08" w:rsidP="00504A08">
            <w:pPr>
              <w:jc w:val="center"/>
              <w:rPr>
                <w:rFonts w:ascii="GHEA Grapalat" w:hAnsi="GHEA Grapalat"/>
                <w:sz w:val="20"/>
                <w:lang w:val="es-ES"/>
              </w:rPr>
            </w:pPr>
          </w:p>
        </w:tc>
      </w:tr>
      <w:tr w:rsidR="00504A08" w:rsidRPr="00A71D81" w14:paraId="09751901"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D0C02AB" w14:textId="5C972C6D" w:rsidR="00504A08" w:rsidRPr="00504A08" w:rsidRDefault="00504A08" w:rsidP="00504A08">
            <w:pPr>
              <w:jc w:val="center"/>
              <w:rPr>
                <w:rFonts w:ascii="GHEA Grapalat" w:hAnsi="GHEA Grapalat"/>
                <w:b/>
                <w:sz w:val="18"/>
                <w:lang w:val="hy-AM"/>
              </w:rPr>
            </w:pPr>
            <w:r>
              <w:rPr>
                <w:rFonts w:ascii="GHEA Grapalat" w:hAnsi="GHEA Grapalat"/>
                <w:b/>
                <w:sz w:val="18"/>
                <w:lang w:val="hy-AM"/>
              </w:rPr>
              <w:t>7</w:t>
            </w:r>
          </w:p>
        </w:tc>
        <w:tc>
          <w:tcPr>
            <w:tcW w:w="3259" w:type="dxa"/>
            <w:tcBorders>
              <w:top w:val="single" w:sz="4" w:space="0" w:color="auto"/>
              <w:left w:val="single" w:sz="4" w:space="0" w:color="auto"/>
              <w:bottom w:val="single" w:sz="4" w:space="0" w:color="auto"/>
              <w:right w:val="single" w:sz="4" w:space="0" w:color="auto"/>
            </w:tcBorders>
            <w:vAlign w:val="center"/>
          </w:tcPr>
          <w:p w14:paraId="40CF1E88" w14:textId="4837B53A" w:rsidR="00504A08" w:rsidRPr="00A71D81" w:rsidRDefault="00504A08" w:rsidP="00504A08">
            <w:pPr>
              <w:rPr>
                <w:rFonts w:ascii="GHEA Grapalat" w:hAnsi="GHEA Grapalat"/>
                <w:sz w:val="20"/>
              </w:rPr>
            </w:pPr>
            <w:proofErr w:type="spellStart"/>
            <w:r>
              <w:rPr>
                <w:rFonts w:ascii="GHEA Grapalat" w:hAnsi="GHEA Grapalat" w:cs="Calibri"/>
                <w:color w:val="000000"/>
                <w:sz w:val="18"/>
                <w:szCs w:val="18"/>
              </w:rPr>
              <w:t>Կաթնաշոռ</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4D31B06"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1C0AA4C"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2751D56A" w14:textId="77777777" w:rsidR="00504A08" w:rsidRPr="00A71D81" w:rsidRDefault="00504A08" w:rsidP="00504A08">
            <w:pPr>
              <w:jc w:val="center"/>
              <w:rPr>
                <w:rFonts w:ascii="GHEA Grapalat" w:hAnsi="GHEA Grapalat"/>
                <w:sz w:val="20"/>
                <w:lang w:val="es-ES"/>
              </w:rPr>
            </w:pPr>
          </w:p>
        </w:tc>
      </w:tr>
      <w:tr w:rsidR="00504A08" w:rsidRPr="00A71D81" w14:paraId="28CEF57C"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BF0FD2F" w14:textId="2E9049DC" w:rsidR="00504A08" w:rsidRPr="00504A08" w:rsidRDefault="00504A08" w:rsidP="00504A08">
            <w:pPr>
              <w:jc w:val="center"/>
              <w:rPr>
                <w:rFonts w:ascii="GHEA Grapalat" w:hAnsi="GHEA Grapalat"/>
                <w:b/>
                <w:sz w:val="18"/>
                <w:lang w:val="hy-AM"/>
              </w:rPr>
            </w:pPr>
            <w:r>
              <w:rPr>
                <w:rFonts w:ascii="GHEA Grapalat" w:hAnsi="GHEA Grapalat"/>
                <w:b/>
                <w:sz w:val="18"/>
                <w:lang w:val="hy-AM"/>
              </w:rPr>
              <w:t>8</w:t>
            </w:r>
          </w:p>
        </w:tc>
        <w:tc>
          <w:tcPr>
            <w:tcW w:w="3259" w:type="dxa"/>
            <w:tcBorders>
              <w:top w:val="single" w:sz="4" w:space="0" w:color="auto"/>
              <w:left w:val="single" w:sz="4" w:space="0" w:color="auto"/>
              <w:bottom w:val="single" w:sz="4" w:space="0" w:color="auto"/>
              <w:right w:val="single" w:sz="4" w:space="0" w:color="auto"/>
            </w:tcBorders>
            <w:vAlign w:val="center"/>
          </w:tcPr>
          <w:p w14:paraId="372DB689" w14:textId="1C304D09" w:rsidR="00504A08" w:rsidRPr="00A71D81" w:rsidRDefault="00504A08" w:rsidP="00504A08">
            <w:pPr>
              <w:rPr>
                <w:rFonts w:ascii="GHEA Grapalat" w:hAnsi="GHEA Grapalat"/>
                <w:sz w:val="20"/>
              </w:rPr>
            </w:pPr>
            <w:proofErr w:type="spellStart"/>
            <w:r>
              <w:rPr>
                <w:rFonts w:ascii="GHEA Grapalat" w:hAnsi="GHEA Grapalat" w:cs="Calibri"/>
                <w:color w:val="000000"/>
                <w:sz w:val="18"/>
                <w:szCs w:val="18"/>
              </w:rPr>
              <w:t>Շաքարավազ</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FC08407"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795EDB7"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5DCD51FB" w14:textId="77777777" w:rsidR="00504A08" w:rsidRPr="00A71D81" w:rsidRDefault="00504A08" w:rsidP="00504A08">
            <w:pPr>
              <w:jc w:val="center"/>
              <w:rPr>
                <w:rFonts w:ascii="GHEA Grapalat" w:hAnsi="GHEA Grapalat"/>
                <w:sz w:val="20"/>
                <w:lang w:val="es-ES"/>
              </w:rPr>
            </w:pPr>
          </w:p>
        </w:tc>
      </w:tr>
      <w:tr w:rsidR="00504A08" w:rsidRPr="00A71D81" w14:paraId="5524CBE1"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4D10D3" w14:textId="706E44DA" w:rsidR="00504A08" w:rsidRPr="00504A08" w:rsidRDefault="00504A08" w:rsidP="00504A08">
            <w:pPr>
              <w:jc w:val="center"/>
              <w:rPr>
                <w:rFonts w:ascii="GHEA Grapalat" w:hAnsi="GHEA Grapalat"/>
                <w:b/>
                <w:sz w:val="18"/>
                <w:lang w:val="hy-AM"/>
              </w:rPr>
            </w:pPr>
            <w:r>
              <w:rPr>
                <w:rFonts w:ascii="GHEA Grapalat" w:hAnsi="GHEA Grapalat"/>
                <w:b/>
                <w:sz w:val="18"/>
                <w:lang w:val="hy-AM"/>
              </w:rPr>
              <w:t>9</w:t>
            </w:r>
          </w:p>
        </w:tc>
        <w:tc>
          <w:tcPr>
            <w:tcW w:w="3259" w:type="dxa"/>
            <w:tcBorders>
              <w:top w:val="single" w:sz="4" w:space="0" w:color="auto"/>
              <w:left w:val="single" w:sz="4" w:space="0" w:color="auto"/>
              <w:bottom w:val="single" w:sz="4" w:space="0" w:color="auto"/>
              <w:right w:val="single" w:sz="4" w:space="0" w:color="auto"/>
            </w:tcBorders>
            <w:vAlign w:val="center"/>
          </w:tcPr>
          <w:p w14:paraId="558B1F21" w14:textId="04081961" w:rsidR="00504A08" w:rsidRPr="00A71D81" w:rsidRDefault="00504A08" w:rsidP="00504A08">
            <w:pPr>
              <w:rPr>
                <w:rFonts w:ascii="GHEA Grapalat" w:hAnsi="GHEA Grapalat"/>
                <w:sz w:val="20"/>
              </w:rPr>
            </w:pPr>
            <w:proofErr w:type="spellStart"/>
            <w:r>
              <w:rPr>
                <w:rFonts w:ascii="GHEA Grapalat" w:hAnsi="GHEA Grapalat" w:cs="Calibri"/>
                <w:color w:val="000000"/>
                <w:sz w:val="18"/>
                <w:szCs w:val="18"/>
              </w:rPr>
              <w:t>Ջեմ</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553622D5"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8E32A29"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5DD52622" w14:textId="77777777" w:rsidR="00504A08" w:rsidRPr="00A71D81" w:rsidRDefault="00504A08" w:rsidP="00504A08">
            <w:pPr>
              <w:jc w:val="center"/>
              <w:rPr>
                <w:rFonts w:ascii="GHEA Grapalat" w:hAnsi="GHEA Grapalat"/>
                <w:sz w:val="20"/>
                <w:lang w:val="es-ES"/>
              </w:rPr>
            </w:pPr>
          </w:p>
        </w:tc>
      </w:tr>
      <w:tr w:rsidR="00504A08" w:rsidRPr="00A71D81" w14:paraId="137EA0B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1F80554" w14:textId="2944C730" w:rsidR="00504A08" w:rsidRPr="00504A08" w:rsidRDefault="00504A08" w:rsidP="00504A08">
            <w:pPr>
              <w:jc w:val="center"/>
              <w:rPr>
                <w:rFonts w:ascii="GHEA Grapalat" w:hAnsi="GHEA Grapalat"/>
                <w:b/>
                <w:sz w:val="18"/>
                <w:lang w:val="hy-AM"/>
              </w:rPr>
            </w:pPr>
            <w:r>
              <w:rPr>
                <w:rFonts w:ascii="GHEA Grapalat" w:hAnsi="GHEA Grapalat"/>
                <w:b/>
                <w:sz w:val="18"/>
                <w:lang w:val="hy-AM"/>
              </w:rPr>
              <w:t>10</w:t>
            </w:r>
          </w:p>
        </w:tc>
        <w:tc>
          <w:tcPr>
            <w:tcW w:w="3259" w:type="dxa"/>
            <w:tcBorders>
              <w:top w:val="single" w:sz="4" w:space="0" w:color="auto"/>
              <w:left w:val="single" w:sz="4" w:space="0" w:color="auto"/>
              <w:bottom w:val="single" w:sz="4" w:space="0" w:color="auto"/>
              <w:right w:val="single" w:sz="4" w:space="0" w:color="auto"/>
            </w:tcBorders>
            <w:vAlign w:val="center"/>
          </w:tcPr>
          <w:p w14:paraId="62F147CC" w14:textId="45C2602D" w:rsidR="00504A08" w:rsidRPr="00A71D81" w:rsidRDefault="00504A08" w:rsidP="00504A08">
            <w:pPr>
              <w:rPr>
                <w:rFonts w:ascii="GHEA Grapalat" w:hAnsi="GHEA Grapalat"/>
                <w:sz w:val="20"/>
              </w:rPr>
            </w:pPr>
            <w:proofErr w:type="spellStart"/>
            <w:r>
              <w:rPr>
                <w:rFonts w:ascii="GHEA Grapalat" w:hAnsi="GHEA Grapalat" w:cs="Calibri"/>
                <w:color w:val="000000"/>
                <w:sz w:val="18"/>
                <w:szCs w:val="18"/>
              </w:rPr>
              <w:t>Սպիտակաձավար</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5D5C469B"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80D9EEC"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D968BD0" w14:textId="77777777" w:rsidR="00504A08" w:rsidRPr="00A71D81" w:rsidRDefault="00504A08" w:rsidP="00504A08">
            <w:pPr>
              <w:jc w:val="center"/>
              <w:rPr>
                <w:rFonts w:ascii="GHEA Grapalat" w:hAnsi="GHEA Grapalat"/>
                <w:sz w:val="20"/>
                <w:lang w:val="es-ES"/>
              </w:rPr>
            </w:pPr>
          </w:p>
        </w:tc>
      </w:tr>
      <w:tr w:rsidR="00504A08" w:rsidRPr="00A71D81" w14:paraId="2E045249"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14EA398" w14:textId="0F4EF19A" w:rsidR="00504A08" w:rsidRPr="00504A08" w:rsidRDefault="00504A08" w:rsidP="00504A08">
            <w:pPr>
              <w:jc w:val="center"/>
              <w:rPr>
                <w:rFonts w:ascii="GHEA Grapalat" w:hAnsi="GHEA Grapalat"/>
                <w:b/>
                <w:sz w:val="18"/>
                <w:lang w:val="hy-AM"/>
              </w:rPr>
            </w:pPr>
            <w:r>
              <w:rPr>
                <w:rFonts w:ascii="GHEA Grapalat" w:hAnsi="GHEA Grapalat"/>
                <w:b/>
                <w:sz w:val="18"/>
                <w:lang w:val="hy-AM"/>
              </w:rPr>
              <w:t>11</w:t>
            </w:r>
          </w:p>
        </w:tc>
        <w:tc>
          <w:tcPr>
            <w:tcW w:w="3259" w:type="dxa"/>
            <w:tcBorders>
              <w:top w:val="single" w:sz="4" w:space="0" w:color="auto"/>
              <w:left w:val="single" w:sz="4" w:space="0" w:color="auto"/>
              <w:bottom w:val="single" w:sz="4" w:space="0" w:color="auto"/>
              <w:right w:val="single" w:sz="4" w:space="0" w:color="auto"/>
            </w:tcBorders>
            <w:vAlign w:val="center"/>
          </w:tcPr>
          <w:p w14:paraId="00E6E7F2" w14:textId="4CF07231" w:rsidR="00504A08" w:rsidRPr="00A71D81" w:rsidRDefault="00504A08" w:rsidP="00504A08">
            <w:pPr>
              <w:rPr>
                <w:rFonts w:ascii="GHEA Grapalat" w:hAnsi="GHEA Grapalat"/>
                <w:sz w:val="20"/>
              </w:rPr>
            </w:pPr>
            <w:proofErr w:type="spellStart"/>
            <w:r>
              <w:rPr>
                <w:rFonts w:ascii="GHEA Grapalat" w:hAnsi="GHEA Grapalat" w:cs="Calibri"/>
                <w:color w:val="000000"/>
                <w:sz w:val="18"/>
                <w:szCs w:val="18"/>
              </w:rPr>
              <w:t>Բրինձ</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355CEDB4"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917F479"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370AA262" w14:textId="77777777" w:rsidR="00504A08" w:rsidRPr="00A71D81" w:rsidRDefault="00504A08" w:rsidP="00504A08">
            <w:pPr>
              <w:jc w:val="center"/>
              <w:rPr>
                <w:rFonts w:ascii="GHEA Grapalat" w:hAnsi="GHEA Grapalat"/>
                <w:sz w:val="20"/>
                <w:lang w:val="es-ES"/>
              </w:rPr>
            </w:pPr>
          </w:p>
        </w:tc>
      </w:tr>
      <w:tr w:rsidR="00504A08" w:rsidRPr="00A71D81" w14:paraId="11CAF51C"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57AF4AC" w14:textId="62A863BE" w:rsidR="00504A08" w:rsidRPr="00504A08" w:rsidRDefault="00504A08" w:rsidP="00504A08">
            <w:pPr>
              <w:jc w:val="center"/>
              <w:rPr>
                <w:rFonts w:ascii="GHEA Grapalat" w:hAnsi="GHEA Grapalat"/>
                <w:b/>
                <w:sz w:val="18"/>
                <w:lang w:val="hy-AM"/>
              </w:rPr>
            </w:pPr>
            <w:r>
              <w:rPr>
                <w:rFonts w:ascii="GHEA Grapalat" w:hAnsi="GHEA Grapalat"/>
                <w:b/>
                <w:sz w:val="18"/>
                <w:lang w:val="hy-AM"/>
              </w:rPr>
              <w:t>12</w:t>
            </w:r>
          </w:p>
        </w:tc>
        <w:tc>
          <w:tcPr>
            <w:tcW w:w="3259" w:type="dxa"/>
            <w:tcBorders>
              <w:top w:val="single" w:sz="4" w:space="0" w:color="auto"/>
              <w:left w:val="single" w:sz="4" w:space="0" w:color="auto"/>
              <w:bottom w:val="single" w:sz="4" w:space="0" w:color="auto"/>
              <w:right w:val="single" w:sz="4" w:space="0" w:color="auto"/>
            </w:tcBorders>
            <w:vAlign w:val="center"/>
          </w:tcPr>
          <w:p w14:paraId="19093F61" w14:textId="3F59A575" w:rsidR="00504A08" w:rsidRPr="00A71D81" w:rsidRDefault="00504A08" w:rsidP="00504A08">
            <w:pPr>
              <w:rPr>
                <w:rFonts w:ascii="GHEA Grapalat" w:hAnsi="GHEA Grapalat"/>
                <w:sz w:val="20"/>
              </w:rPr>
            </w:pPr>
            <w:proofErr w:type="spellStart"/>
            <w:r>
              <w:rPr>
                <w:rFonts w:ascii="GHEA Grapalat" w:hAnsi="GHEA Grapalat" w:cs="Calibri"/>
                <w:color w:val="000000"/>
                <w:sz w:val="18"/>
                <w:szCs w:val="18"/>
              </w:rPr>
              <w:t>Վերմիշել</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12D13E5D"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0522C43"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6B78BBD6" w14:textId="77777777" w:rsidR="00504A08" w:rsidRPr="00A71D81" w:rsidRDefault="00504A08" w:rsidP="00504A08">
            <w:pPr>
              <w:jc w:val="center"/>
              <w:rPr>
                <w:rFonts w:ascii="GHEA Grapalat" w:hAnsi="GHEA Grapalat"/>
                <w:sz w:val="20"/>
                <w:lang w:val="es-ES"/>
              </w:rPr>
            </w:pPr>
          </w:p>
        </w:tc>
      </w:tr>
      <w:tr w:rsidR="00504A08" w:rsidRPr="00A71D81" w14:paraId="3DCE7A00"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D6EA3EA" w14:textId="3FC91389" w:rsidR="00504A08" w:rsidRPr="00504A08" w:rsidRDefault="00504A08" w:rsidP="00504A08">
            <w:pPr>
              <w:jc w:val="center"/>
              <w:rPr>
                <w:rFonts w:ascii="GHEA Grapalat" w:hAnsi="GHEA Grapalat"/>
                <w:b/>
                <w:sz w:val="18"/>
                <w:lang w:val="hy-AM"/>
              </w:rPr>
            </w:pPr>
            <w:r>
              <w:rPr>
                <w:rFonts w:ascii="GHEA Grapalat" w:hAnsi="GHEA Grapalat"/>
                <w:b/>
                <w:sz w:val="18"/>
                <w:lang w:val="hy-AM"/>
              </w:rPr>
              <w:t>13</w:t>
            </w:r>
          </w:p>
        </w:tc>
        <w:tc>
          <w:tcPr>
            <w:tcW w:w="3259" w:type="dxa"/>
            <w:tcBorders>
              <w:top w:val="single" w:sz="4" w:space="0" w:color="auto"/>
              <w:left w:val="single" w:sz="4" w:space="0" w:color="auto"/>
              <w:bottom w:val="single" w:sz="4" w:space="0" w:color="auto"/>
              <w:right w:val="single" w:sz="4" w:space="0" w:color="auto"/>
            </w:tcBorders>
            <w:vAlign w:val="center"/>
          </w:tcPr>
          <w:p w14:paraId="28933867" w14:textId="6D2D434E" w:rsidR="00504A08" w:rsidRPr="00A71D81" w:rsidRDefault="00504A08" w:rsidP="00504A08">
            <w:pPr>
              <w:rPr>
                <w:rFonts w:ascii="GHEA Grapalat" w:hAnsi="GHEA Grapalat"/>
                <w:sz w:val="20"/>
              </w:rPr>
            </w:pPr>
            <w:proofErr w:type="spellStart"/>
            <w:r>
              <w:rPr>
                <w:rFonts w:ascii="GHEA Grapalat" w:hAnsi="GHEA Grapalat" w:cs="Calibri"/>
                <w:color w:val="000000"/>
                <w:sz w:val="18"/>
                <w:szCs w:val="18"/>
              </w:rPr>
              <w:t>Հնդկաձավար</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32E78C94"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08D657"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0613B9E0" w14:textId="77777777" w:rsidR="00504A08" w:rsidRPr="00A71D81" w:rsidRDefault="00504A08" w:rsidP="00504A08">
            <w:pPr>
              <w:jc w:val="center"/>
              <w:rPr>
                <w:rFonts w:ascii="GHEA Grapalat" w:hAnsi="GHEA Grapalat"/>
                <w:sz w:val="20"/>
                <w:lang w:val="es-ES"/>
              </w:rPr>
            </w:pPr>
          </w:p>
        </w:tc>
      </w:tr>
      <w:tr w:rsidR="00504A08" w:rsidRPr="00A71D81" w14:paraId="330207CF"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4698ED7" w14:textId="1E77A705" w:rsidR="00504A08" w:rsidRPr="00504A08" w:rsidRDefault="00504A08" w:rsidP="00504A08">
            <w:pPr>
              <w:jc w:val="center"/>
              <w:rPr>
                <w:rFonts w:ascii="GHEA Grapalat" w:hAnsi="GHEA Grapalat"/>
                <w:b/>
                <w:sz w:val="18"/>
                <w:lang w:val="hy-AM"/>
              </w:rPr>
            </w:pPr>
            <w:r>
              <w:rPr>
                <w:rFonts w:ascii="GHEA Grapalat" w:hAnsi="GHEA Grapalat"/>
                <w:b/>
                <w:sz w:val="18"/>
                <w:lang w:val="hy-AM"/>
              </w:rPr>
              <w:t>14</w:t>
            </w:r>
          </w:p>
        </w:tc>
        <w:tc>
          <w:tcPr>
            <w:tcW w:w="3259" w:type="dxa"/>
            <w:tcBorders>
              <w:top w:val="single" w:sz="4" w:space="0" w:color="auto"/>
              <w:left w:val="single" w:sz="4" w:space="0" w:color="auto"/>
              <w:bottom w:val="single" w:sz="4" w:space="0" w:color="auto"/>
              <w:right w:val="single" w:sz="4" w:space="0" w:color="auto"/>
            </w:tcBorders>
            <w:vAlign w:val="center"/>
          </w:tcPr>
          <w:p w14:paraId="1099CC37" w14:textId="7C7C0450" w:rsidR="00504A08" w:rsidRPr="00A71D81" w:rsidRDefault="00504A08" w:rsidP="00504A08">
            <w:pPr>
              <w:rPr>
                <w:rFonts w:ascii="GHEA Grapalat" w:hAnsi="GHEA Grapalat"/>
                <w:sz w:val="20"/>
              </w:rPr>
            </w:pPr>
            <w:proofErr w:type="spellStart"/>
            <w:r>
              <w:rPr>
                <w:rFonts w:ascii="GHEA Grapalat" w:hAnsi="GHEA Grapalat" w:cs="Calibri"/>
                <w:color w:val="000000"/>
                <w:sz w:val="18"/>
                <w:szCs w:val="18"/>
              </w:rPr>
              <w:t>Ոլոռ</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773C0210"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42826D5"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23669F82" w14:textId="77777777" w:rsidR="00504A08" w:rsidRPr="00A71D81" w:rsidRDefault="00504A08" w:rsidP="00504A08">
            <w:pPr>
              <w:jc w:val="center"/>
              <w:rPr>
                <w:rFonts w:ascii="GHEA Grapalat" w:hAnsi="GHEA Grapalat"/>
                <w:sz w:val="20"/>
                <w:lang w:val="es-ES"/>
              </w:rPr>
            </w:pPr>
          </w:p>
        </w:tc>
      </w:tr>
      <w:tr w:rsidR="00504A08" w:rsidRPr="00A71D81" w14:paraId="2F1252F6"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2D35064" w14:textId="4C40D2C7" w:rsidR="00504A08" w:rsidRPr="00504A08" w:rsidRDefault="00504A08" w:rsidP="00504A08">
            <w:pPr>
              <w:jc w:val="center"/>
              <w:rPr>
                <w:rFonts w:ascii="GHEA Grapalat" w:hAnsi="GHEA Grapalat"/>
                <w:b/>
                <w:sz w:val="18"/>
                <w:lang w:val="hy-AM"/>
              </w:rPr>
            </w:pPr>
            <w:r>
              <w:rPr>
                <w:rFonts w:ascii="GHEA Grapalat" w:hAnsi="GHEA Grapalat"/>
                <w:b/>
                <w:sz w:val="18"/>
                <w:lang w:val="hy-AM"/>
              </w:rPr>
              <w:t>15</w:t>
            </w:r>
          </w:p>
        </w:tc>
        <w:tc>
          <w:tcPr>
            <w:tcW w:w="3259" w:type="dxa"/>
            <w:tcBorders>
              <w:top w:val="single" w:sz="4" w:space="0" w:color="auto"/>
              <w:left w:val="single" w:sz="4" w:space="0" w:color="auto"/>
              <w:bottom w:val="single" w:sz="4" w:space="0" w:color="auto"/>
              <w:right w:val="single" w:sz="4" w:space="0" w:color="auto"/>
            </w:tcBorders>
            <w:vAlign w:val="center"/>
          </w:tcPr>
          <w:p w14:paraId="4FBFD17C" w14:textId="3CBE705E" w:rsidR="00504A08" w:rsidRPr="00A71D81" w:rsidRDefault="00504A08" w:rsidP="00504A08">
            <w:pPr>
              <w:rPr>
                <w:rFonts w:ascii="GHEA Grapalat" w:hAnsi="GHEA Grapalat"/>
                <w:sz w:val="20"/>
              </w:rPr>
            </w:pPr>
            <w:proofErr w:type="spellStart"/>
            <w:r>
              <w:rPr>
                <w:rFonts w:ascii="GHEA Grapalat" w:hAnsi="GHEA Grapalat" w:cs="Calibri"/>
                <w:color w:val="000000"/>
                <w:sz w:val="18"/>
                <w:szCs w:val="18"/>
              </w:rPr>
              <w:t>Ոսպ</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0CD474FE"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D98D9D0"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BE8DA79" w14:textId="77777777" w:rsidR="00504A08" w:rsidRPr="00A71D81" w:rsidRDefault="00504A08" w:rsidP="00504A08">
            <w:pPr>
              <w:jc w:val="center"/>
              <w:rPr>
                <w:rFonts w:ascii="GHEA Grapalat" w:hAnsi="GHEA Grapalat"/>
                <w:sz w:val="20"/>
                <w:lang w:val="es-ES"/>
              </w:rPr>
            </w:pPr>
          </w:p>
        </w:tc>
      </w:tr>
      <w:tr w:rsidR="00504A08" w:rsidRPr="00A71D81" w14:paraId="311F8A73"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BFE712B" w14:textId="34ECE056" w:rsidR="00504A08" w:rsidRPr="00504A08" w:rsidRDefault="00504A08" w:rsidP="00504A08">
            <w:pPr>
              <w:jc w:val="center"/>
              <w:rPr>
                <w:rFonts w:ascii="GHEA Grapalat" w:hAnsi="GHEA Grapalat"/>
                <w:b/>
                <w:sz w:val="18"/>
                <w:lang w:val="hy-AM"/>
              </w:rPr>
            </w:pPr>
            <w:r>
              <w:rPr>
                <w:rFonts w:ascii="GHEA Grapalat" w:hAnsi="GHEA Grapalat"/>
                <w:b/>
                <w:sz w:val="18"/>
                <w:lang w:val="hy-AM"/>
              </w:rPr>
              <w:t>16</w:t>
            </w:r>
          </w:p>
        </w:tc>
        <w:tc>
          <w:tcPr>
            <w:tcW w:w="3259" w:type="dxa"/>
            <w:tcBorders>
              <w:top w:val="single" w:sz="4" w:space="0" w:color="auto"/>
              <w:left w:val="single" w:sz="4" w:space="0" w:color="auto"/>
              <w:bottom w:val="single" w:sz="4" w:space="0" w:color="auto"/>
              <w:right w:val="single" w:sz="4" w:space="0" w:color="auto"/>
            </w:tcBorders>
            <w:vAlign w:val="center"/>
          </w:tcPr>
          <w:p w14:paraId="5B483BC3" w14:textId="70E99100" w:rsidR="00504A08" w:rsidRPr="00A71D81" w:rsidRDefault="00504A08" w:rsidP="00504A08">
            <w:pPr>
              <w:rPr>
                <w:rFonts w:ascii="GHEA Grapalat" w:hAnsi="GHEA Grapalat"/>
                <w:sz w:val="20"/>
              </w:rPr>
            </w:pPr>
            <w:proofErr w:type="spellStart"/>
            <w:r>
              <w:rPr>
                <w:rFonts w:ascii="GHEA Grapalat" w:hAnsi="GHEA Grapalat" w:cs="Calibri"/>
                <w:color w:val="000000"/>
                <w:sz w:val="18"/>
                <w:szCs w:val="18"/>
              </w:rPr>
              <w:t>Հաճարաձավար</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7D298A11"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DA2B366"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25C92866" w14:textId="77777777" w:rsidR="00504A08" w:rsidRPr="00A71D81" w:rsidRDefault="00504A08" w:rsidP="00504A08">
            <w:pPr>
              <w:jc w:val="center"/>
              <w:rPr>
                <w:rFonts w:ascii="GHEA Grapalat" w:hAnsi="GHEA Grapalat"/>
                <w:sz w:val="20"/>
                <w:lang w:val="es-ES"/>
              </w:rPr>
            </w:pPr>
          </w:p>
        </w:tc>
      </w:tr>
      <w:tr w:rsidR="00504A08" w:rsidRPr="00A71D81" w14:paraId="76894AF0"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9A4C5BB" w14:textId="55E773E2" w:rsidR="00504A08" w:rsidRPr="00504A08" w:rsidRDefault="00504A08" w:rsidP="00504A08">
            <w:pPr>
              <w:jc w:val="center"/>
              <w:rPr>
                <w:rFonts w:ascii="GHEA Grapalat" w:hAnsi="GHEA Grapalat"/>
                <w:b/>
                <w:sz w:val="18"/>
                <w:lang w:val="hy-AM"/>
              </w:rPr>
            </w:pPr>
            <w:r>
              <w:rPr>
                <w:rFonts w:ascii="GHEA Grapalat" w:hAnsi="GHEA Grapalat"/>
                <w:b/>
                <w:sz w:val="18"/>
                <w:lang w:val="hy-AM"/>
              </w:rPr>
              <w:t>17</w:t>
            </w:r>
          </w:p>
        </w:tc>
        <w:tc>
          <w:tcPr>
            <w:tcW w:w="3259" w:type="dxa"/>
            <w:tcBorders>
              <w:top w:val="single" w:sz="4" w:space="0" w:color="auto"/>
              <w:left w:val="single" w:sz="4" w:space="0" w:color="auto"/>
              <w:bottom w:val="single" w:sz="4" w:space="0" w:color="auto"/>
              <w:right w:val="single" w:sz="4" w:space="0" w:color="auto"/>
            </w:tcBorders>
            <w:vAlign w:val="center"/>
          </w:tcPr>
          <w:p w14:paraId="5142617D" w14:textId="4B6C9872" w:rsidR="00504A08" w:rsidRPr="00A71D81" w:rsidRDefault="00504A08" w:rsidP="00504A08">
            <w:pPr>
              <w:rPr>
                <w:rFonts w:ascii="GHEA Grapalat" w:hAnsi="GHEA Grapalat"/>
                <w:sz w:val="20"/>
              </w:rPr>
            </w:pPr>
            <w:proofErr w:type="spellStart"/>
            <w:r>
              <w:rPr>
                <w:rFonts w:ascii="GHEA Grapalat" w:hAnsi="GHEA Grapalat" w:cs="Calibri"/>
                <w:color w:val="000000"/>
                <w:sz w:val="18"/>
                <w:szCs w:val="18"/>
              </w:rPr>
              <w:t>Ալյուր</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7AA2C7FB"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1DEE4A4"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6EF6362D" w14:textId="77777777" w:rsidR="00504A08" w:rsidRPr="00A71D81" w:rsidRDefault="00504A08" w:rsidP="00504A08">
            <w:pPr>
              <w:jc w:val="center"/>
              <w:rPr>
                <w:rFonts w:ascii="GHEA Grapalat" w:hAnsi="GHEA Grapalat"/>
                <w:sz w:val="20"/>
                <w:lang w:val="es-ES"/>
              </w:rPr>
            </w:pPr>
          </w:p>
        </w:tc>
      </w:tr>
      <w:tr w:rsidR="00504A08" w:rsidRPr="00A71D81" w14:paraId="29EC41A6"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6451516" w14:textId="0DDC0838" w:rsidR="00504A08" w:rsidRPr="00504A08" w:rsidRDefault="00504A08" w:rsidP="00504A08">
            <w:pPr>
              <w:jc w:val="center"/>
              <w:rPr>
                <w:rFonts w:ascii="GHEA Grapalat" w:hAnsi="GHEA Grapalat"/>
                <w:b/>
                <w:sz w:val="18"/>
                <w:lang w:val="hy-AM"/>
              </w:rPr>
            </w:pPr>
            <w:r>
              <w:rPr>
                <w:rFonts w:ascii="GHEA Grapalat" w:hAnsi="GHEA Grapalat"/>
                <w:b/>
                <w:sz w:val="18"/>
                <w:lang w:val="hy-AM"/>
              </w:rPr>
              <w:t>18</w:t>
            </w:r>
          </w:p>
        </w:tc>
        <w:tc>
          <w:tcPr>
            <w:tcW w:w="3259" w:type="dxa"/>
            <w:tcBorders>
              <w:top w:val="single" w:sz="4" w:space="0" w:color="auto"/>
              <w:left w:val="single" w:sz="4" w:space="0" w:color="auto"/>
              <w:bottom w:val="single" w:sz="4" w:space="0" w:color="auto"/>
              <w:right w:val="single" w:sz="4" w:space="0" w:color="auto"/>
            </w:tcBorders>
            <w:vAlign w:val="center"/>
          </w:tcPr>
          <w:p w14:paraId="3346CDF3" w14:textId="2021398A" w:rsidR="00504A08" w:rsidRPr="00A71D81" w:rsidRDefault="00504A08" w:rsidP="00504A08">
            <w:pPr>
              <w:rPr>
                <w:rFonts w:ascii="GHEA Grapalat" w:hAnsi="GHEA Grapalat"/>
                <w:sz w:val="20"/>
              </w:rPr>
            </w:pPr>
            <w:proofErr w:type="spellStart"/>
            <w:r>
              <w:rPr>
                <w:rFonts w:ascii="GHEA Grapalat" w:hAnsi="GHEA Grapalat" w:cs="Calibri"/>
                <w:color w:val="000000"/>
                <w:sz w:val="18"/>
                <w:szCs w:val="18"/>
              </w:rPr>
              <w:t>Թեյ</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3E57BEC4"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73E36BA"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38C64906" w14:textId="77777777" w:rsidR="00504A08" w:rsidRPr="00A71D81" w:rsidRDefault="00504A08" w:rsidP="00504A08">
            <w:pPr>
              <w:jc w:val="center"/>
              <w:rPr>
                <w:rFonts w:ascii="GHEA Grapalat" w:hAnsi="GHEA Grapalat"/>
                <w:sz w:val="20"/>
                <w:lang w:val="es-ES"/>
              </w:rPr>
            </w:pPr>
          </w:p>
        </w:tc>
      </w:tr>
      <w:tr w:rsidR="00504A08" w:rsidRPr="00A71D81" w14:paraId="7F4960D0"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ED0EC8" w14:textId="626504DE" w:rsidR="00504A08" w:rsidRPr="00504A08" w:rsidRDefault="00504A08" w:rsidP="00504A08">
            <w:pPr>
              <w:jc w:val="center"/>
              <w:rPr>
                <w:rFonts w:ascii="GHEA Grapalat" w:hAnsi="GHEA Grapalat"/>
                <w:b/>
                <w:sz w:val="18"/>
                <w:lang w:val="hy-AM"/>
              </w:rPr>
            </w:pPr>
            <w:r>
              <w:rPr>
                <w:rFonts w:ascii="GHEA Grapalat" w:hAnsi="GHEA Grapalat"/>
                <w:b/>
                <w:sz w:val="18"/>
                <w:lang w:val="hy-AM"/>
              </w:rPr>
              <w:t>19</w:t>
            </w:r>
          </w:p>
        </w:tc>
        <w:tc>
          <w:tcPr>
            <w:tcW w:w="3259" w:type="dxa"/>
            <w:tcBorders>
              <w:top w:val="single" w:sz="4" w:space="0" w:color="auto"/>
              <w:left w:val="single" w:sz="4" w:space="0" w:color="auto"/>
              <w:bottom w:val="single" w:sz="4" w:space="0" w:color="auto"/>
              <w:right w:val="single" w:sz="4" w:space="0" w:color="auto"/>
            </w:tcBorders>
            <w:vAlign w:val="center"/>
          </w:tcPr>
          <w:p w14:paraId="515CFC47" w14:textId="35A91ABB" w:rsidR="00504A08" w:rsidRPr="00A71D81" w:rsidRDefault="00504A08" w:rsidP="00504A08">
            <w:pPr>
              <w:rPr>
                <w:rFonts w:ascii="GHEA Grapalat" w:hAnsi="GHEA Grapalat"/>
                <w:sz w:val="20"/>
              </w:rPr>
            </w:pPr>
            <w:proofErr w:type="spellStart"/>
            <w:r>
              <w:rPr>
                <w:rFonts w:ascii="GHEA Grapalat" w:hAnsi="GHEA Grapalat" w:cs="Calibri"/>
                <w:color w:val="000000"/>
                <w:sz w:val="18"/>
                <w:szCs w:val="18"/>
              </w:rPr>
              <w:t>Ձեթ</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7746FFBD"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9CDEE97"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6C471DA6" w14:textId="77777777" w:rsidR="00504A08" w:rsidRPr="00A71D81" w:rsidRDefault="00504A08" w:rsidP="00504A08">
            <w:pPr>
              <w:jc w:val="center"/>
              <w:rPr>
                <w:rFonts w:ascii="GHEA Grapalat" w:hAnsi="GHEA Grapalat"/>
                <w:sz w:val="20"/>
                <w:lang w:val="es-ES"/>
              </w:rPr>
            </w:pPr>
          </w:p>
        </w:tc>
      </w:tr>
      <w:tr w:rsidR="00504A08" w:rsidRPr="00A71D81" w14:paraId="2060E5D2"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1E1FE4D" w14:textId="288C6990" w:rsidR="00504A08" w:rsidRPr="00504A08" w:rsidRDefault="00504A08" w:rsidP="00504A08">
            <w:pPr>
              <w:jc w:val="center"/>
              <w:rPr>
                <w:rFonts w:ascii="GHEA Grapalat" w:hAnsi="GHEA Grapalat"/>
                <w:b/>
                <w:sz w:val="18"/>
                <w:lang w:val="hy-AM"/>
              </w:rPr>
            </w:pPr>
            <w:r>
              <w:rPr>
                <w:rFonts w:ascii="GHEA Grapalat" w:hAnsi="GHEA Grapalat"/>
                <w:b/>
                <w:sz w:val="18"/>
                <w:lang w:val="hy-AM"/>
              </w:rPr>
              <w:t>20</w:t>
            </w:r>
          </w:p>
        </w:tc>
        <w:tc>
          <w:tcPr>
            <w:tcW w:w="3259" w:type="dxa"/>
            <w:tcBorders>
              <w:top w:val="single" w:sz="4" w:space="0" w:color="auto"/>
              <w:left w:val="single" w:sz="4" w:space="0" w:color="auto"/>
              <w:bottom w:val="single" w:sz="4" w:space="0" w:color="auto"/>
              <w:right w:val="single" w:sz="4" w:space="0" w:color="auto"/>
            </w:tcBorders>
            <w:vAlign w:val="center"/>
          </w:tcPr>
          <w:p w14:paraId="45E59B0D" w14:textId="3373493B" w:rsidR="00504A08" w:rsidRPr="00A71D81" w:rsidRDefault="00504A08" w:rsidP="00504A08">
            <w:pPr>
              <w:rPr>
                <w:rFonts w:ascii="GHEA Grapalat" w:hAnsi="GHEA Grapalat"/>
                <w:sz w:val="20"/>
              </w:rPr>
            </w:pPr>
            <w:proofErr w:type="spellStart"/>
            <w:r>
              <w:rPr>
                <w:rFonts w:ascii="GHEA Grapalat" w:hAnsi="GHEA Grapalat" w:cs="Calibri"/>
                <w:color w:val="000000"/>
                <w:sz w:val="18"/>
                <w:szCs w:val="18"/>
              </w:rPr>
              <w:t>Ցորենաձավար</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147A1BB7"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B85F4BA"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4D0A54B8" w14:textId="77777777" w:rsidR="00504A08" w:rsidRPr="00A71D81" w:rsidRDefault="00504A08" w:rsidP="00504A08">
            <w:pPr>
              <w:jc w:val="center"/>
              <w:rPr>
                <w:rFonts w:ascii="GHEA Grapalat" w:hAnsi="GHEA Grapalat"/>
                <w:sz w:val="20"/>
                <w:lang w:val="es-ES"/>
              </w:rPr>
            </w:pPr>
          </w:p>
        </w:tc>
      </w:tr>
      <w:tr w:rsidR="00504A08" w:rsidRPr="00A71D81" w14:paraId="4A7E5AA4"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102E2F0" w14:textId="64EF076A" w:rsidR="00504A08" w:rsidRPr="00504A08" w:rsidRDefault="00504A08" w:rsidP="00504A08">
            <w:pPr>
              <w:jc w:val="center"/>
              <w:rPr>
                <w:rFonts w:ascii="GHEA Grapalat" w:hAnsi="GHEA Grapalat"/>
                <w:b/>
                <w:sz w:val="18"/>
                <w:lang w:val="hy-AM"/>
              </w:rPr>
            </w:pPr>
            <w:r>
              <w:rPr>
                <w:rFonts w:ascii="GHEA Grapalat" w:hAnsi="GHEA Grapalat"/>
                <w:b/>
                <w:sz w:val="18"/>
                <w:lang w:val="hy-AM"/>
              </w:rPr>
              <w:t>21</w:t>
            </w:r>
          </w:p>
        </w:tc>
        <w:tc>
          <w:tcPr>
            <w:tcW w:w="3259" w:type="dxa"/>
            <w:tcBorders>
              <w:top w:val="single" w:sz="4" w:space="0" w:color="auto"/>
              <w:left w:val="single" w:sz="4" w:space="0" w:color="auto"/>
              <w:bottom w:val="single" w:sz="4" w:space="0" w:color="auto"/>
              <w:right w:val="single" w:sz="4" w:space="0" w:color="auto"/>
            </w:tcBorders>
            <w:vAlign w:val="center"/>
          </w:tcPr>
          <w:p w14:paraId="46C8FAE9" w14:textId="68CD3958" w:rsidR="00504A08" w:rsidRPr="00A71D81" w:rsidRDefault="00504A08" w:rsidP="00504A08">
            <w:pPr>
              <w:rPr>
                <w:rFonts w:ascii="GHEA Grapalat" w:hAnsi="GHEA Grapalat"/>
                <w:sz w:val="20"/>
              </w:rPr>
            </w:pPr>
            <w:proofErr w:type="spellStart"/>
            <w:r>
              <w:rPr>
                <w:rFonts w:ascii="GHEA Grapalat" w:hAnsi="GHEA Grapalat" w:cs="Calibri"/>
                <w:color w:val="000000"/>
                <w:sz w:val="18"/>
                <w:szCs w:val="18"/>
              </w:rPr>
              <w:t>Կարտոֆիլ</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274EA1CD"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EA1F132"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5AEB5B8" w14:textId="77777777" w:rsidR="00504A08" w:rsidRPr="00A71D81" w:rsidRDefault="00504A08" w:rsidP="00504A08">
            <w:pPr>
              <w:jc w:val="center"/>
              <w:rPr>
                <w:rFonts w:ascii="GHEA Grapalat" w:hAnsi="GHEA Grapalat"/>
                <w:sz w:val="20"/>
                <w:lang w:val="es-ES"/>
              </w:rPr>
            </w:pPr>
          </w:p>
        </w:tc>
      </w:tr>
      <w:tr w:rsidR="00504A08" w:rsidRPr="00A71D81" w14:paraId="0637E289"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D165836" w14:textId="2B215DCC" w:rsidR="00504A08" w:rsidRPr="00504A08" w:rsidRDefault="00504A08" w:rsidP="00504A08">
            <w:pPr>
              <w:jc w:val="center"/>
              <w:rPr>
                <w:rFonts w:ascii="GHEA Grapalat" w:hAnsi="GHEA Grapalat"/>
                <w:b/>
                <w:sz w:val="18"/>
                <w:lang w:val="hy-AM"/>
              </w:rPr>
            </w:pPr>
            <w:r>
              <w:rPr>
                <w:rFonts w:ascii="GHEA Grapalat" w:hAnsi="GHEA Grapalat"/>
                <w:b/>
                <w:sz w:val="18"/>
                <w:lang w:val="hy-AM"/>
              </w:rPr>
              <w:t>22</w:t>
            </w:r>
          </w:p>
        </w:tc>
        <w:tc>
          <w:tcPr>
            <w:tcW w:w="3259" w:type="dxa"/>
            <w:tcBorders>
              <w:top w:val="single" w:sz="4" w:space="0" w:color="auto"/>
              <w:left w:val="single" w:sz="4" w:space="0" w:color="auto"/>
              <w:bottom w:val="single" w:sz="4" w:space="0" w:color="auto"/>
              <w:right w:val="single" w:sz="4" w:space="0" w:color="auto"/>
            </w:tcBorders>
            <w:vAlign w:val="center"/>
          </w:tcPr>
          <w:p w14:paraId="3D42F6B8" w14:textId="241DC7CD" w:rsidR="00504A08" w:rsidRPr="00A71D81" w:rsidRDefault="00504A08" w:rsidP="00504A08">
            <w:pPr>
              <w:rPr>
                <w:rFonts w:ascii="GHEA Grapalat" w:hAnsi="GHEA Grapalat"/>
                <w:sz w:val="20"/>
              </w:rPr>
            </w:pPr>
            <w:proofErr w:type="spellStart"/>
            <w:r>
              <w:rPr>
                <w:rFonts w:ascii="GHEA Grapalat" w:hAnsi="GHEA Grapalat" w:cs="Calibri"/>
                <w:color w:val="000000"/>
                <w:sz w:val="18"/>
                <w:szCs w:val="18"/>
              </w:rPr>
              <w:t>Կաղամբ</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4CFFC849"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BB37163"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E11A6C6" w14:textId="77777777" w:rsidR="00504A08" w:rsidRPr="00A71D81" w:rsidRDefault="00504A08" w:rsidP="00504A08">
            <w:pPr>
              <w:jc w:val="center"/>
              <w:rPr>
                <w:rFonts w:ascii="GHEA Grapalat" w:hAnsi="GHEA Grapalat"/>
                <w:sz w:val="20"/>
                <w:lang w:val="es-ES"/>
              </w:rPr>
            </w:pPr>
          </w:p>
        </w:tc>
      </w:tr>
      <w:tr w:rsidR="00504A08" w:rsidRPr="00A71D81" w14:paraId="40829153"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BA7A4E9" w14:textId="4A168998" w:rsidR="00504A08" w:rsidRPr="00504A08" w:rsidRDefault="00504A08" w:rsidP="00504A08">
            <w:pPr>
              <w:jc w:val="center"/>
              <w:rPr>
                <w:rFonts w:ascii="GHEA Grapalat" w:hAnsi="GHEA Grapalat"/>
                <w:b/>
                <w:sz w:val="18"/>
                <w:lang w:val="hy-AM"/>
              </w:rPr>
            </w:pPr>
            <w:r>
              <w:rPr>
                <w:rFonts w:ascii="GHEA Grapalat" w:hAnsi="GHEA Grapalat"/>
                <w:b/>
                <w:sz w:val="18"/>
                <w:lang w:val="hy-AM"/>
              </w:rPr>
              <w:t>23</w:t>
            </w:r>
          </w:p>
        </w:tc>
        <w:tc>
          <w:tcPr>
            <w:tcW w:w="3259" w:type="dxa"/>
            <w:tcBorders>
              <w:top w:val="single" w:sz="4" w:space="0" w:color="auto"/>
              <w:left w:val="single" w:sz="4" w:space="0" w:color="auto"/>
              <w:bottom w:val="single" w:sz="4" w:space="0" w:color="auto"/>
              <w:right w:val="single" w:sz="4" w:space="0" w:color="auto"/>
            </w:tcBorders>
            <w:vAlign w:val="center"/>
          </w:tcPr>
          <w:p w14:paraId="496E696B" w14:textId="2586CD5B" w:rsidR="00504A08" w:rsidRPr="00A71D81" w:rsidRDefault="00504A08" w:rsidP="00504A08">
            <w:pPr>
              <w:rPr>
                <w:rFonts w:ascii="GHEA Grapalat" w:hAnsi="GHEA Grapalat"/>
                <w:sz w:val="20"/>
              </w:rPr>
            </w:pPr>
            <w:proofErr w:type="spellStart"/>
            <w:r>
              <w:rPr>
                <w:rFonts w:ascii="GHEA Grapalat" w:hAnsi="GHEA Grapalat" w:cs="Calibri"/>
                <w:color w:val="000000"/>
                <w:sz w:val="18"/>
                <w:szCs w:val="18"/>
              </w:rPr>
              <w:t>Գազար</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2BCF017E"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F790D86"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2208A3D9" w14:textId="77777777" w:rsidR="00504A08" w:rsidRPr="00A71D81" w:rsidRDefault="00504A08" w:rsidP="00504A08">
            <w:pPr>
              <w:jc w:val="center"/>
              <w:rPr>
                <w:rFonts w:ascii="GHEA Grapalat" w:hAnsi="GHEA Grapalat"/>
                <w:sz w:val="20"/>
                <w:lang w:val="es-ES"/>
              </w:rPr>
            </w:pPr>
          </w:p>
        </w:tc>
      </w:tr>
      <w:tr w:rsidR="00504A08" w:rsidRPr="00A71D81" w14:paraId="38224BC3"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ECEB15B" w14:textId="44503B0E" w:rsidR="00504A08" w:rsidRPr="00504A08" w:rsidRDefault="00504A08" w:rsidP="00504A08">
            <w:pPr>
              <w:jc w:val="center"/>
              <w:rPr>
                <w:rFonts w:ascii="GHEA Grapalat" w:hAnsi="GHEA Grapalat"/>
                <w:b/>
                <w:sz w:val="18"/>
                <w:lang w:val="hy-AM"/>
              </w:rPr>
            </w:pPr>
            <w:r>
              <w:rPr>
                <w:rFonts w:ascii="GHEA Grapalat" w:hAnsi="GHEA Grapalat"/>
                <w:b/>
                <w:sz w:val="18"/>
                <w:lang w:val="hy-AM"/>
              </w:rPr>
              <w:t>24</w:t>
            </w:r>
          </w:p>
        </w:tc>
        <w:tc>
          <w:tcPr>
            <w:tcW w:w="3259" w:type="dxa"/>
            <w:tcBorders>
              <w:top w:val="single" w:sz="4" w:space="0" w:color="auto"/>
              <w:left w:val="single" w:sz="4" w:space="0" w:color="auto"/>
              <w:bottom w:val="single" w:sz="4" w:space="0" w:color="auto"/>
              <w:right w:val="single" w:sz="4" w:space="0" w:color="auto"/>
            </w:tcBorders>
            <w:vAlign w:val="center"/>
          </w:tcPr>
          <w:p w14:paraId="4A76C64D" w14:textId="3F80D348" w:rsidR="00504A08" w:rsidRPr="00A71D81" w:rsidRDefault="00504A08" w:rsidP="00504A08">
            <w:pPr>
              <w:rPr>
                <w:rFonts w:ascii="GHEA Grapalat" w:hAnsi="GHEA Grapalat"/>
                <w:sz w:val="20"/>
              </w:rPr>
            </w:pPr>
            <w:proofErr w:type="spellStart"/>
            <w:r>
              <w:rPr>
                <w:rFonts w:ascii="GHEA Grapalat" w:hAnsi="GHEA Grapalat" w:cs="Calibri"/>
                <w:color w:val="000000"/>
                <w:sz w:val="18"/>
                <w:szCs w:val="18"/>
              </w:rPr>
              <w:t>Բազուկ</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49A2546F"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38E05B5"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2A7DD35C" w14:textId="77777777" w:rsidR="00504A08" w:rsidRPr="00A71D81" w:rsidRDefault="00504A08" w:rsidP="00504A08">
            <w:pPr>
              <w:jc w:val="center"/>
              <w:rPr>
                <w:rFonts w:ascii="GHEA Grapalat" w:hAnsi="GHEA Grapalat"/>
                <w:sz w:val="20"/>
                <w:lang w:val="es-ES"/>
              </w:rPr>
            </w:pPr>
          </w:p>
        </w:tc>
      </w:tr>
      <w:tr w:rsidR="00504A08" w:rsidRPr="00A71D81" w14:paraId="2A003832"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9F0BC08" w14:textId="0C314619" w:rsidR="00504A08" w:rsidRPr="00504A08" w:rsidRDefault="00504A08" w:rsidP="00504A08">
            <w:pPr>
              <w:jc w:val="center"/>
              <w:rPr>
                <w:rFonts w:ascii="GHEA Grapalat" w:hAnsi="GHEA Grapalat"/>
                <w:b/>
                <w:sz w:val="18"/>
                <w:lang w:val="hy-AM"/>
              </w:rPr>
            </w:pPr>
            <w:r>
              <w:rPr>
                <w:rFonts w:ascii="GHEA Grapalat" w:hAnsi="GHEA Grapalat"/>
                <w:b/>
                <w:sz w:val="18"/>
                <w:lang w:val="hy-AM"/>
              </w:rPr>
              <w:t>25</w:t>
            </w:r>
          </w:p>
        </w:tc>
        <w:tc>
          <w:tcPr>
            <w:tcW w:w="3259" w:type="dxa"/>
            <w:tcBorders>
              <w:top w:val="single" w:sz="4" w:space="0" w:color="auto"/>
              <w:left w:val="single" w:sz="4" w:space="0" w:color="auto"/>
              <w:bottom w:val="single" w:sz="4" w:space="0" w:color="auto"/>
              <w:right w:val="single" w:sz="4" w:space="0" w:color="auto"/>
            </w:tcBorders>
            <w:vAlign w:val="center"/>
          </w:tcPr>
          <w:p w14:paraId="436A341B" w14:textId="4C3645FA" w:rsidR="00504A08" w:rsidRPr="00A71D81" w:rsidRDefault="00504A08" w:rsidP="00504A08">
            <w:pPr>
              <w:rPr>
                <w:rFonts w:ascii="GHEA Grapalat" w:hAnsi="GHEA Grapalat"/>
                <w:sz w:val="20"/>
              </w:rPr>
            </w:pPr>
            <w:proofErr w:type="spellStart"/>
            <w:r>
              <w:rPr>
                <w:rFonts w:ascii="GHEA Grapalat" w:hAnsi="GHEA Grapalat" w:cs="Calibri"/>
                <w:color w:val="000000"/>
                <w:sz w:val="18"/>
                <w:szCs w:val="18"/>
              </w:rPr>
              <w:t>Սոխ</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5C5DC84C"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4D9F94F"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093DFC2E" w14:textId="77777777" w:rsidR="00504A08" w:rsidRPr="00A71D81" w:rsidRDefault="00504A08" w:rsidP="00504A08">
            <w:pPr>
              <w:jc w:val="center"/>
              <w:rPr>
                <w:rFonts w:ascii="GHEA Grapalat" w:hAnsi="GHEA Grapalat"/>
                <w:sz w:val="20"/>
                <w:lang w:val="es-ES"/>
              </w:rPr>
            </w:pPr>
          </w:p>
        </w:tc>
      </w:tr>
      <w:tr w:rsidR="00504A08" w:rsidRPr="00A71D81" w14:paraId="717A793D"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ED1FA2C" w14:textId="110C011A" w:rsidR="00504A08" w:rsidRPr="00504A08" w:rsidRDefault="00504A08" w:rsidP="00504A08">
            <w:pPr>
              <w:jc w:val="center"/>
              <w:rPr>
                <w:rFonts w:ascii="GHEA Grapalat" w:hAnsi="GHEA Grapalat"/>
                <w:b/>
                <w:sz w:val="18"/>
                <w:lang w:val="hy-AM"/>
              </w:rPr>
            </w:pPr>
            <w:r>
              <w:rPr>
                <w:rFonts w:ascii="GHEA Grapalat" w:hAnsi="GHEA Grapalat"/>
                <w:b/>
                <w:sz w:val="18"/>
                <w:lang w:val="hy-AM"/>
              </w:rPr>
              <w:t>26</w:t>
            </w:r>
          </w:p>
        </w:tc>
        <w:tc>
          <w:tcPr>
            <w:tcW w:w="3259" w:type="dxa"/>
            <w:tcBorders>
              <w:top w:val="single" w:sz="4" w:space="0" w:color="auto"/>
              <w:left w:val="single" w:sz="4" w:space="0" w:color="auto"/>
              <w:bottom w:val="single" w:sz="4" w:space="0" w:color="auto"/>
              <w:right w:val="single" w:sz="4" w:space="0" w:color="auto"/>
            </w:tcBorders>
            <w:vAlign w:val="center"/>
          </w:tcPr>
          <w:p w14:paraId="68775B50" w14:textId="592752F9" w:rsidR="00504A08" w:rsidRPr="00A71D81" w:rsidRDefault="00504A08" w:rsidP="00504A08">
            <w:pPr>
              <w:rPr>
                <w:rFonts w:ascii="GHEA Grapalat" w:hAnsi="GHEA Grapalat"/>
                <w:sz w:val="20"/>
              </w:rPr>
            </w:pPr>
            <w:proofErr w:type="spellStart"/>
            <w:r>
              <w:rPr>
                <w:rFonts w:ascii="GHEA Grapalat" w:hAnsi="GHEA Grapalat" w:cs="Calibri"/>
                <w:color w:val="000000"/>
                <w:sz w:val="18"/>
                <w:szCs w:val="18"/>
              </w:rPr>
              <w:t>Կոնֆետ</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45F6EED1"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D34B134"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597ED33C" w14:textId="77777777" w:rsidR="00504A08" w:rsidRPr="00A71D81" w:rsidRDefault="00504A08" w:rsidP="00504A08">
            <w:pPr>
              <w:jc w:val="center"/>
              <w:rPr>
                <w:rFonts w:ascii="GHEA Grapalat" w:hAnsi="GHEA Grapalat"/>
                <w:sz w:val="20"/>
                <w:lang w:val="es-ES"/>
              </w:rPr>
            </w:pPr>
          </w:p>
        </w:tc>
      </w:tr>
      <w:tr w:rsidR="00504A08" w:rsidRPr="00A71D81" w14:paraId="6310A8A4"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66F951B" w14:textId="689A463E" w:rsidR="00504A08" w:rsidRPr="00504A08" w:rsidRDefault="00504A08" w:rsidP="00504A08">
            <w:pPr>
              <w:jc w:val="center"/>
              <w:rPr>
                <w:rFonts w:ascii="GHEA Grapalat" w:hAnsi="GHEA Grapalat"/>
                <w:b/>
                <w:sz w:val="18"/>
                <w:lang w:val="hy-AM"/>
              </w:rPr>
            </w:pPr>
            <w:r>
              <w:rPr>
                <w:rFonts w:ascii="GHEA Grapalat" w:hAnsi="GHEA Grapalat"/>
                <w:b/>
                <w:sz w:val="18"/>
                <w:lang w:val="hy-AM"/>
              </w:rPr>
              <w:t>27</w:t>
            </w:r>
          </w:p>
        </w:tc>
        <w:tc>
          <w:tcPr>
            <w:tcW w:w="3259" w:type="dxa"/>
            <w:tcBorders>
              <w:top w:val="single" w:sz="4" w:space="0" w:color="auto"/>
              <w:left w:val="single" w:sz="4" w:space="0" w:color="auto"/>
              <w:bottom w:val="single" w:sz="4" w:space="0" w:color="auto"/>
              <w:right w:val="single" w:sz="4" w:space="0" w:color="auto"/>
            </w:tcBorders>
            <w:vAlign w:val="center"/>
          </w:tcPr>
          <w:p w14:paraId="51B7DD83" w14:textId="54A6FB6A" w:rsidR="00504A08" w:rsidRPr="00A71D81" w:rsidRDefault="00504A08" w:rsidP="00504A08">
            <w:pPr>
              <w:rPr>
                <w:rFonts w:ascii="GHEA Grapalat" w:hAnsi="GHEA Grapalat"/>
                <w:sz w:val="20"/>
              </w:rPr>
            </w:pPr>
            <w:proofErr w:type="spellStart"/>
            <w:r>
              <w:rPr>
                <w:rFonts w:ascii="GHEA Grapalat" w:hAnsi="GHEA Grapalat" w:cs="Calibri"/>
                <w:color w:val="000000"/>
                <w:sz w:val="18"/>
                <w:szCs w:val="18"/>
              </w:rPr>
              <w:t>Վաֆլի</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15B9C6FB"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3133D3D"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64210D86" w14:textId="77777777" w:rsidR="00504A08" w:rsidRPr="00A71D81" w:rsidRDefault="00504A08" w:rsidP="00504A08">
            <w:pPr>
              <w:jc w:val="center"/>
              <w:rPr>
                <w:rFonts w:ascii="GHEA Grapalat" w:hAnsi="GHEA Grapalat"/>
                <w:sz w:val="20"/>
                <w:lang w:val="es-ES"/>
              </w:rPr>
            </w:pPr>
          </w:p>
        </w:tc>
      </w:tr>
      <w:tr w:rsidR="00504A08" w:rsidRPr="00A71D81" w14:paraId="375EC942"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9262072" w14:textId="01DE8B51" w:rsidR="00504A08" w:rsidRPr="00504A08" w:rsidRDefault="00504A08" w:rsidP="00504A08">
            <w:pPr>
              <w:jc w:val="center"/>
              <w:rPr>
                <w:rFonts w:ascii="GHEA Grapalat" w:hAnsi="GHEA Grapalat"/>
                <w:b/>
                <w:sz w:val="18"/>
                <w:lang w:val="hy-AM"/>
              </w:rPr>
            </w:pPr>
            <w:r>
              <w:rPr>
                <w:rFonts w:ascii="GHEA Grapalat" w:hAnsi="GHEA Grapalat"/>
                <w:b/>
                <w:sz w:val="18"/>
                <w:lang w:val="hy-AM"/>
              </w:rPr>
              <w:t>28</w:t>
            </w:r>
          </w:p>
        </w:tc>
        <w:tc>
          <w:tcPr>
            <w:tcW w:w="3259" w:type="dxa"/>
            <w:tcBorders>
              <w:top w:val="single" w:sz="4" w:space="0" w:color="auto"/>
              <w:left w:val="single" w:sz="4" w:space="0" w:color="auto"/>
              <w:bottom w:val="single" w:sz="4" w:space="0" w:color="auto"/>
              <w:right w:val="single" w:sz="4" w:space="0" w:color="auto"/>
            </w:tcBorders>
            <w:vAlign w:val="center"/>
          </w:tcPr>
          <w:p w14:paraId="16B7685E" w14:textId="2507ECFF" w:rsidR="00504A08" w:rsidRPr="00A71D81" w:rsidRDefault="00504A08" w:rsidP="00504A08">
            <w:pPr>
              <w:rPr>
                <w:rFonts w:ascii="GHEA Grapalat" w:hAnsi="GHEA Grapalat"/>
                <w:sz w:val="20"/>
              </w:rPr>
            </w:pPr>
            <w:proofErr w:type="spellStart"/>
            <w:r>
              <w:rPr>
                <w:rFonts w:ascii="GHEA Grapalat" w:hAnsi="GHEA Grapalat" w:cs="Calibri"/>
                <w:color w:val="000000"/>
                <w:sz w:val="18"/>
                <w:szCs w:val="18"/>
              </w:rPr>
              <w:t>Թխվածքաբլիթ</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152BA568"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67556A8"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1E8A36A3" w14:textId="77777777" w:rsidR="00504A08" w:rsidRPr="00A71D81" w:rsidRDefault="00504A08" w:rsidP="00504A08">
            <w:pPr>
              <w:jc w:val="center"/>
              <w:rPr>
                <w:rFonts w:ascii="GHEA Grapalat" w:hAnsi="GHEA Grapalat"/>
                <w:sz w:val="20"/>
                <w:lang w:val="es-ES"/>
              </w:rPr>
            </w:pPr>
          </w:p>
        </w:tc>
      </w:tr>
      <w:tr w:rsidR="00504A08" w:rsidRPr="00A71D81" w14:paraId="62CFCFDE"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7664D4E" w14:textId="1AA42F7E" w:rsidR="00504A08" w:rsidRPr="00504A08" w:rsidRDefault="00504A08" w:rsidP="00504A08">
            <w:pPr>
              <w:jc w:val="center"/>
              <w:rPr>
                <w:rFonts w:ascii="GHEA Grapalat" w:hAnsi="GHEA Grapalat"/>
                <w:b/>
                <w:sz w:val="18"/>
                <w:lang w:val="hy-AM"/>
              </w:rPr>
            </w:pPr>
            <w:r>
              <w:rPr>
                <w:rFonts w:ascii="GHEA Grapalat" w:hAnsi="GHEA Grapalat"/>
                <w:b/>
                <w:sz w:val="18"/>
                <w:lang w:val="hy-AM"/>
              </w:rPr>
              <w:t>29</w:t>
            </w:r>
          </w:p>
        </w:tc>
        <w:tc>
          <w:tcPr>
            <w:tcW w:w="3259" w:type="dxa"/>
            <w:tcBorders>
              <w:top w:val="single" w:sz="4" w:space="0" w:color="auto"/>
              <w:left w:val="single" w:sz="4" w:space="0" w:color="auto"/>
              <w:bottom w:val="single" w:sz="4" w:space="0" w:color="auto"/>
              <w:right w:val="single" w:sz="4" w:space="0" w:color="auto"/>
            </w:tcBorders>
            <w:vAlign w:val="center"/>
          </w:tcPr>
          <w:p w14:paraId="2AB0AF16" w14:textId="3C1BC429" w:rsidR="00504A08" w:rsidRPr="00A71D81" w:rsidRDefault="00504A08" w:rsidP="00504A08">
            <w:pPr>
              <w:rPr>
                <w:rFonts w:ascii="GHEA Grapalat" w:hAnsi="GHEA Grapalat"/>
                <w:sz w:val="20"/>
              </w:rPr>
            </w:pPr>
            <w:proofErr w:type="spellStart"/>
            <w:r>
              <w:rPr>
                <w:rFonts w:ascii="GHEA Grapalat" w:hAnsi="GHEA Grapalat" w:cs="Calibri"/>
                <w:color w:val="000000"/>
                <w:sz w:val="18"/>
                <w:szCs w:val="18"/>
              </w:rPr>
              <w:t>Աղ</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57399B4F"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8080801"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4727F431" w14:textId="77777777" w:rsidR="00504A08" w:rsidRPr="00A71D81" w:rsidRDefault="00504A08" w:rsidP="00504A08">
            <w:pPr>
              <w:jc w:val="center"/>
              <w:rPr>
                <w:rFonts w:ascii="GHEA Grapalat" w:hAnsi="GHEA Grapalat"/>
                <w:sz w:val="20"/>
                <w:lang w:val="es-ES"/>
              </w:rPr>
            </w:pPr>
          </w:p>
        </w:tc>
      </w:tr>
      <w:tr w:rsidR="00504A08" w:rsidRPr="00A71D81" w14:paraId="22926AEF"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8B0191C" w14:textId="579FD88D" w:rsidR="00504A08" w:rsidRPr="00504A08" w:rsidRDefault="00504A08" w:rsidP="00504A08">
            <w:pPr>
              <w:jc w:val="center"/>
              <w:rPr>
                <w:rFonts w:ascii="GHEA Grapalat" w:hAnsi="GHEA Grapalat"/>
                <w:b/>
                <w:sz w:val="18"/>
                <w:lang w:val="hy-AM"/>
              </w:rPr>
            </w:pPr>
            <w:r>
              <w:rPr>
                <w:rFonts w:ascii="GHEA Grapalat" w:hAnsi="GHEA Grapalat"/>
                <w:b/>
                <w:sz w:val="18"/>
                <w:lang w:val="hy-AM"/>
              </w:rPr>
              <w:t>30</w:t>
            </w:r>
          </w:p>
        </w:tc>
        <w:tc>
          <w:tcPr>
            <w:tcW w:w="3259" w:type="dxa"/>
            <w:tcBorders>
              <w:top w:val="single" w:sz="4" w:space="0" w:color="auto"/>
              <w:left w:val="single" w:sz="4" w:space="0" w:color="auto"/>
              <w:bottom w:val="single" w:sz="4" w:space="0" w:color="auto"/>
              <w:right w:val="single" w:sz="4" w:space="0" w:color="auto"/>
            </w:tcBorders>
            <w:vAlign w:val="center"/>
          </w:tcPr>
          <w:p w14:paraId="76C0208F" w14:textId="1041245A" w:rsidR="00504A08" w:rsidRPr="00A71D81" w:rsidRDefault="00504A08" w:rsidP="00504A08">
            <w:pPr>
              <w:rPr>
                <w:rFonts w:ascii="GHEA Grapalat" w:hAnsi="GHEA Grapalat"/>
                <w:sz w:val="20"/>
              </w:rPr>
            </w:pPr>
            <w:proofErr w:type="spellStart"/>
            <w:r>
              <w:rPr>
                <w:rFonts w:ascii="GHEA Grapalat" w:hAnsi="GHEA Grapalat" w:cs="Calibri"/>
                <w:color w:val="000000"/>
                <w:sz w:val="18"/>
                <w:szCs w:val="18"/>
              </w:rPr>
              <w:t>Տոմատի</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մածուկ</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43AE028A"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5A433E4"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07675772" w14:textId="77777777" w:rsidR="00504A08" w:rsidRPr="00A71D81" w:rsidRDefault="00504A08" w:rsidP="00504A08">
            <w:pPr>
              <w:jc w:val="center"/>
              <w:rPr>
                <w:rFonts w:ascii="GHEA Grapalat" w:hAnsi="GHEA Grapalat"/>
                <w:sz w:val="20"/>
                <w:lang w:val="es-ES"/>
              </w:rPr>
            </w:pPr>
          </w:p>
        </w:tc>
      </w:tr>
      <w:tr w:rsidR="00504A08" w:rsidRPr="00A71D81" w14:paraId="1BB24B21"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45A9808" w14:textId="7A8208E2" w:rsidR="00504A08" w:rsidRPr="00504A08" w:rsidRDefault="00504A08" w:rsidP="00504A08">
            <w:pPr>
              <w:jc w:val="center"/>
              <w:rPr>
                <w:rFonts w:ascii="GHEA Grapalat" w:hAnsi="GHEA Grapalat"/>
                <w:b/>
                <w:sz w:val="18"/>
                <w:lang w:val="hy-AM"/>
              </w:rPr>
            </w:pPr>
            <w:r>
              <w:rPr>
                <w:rFonts w:ascii="GHEA Grapalat" w:hAnsi="GHEA Grapalat"/>
                <w:b/>
                <w:sz w:val="18"/>
                <w:lang w:val="hy-AM"/>
              </w:rPr>
              <w:t>31</w:t>
            </w:r>
          </w:p>
        </w:tc>
        <w:tc>
          <w:tcPr>
            <w:tcW w:w="3259" w:type="dxa"/>
            <w:tcBorders>
              <w:top w:val="single" w:sz="4" w:space="0" w:color="auto"/>
              <w:left w:val="single" w:sz="4" w:space="0" w:color="auto"/>
              <w:bottom w:val="single" w:sz="4" w:space="0" w:color="auto"/>
              <w:right w:val="single" w:sz="4" w:space="0" w:color="auto"/>
            </w:tcBorders>
            <w:vAlign w:val="center"/>
          </w:tcPr>
          <w:p w14:paraId="628739E1" w14:textId="2E1C40CD" w:rsidR="00504A08" w:rsidRPr="00A71D81" w:rsidRDefault="00504A08" w:rsidP="00504A08">
            <w:pPr>
              <w:rPr>
                <w:rFonts w:ascii="GHEA Grapalat" w:hAnsi="GHEA Grapalat"/>
                <w:sz w:val="20"/>
              </w:rPr>
            </w:pPr>
            <w:proofErr w:type="spellStart"/>
            <w:r>
              <w:rPr>
                <w:rFonts w:ascii="GHEA Grapalat" w:hAnsi="GHEA Grapalat" w:cs="Calibri"/>
                <w:color w:val="000000"/>
                <w:sz w:val="18"/>
                <w:szCs w:val="18"/>
              </w:rPr>
              <w:t>Կակաո</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փոշի</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78C457CF"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F698FB2"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2FBA5DEE" w14:textId="77777777" w:rsidR="00504A08" w:rsidRPr="00A71D81" w:rsidRDefault="00504A08" w:rsidP="00504A08">
            <w:pPr>
              <w:jc w:val="center"/>
              <w:rPr>
                <w:rFonts w:ascii="GHEA Grapalat" w:hAnsi="GHEA Grapalat"/>
                <w:sz w:val="20"/>
                <w:lang w:val="es-ES"/>
              </w:rPr>
            </w:pPr>
          </w:p>
        </w:tc>
      </w:tr>
      <w:tr w:rsidR="00504A08" w:rsidRPr="00A71D81" w14:paraId="7F987046"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2B26049" w14:textId="185B4CC7" w:rsidR="00504A08" w:rsidRPr="00504A08" w:rsidRDefault="00504A08" w:rsidP="00504A08">
            <w:pPr>
              <w:jc w:val="center"/>
              <w:rPr>
                <w:rFonts w:ascii="GHEA Grapalat" w:hAnsi="GHEA Grapalat"/>
                <w:b/>
                <w:sz w:val="18"/>
                <w:lang w:val="hy-AM"/>
              </w:rPr>
            </w:pPr>
            <w:r>
              <w:rPr>
                <w:rFonts w:ascii="GHEA Grapalat" w:hAnsi="GHEA Grapalat"/>
                <w:b/>
                <w:sz w:val="18"/>
                <w:lang w:val="hy-AM"/>
              </w:rPr>
              <w:t>32</w:t>
            </w:r>
          </w:p>
        </w:tc>
        <w:tc>
          <w:tcPr>
            <w:tcW w:w="3259" w:type="dxa"/>
            <w:tcBorders>
              <w:top w:val="single" w:sz="4" w:space="0" w:color="auto"/>
              <w:left w:val="single" w:sz="4" w:space="0" w:color="auto"/>
              <w:bottom w:val="single" w:sz="4" w:space="0" w:color="auto"/>
              <w:right w:val="single" w:sz="4" w:space="0" w:color="auto"/>
            </w:tcBorders>
            <w:vAlign w:val="center"/>
          </w:tcPr>
          <w:p w14:paraId="2024B0F4" w14:textId="0CEEC37B" w:rsidR="00504A08" w:rsidRPr="00A71D81" w:rsidRDefault="00504A08" w:rsidP="00504A08">
            <w:pPr>
              <w:rPr>
                <w:rFonts w:ascii="GHEA Grapalat" w:hAnsi="GHEA Grapalat"/>
                <w:sz w:val="20"/>
              </w:rPr>
            </w:pPr>
            <w:proofErr w:type="spellStart"/>
            <w:r>
              <w:rPr>
                <w:rFonts w:ascii="GHEA Grapalat" w:hAnsi="GHEA Grapalat" w:cs="Calibri"/>
                <w:color w:val="000000"/>
                <w:sz w:val="18"/>
                <w:szCs w:val="18"/>
              </w:rPr>
              <w:t>Յուղ</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3AA551B7"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33CA17C"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80C013D" w14:textId="77777777" w:rsidR="00504A08" w:rsidRPr="00A71D81" w:rsidRDefault="00504A08" w:rsidP="00504A08">
            <w:pPr>
              <w:jc w:val="center"/>
              <w:rPr>
                <w:rFonts w:ascii="GHEA Grapalat" w:hAnsi="GHEA Grapalat"/>
                <w:sz w:val="20"/>
                <w:lang w:val="es-ES"/>
              </w:rPr>
            </w:pPr>
          </w:p>
        </w:tc>
      </w:tr>
      <w:tr w:rsidR="00504A08" w:rsidRPr="00A71D81" w14:paraId="4B821617"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CB31143" w14:textId="05E2E032" w:rsidR="00504A08" w:rsidRPr="00504A08" w:rsidRDefault="00504A08" w:rsidP="00504A08">
            <w:pPr>
              <w:jc w:val="center"/>
              <w:rPr>
                <w:rFonts w:ascii="GHEA Grapalat" w:hAnsi="GHEA Grapalat"/>
                <w:b/>
                <w:sz w:val="18"/>
                <w:lang w:val="hy-AM"/>
              </w:rPr>
            </w:pPr>
            <w:r>
              <w:rPr>
                <w:rFonts w:ascii="GHEA Grapalat" w:hAnsi="GHEA Grapalat"/>
                <w:b/>
                <w:sz w:val="18"/>
                <w:lang w:val="hy-AM"/>
              </w:rPr>
              <w:t>33</w:t>
            </w:r>
          </w:p>
        </w:tc>
        <w:tc>
          <w:tcPr>
            <w:tcW w:w="3259" w:type="dxa"/>
            <w:tcBorders>
              <w:top w:val="single" w:sz="4" w:space="0" w:color="auto"/>
              <w:left w:val="single" w:sz="4" w:space="0" w:color="auto"/>
              <w:bottom w:val="single" w:sz="4" w:space="0" w:color="auto"/>
              <w:right w:val="single" w:sz="4" w:space="0" w:color="auto"/>
            </w:tcBorders>
            <w:vAlign w:val="center"/>
          </w:tcPr>
          <w:p w14:paraId="4CA9E785" w14:textId="3ECDF257" w:rsidR="00504A08" w:rsidRPr="00A71D81" w:rsidRDefault="00504A08" w:rsidP="00504A08">
            <w:pPr>
              <w:rPr>
                <w:rFonts w:ascii="GHEA Grapalat" w:hAnsi="GHEA Grapalat"/>
                <w:sz w:val="20"/>
              </w:rPr>
            </w:pPr>
            <w:proofErr w:type="spellStart"/>
            <w:r>
              <w:rPr>
                <w:rFonts w:ascii="GHEA Grapalat" w:hAnsi="GHEA Grapalat" w:cs="Calibri"/>
                <w:color w:val="000000"/>
                <w:sz w:val="18"/>
                <w:szCs w:val="18"/>
              </w:rPr>
              <w:t>Ձու</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2D23AB4A"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C6F04C8"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5A1750C2" w14:textId="77777777" w:rsidR="00504A08" w:rsidRPr="00A71D81" w:rsidRDefault="00504A08" w:rsidP="00504A08">
            <w:pPr>
              <w:jc w:val="center"/>
              <w:rPr>
                <w:rFonts w:ascii="GHEA Grapalat" w:hAnsi="GHEA Grapalat"/>
                <w:sz w:val="20"/>
                <w:lang w:val="es-ES"/>
              </w:rPr>
            </w:pPr>
          </w:p>
        </w:tc>
      </w:tr>
      <w:tr w:rsidR="00504A08" w:rsidRPr="00A71D81" w14:paraId="6F468332"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E7DB14A" w14:textId="31346760" w:rsidR="00504A08" w:rsidRPr="00504A08" w:rsidRDefault="00504A08" w:rsidP="00504A08">
            <w:pPr>
              <w:jc w:val="center"/>
              <w:rPr>
                <w:rFonts w:ascii="GHEA Grapalat" w:hAnsi="GHEA Grapalat"/>
                <w:b/>
                <w:sz w:val="18"/>
                <w:lang w:val="hy-AM"/>
              </w:rPr>
            </w:pPr>
            <w:r>
              <w:rPr>
                <w:rFonts w:ascii="GHEA Grapalat" w:hAnsi="GHEA Grapalat"/>
                <w:b/>
                <w:sz w:val="18"/>
                <w:lang w:val="hy-AM"/>
              </w:rPr>
              <w:t>34</w:t>
            </w:r>
          </w:p>
        </w:tc>
        <w:tc>
          <w:tcPr>
            <w:tcW w:w="3259" w:type="dxa"/>
            <w:tcBorders>
              <w:top w:val="single" w:sz="4" w:space="0" w:color="auto"/>
              <w:left w:val="single" w:sz="4" w:space="0" w:color="auto"/>
              <w:bottom w:val="single" w:sz="4" w:space="0" w:color="auto"/>
              <w:right w:val="single" w:sz="4" w:space="0" w:color="auto"/>
            </w:tcBorders>
            <w:vAlign w:val="center"/>
          </w:tcPr>
          <w:p w14:paraId="27073C9A" w14:textId="7DD6D755" w:rsidR="00504A08" w:rsidRPr="00A71D81" w:rsidRDefault="00504A08" w:rsidP="00504A08">
            <w:pPr>
              <w:rPr>
                <w:rFonts w:ascii="GHEA Grapalat" w:hAnsi="GHEA Grapalat"/>
                <w:sz w:val="20"/>
              </w:rPr>
            </w:pPr>
            <w:proofErr w:type="spellStart"/>
            <w:r>
              <w:rPr>
                <w:rFonts w:ascii="GHEA Grapalat" w:hAnsi="GHEA Grapalat" w:cs="Calibri"/>
                <w:color w:val="000000"/>
                <w:sz w:val="18"/>
                <w:szCs w:val="18"/>
              </w:rPr>
              <w:t>Կիսել</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5BAC95D1"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6FC63C6"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1B8C452D" w14:textId="77777777" w:rsidR="00504A08" w:rsidRPr="00A71D81" w:rsidRDefault="00504A08" w:rsidP="00504A08">
            <w:pPr>
              <w:jc w:val="center"/>
              <w:rPr>
                <w:rFonts w:ascii="GHEA Grapalat" w:hAnsi="GHEA Grapalat"/>
                <w:sz w:val="20"/>
                <w:lang w:val="es-ES"/>
              </w:rPr>
            </w:pPr>
          </w:p>
        </w:tc>
      </w:tr>
      <w:tr w:rsidR="00504A08" w:rsidRPr="00A71D81" w14:paraId="45DD009D"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0F52745" w14:textId="27C94450" w:rsidR="00504A08" w:rsidRPr="00504A08" w:rsidRDefault="00504A08" w:rsidP="00504A08">
            <w:pPr>
              <w:jc w:val="center"/>
              <w:rPr>
                <w:rFonts w:ascii="GHEA Grapalat" w:hAnsi="GHEA Grapalat"/>
                <w:b/>
                <w:sz w:val="18"/>
                <w:lang w:val="hy-AM"/>
              </w:rPr>
            </w:pPr>
            <w:r>
              <w:rPr>
                <w:rFonts w:ascii="GHEA Grapalat" w:hAnsi="GHEA Grapalat"/>
                <w:b/>
                <w:sz w:val="18"/>
                <w:lang w:val="hy-AM"/>
              </w:rPr>
              <w:t>35</w:t>
            </w:r>
          </w:p>
        </w:tc>
        <w:tc>
          <w:tcPr>
            <w:tcW w:w="3259" w:type="dxa"/>
            <w:tcBorders>
              <w:top w:val="single" w:sz="4" w:space="0" w:color="auto"/>
              <w:left w:val="single" w:sz="4" w:space="0" w:color="auto"/>
              <w:bottom w:val="single" w:sz="4" w:space="0" w:color="auto"/>
              <w:right w:val="single" w:sz="4" w:space="0" w:color="auto"/>
            </w:tcBorders>
            <w:vAlign w:val="center"/>
          </w:tcPr>
          <w:p w14:paraId="37F0607A" w14:textId="360FCF04" w:rsidR="00504A08" w:rsidRPr="00A71D81" w:rsidRDefault="00504A08" w:rsidP="00504A08">
            <w:pPr>
              <w:rPr>
                <w:rFonts w:ascii="GHEA Grapalat" w:hAnsi="GHEA Grapalat"/>
                <w:sz w:val="20"/>
              </w:rPr>
            </w:pPr>
            <w:proofErr w:type="spellStart"/>
            <w:r>
              <w:rPr>
                <w:rFonts w:ascii="GHEA Grapalat" w:hAnsi="GHEA Grapalat" w:cs="Calibri"/>
                <w:color w:val="000000"/>
                <w:sz w:val="18"/>
                <w:szCs w:val="18"/>
              </w:rPr>
              <w:t>Հավի</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կրծքամիս</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1BB1FD11"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646395D"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1F136381" w14:textId="77777777" w:rsidR="00504A08" w:rsidRPr="00A71D81" w:rsidRDefault="00504A08" w:rsidP="00504A08">
            <w:pPr>
              <w:jc w:val="center"/>
              <w:rPr>
                <w:rFonts w:ascii="GHEA Grapalat" w:hAnsi="GHEA Grapalat"/>
                <w:sz w:val="20"/>
                <w:lang w:val="es-ES"/>
              </w:rPr>
            </w:pPr>
          </w:p>
        </w:tc>
      </w:tr>
      <w:tr w:rsidR="00504A08" w:rsidRPr="00A71D81" w14:paraId="0E9E6652"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6726A5E" w14:textId="3098AF98" w:rsidR="00504A08" w:rsidRPr="00504A08" w:rsidRDefault="00504A08" w:rsidP="00504A08">
            <w:pPr>
              <w:jc w:val="center"/>
              <w:rPr>
                <w:rFonts w:ascii="GHEA Grapalat" w:hAnsi="GHEA Grapalat"/>
                <w:b/>
                <w:sz w:val="18"/>
                <w:lang w:val="hy-AM"/>
              </w:rPr>
            </w:pPr>
            <w:r>
              <w:rPr>
                <w:rFonts w:ascii="GHEA Grapalat" w:hAnsi="GHEA Grapalat"/>
                <w:b/>
                <w:sz w:val="18"/>
                <w:lang w:val="hy-AM"/>
              </w:rPr>
              <w:lastRenderedPageBreak/>
              <w:t>36</w:t>
            </w:r>
          </w:p>
        </w:tc>
        <w:tc>
          <w:tcPr>
            <w:tcW w:w="3259" w:type="dxa"/>
            <w:tcBorders>
              <w:top w:val="single" w:sz="4" w:space="0" w:color="auto"/>
              <w:left w:val="single" w:sz="4" w:space="0" w:color="auto"/>
              <w:bottom w:val="single" w:sz="4" w:space="0" w:color="auto"/>
              <w:right w:val="single" w:sz="4" w:space="0" w:color="auto"/>
            </w:tcBorders>
            <w:vAlign w:val="center"/>
          </w:tcPr>
          <w:p w14:paraId="5E67743C" w14:textId="17859F1A" w:rsidR="00504A08" w:rsidRPr="00A71D81" w:rsidRDefault="00504A08" w:rsidP="00504A08">
            <w:pPr>
              <w:rPr>
                <w:rFonts w:ascii="GHEA Grapalat" w:hAnsi="GHEA Grapalat"/>
                <w:sz w:val="20"/>
              </w:rPr>
            </w:pPr>
            <w:proofErr w:type="spellStart"/>
            <w:r>
              <w:rPr>
                <w:rFonts w:ascii="GHEA Grapalat" w:hAnsi="GHEA Grapalat" w:cs="Calibri"/>
                <w:color w:val="000000"/>
                <w:sz w:val="18"/>
                <w:szCs w:val="18"/>
              </w:rPr>
              <w:t>Խնձոր</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41E304B4"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D383E3D"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31B883A0" w14:textId="77777777" w:rsidR="00504A08" w:rsidRPr="00A71D81" w:rsidRDefault="00504A08" w:rsidP="00504A08">
            <w:pPr>
              <w:jc w:val="center"/>
              <w:rPr>
                <w:rFonts w:ascii="GHEA Grapalat" w:hAnsi="GHEA Grapalat"/>
                <w:sz w:val="20"/>
                <w:lang w:val="es-ES"/>
              </w:rPr>
            </w:pPr>
          </w:p>
        </w:tc>
      </w:tr>
      <w:tr w:rsidR="00504A08" w:rsidRPr="00A71D81" w14:paraId="5F5F3274"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ACCF0FE" w14:textId="327C7AD0" w:rsidR="00504A08" w:rsidRPr="00504A08" w:rsidRDefault="00504A08" w:rsidP="00504A08">
            <w:pPr>
              <w:jc w:val="center"/>
              <w:rPr>
                <w:rFonts w:ascii="GHEA Grapalat" w:hAnsi="GHEA Grapalat"/>
                <w:b/>
                <w:sz w:val="18"/>
                <w:lang w:val="hy-AM"/>
              </w:rPr>
            </w:pPr>
            <w:r>
              <w:rPr>
                <w:rFonts w:ascii="GHEA Grapalat" w:hAnsi="GHEA Grapalat"/>
                <w:b/>
                <w:sz w:val="18"/>
                <w:lang w:val="hy-AM"/>
              </w:rPr>
              <w:t>37</w:t>
            </w:r>
          </w:p>
        </w:tc>
        <w:tc>
          <w:tcPr>
            <w:tcW w:w="3259" w:type="dxa"/>
            <w:tcBorders>
              <w:top w:val="single" w:sz="4" w:space="0" w:color="auto"/>
              <w:left w:val="single" w:sz="4" w:space="0" w:color="auto"/>
              <w:bottom w:val="single" w:sz="4" w:space="0" w:color="auto"/>
              <w:right w:val="single" w:sz="4" w:space="0" w:color="auto"/>
            </w:tcBorders>
            <w:vAlign w:val="center"/>
          </w:tcPr>
          <w:p w14:paraId="534622CE" w14:textId="7C356954" w:rsidR="00504A08" w:rsidRPr="00A71D81" w:rsidRDefault="00504A08" w:rsidP="00504A08">
            <w:pPr>
              <w:rPr>
                <w:rFonts w:ascii="GHEA Grapalat" w:hAnsi="GHEA Grapalat"/>
                <w:sz w:val="20"/>
              </w:rPr>
            </w:pPr>
            <w:proofErr w:type="spellStart"/>
            <w:r>
              <w:rPr>
                <w:rFonts w:ascii="GHEA Grapalat" w:hAnsi="GHEA Grapalat" w:cs="Calibri"/>
                <w:color w:val="000000"/>
                <w:sz w:val="18"/>
                <w:szCs w:val="18"/>
              </w:rPr>
              <w:t>դդմիկ</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44B20D48" w14:textId="77777777" w:rsidR="00504A08" w:rsidRPr="00A71D81" w:rsidRDefault="00504A08" w:rsidP="00504A08">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DB451D4" w14:textId="77777777" w:rsidR="00504A08" w:rsidRPr="00A71D81" w:rsidRDefault="00504A08" w:rsidP="00504A08">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09B42795" w14:textId="77777777" w:rsidR="00504A08" w:rsidRPr="00A71D81" w:rsidRDefault="00504A08" w:rsidP="00504A08">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14:paraId="017B4D3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14:paraId="724D979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FootnoteReference"/>
          <w:rFonts w:ascii="GHEA Grapalat" w:hAnsi="GHEA Grapalat"/>
          <w:color w:val="FFFFFF"/>
          <w:sz w:val="20"/>
          <w:lang w:val="hy-AM"/>
        </w:rPr>
        <w:footnoteReference w:id="5"/>
      </w:r>
      <w:r w:rsidRPr="00A71D81">
        <w:rPr>
          <w:rFonts w:ascii="GHEA Grapalat" w:hAnsi="GHEA Grapalat"/>
          <w:sz w:val="20"/>
          <w:lang w:val="hy-AM"/>
        </w:rPr>
        <w:tab/>
      </w:r>
      <w:r w:rsidRPr="00A71D81">
        <w:rPr>
          <w:rFonts w:ascii="GHEA Grapalat" w:hAnsi="GHEA Grapalat"/>
          <w:sz w:val="20"/>
          <w:lang w:val="hy-AM"/>
        </w:rPr>
        <w:tab/>
        <w:t xml:space="preserve"> </w:t>
      </w:r>
    </w:p>
    <w:p w14:paraId="25BD2B37" w14:textId="77777777" w:rsidR="00B2572B" w:rsidRPr="00A71D81" w:rsidRDefault="00B2572B" w:rsidP="00EF3662">
      <w:pPr>
        <w:jc w:val="right"/>
        <w:rPr>
          <w:rFonts w:ascii="GHEA Grapalat" w:hAnsi="GHEA Grapalat"/>
          <w:sz w:val="20"/>
          <w:lang w:val="hy-AM"/>
        </w:rPr>
      </w:pPr>
    </w:p>
    <w:p w14:paraId="652F9433" w14:textId="77777777" w:rsidR="00B2572B" w:rsidRPr="00A71D81" w:rsidRDefault="00B2572B" w:rsidP="00EF3662">
      <w:pPr>
        <w:rPr>
          <w:rFonts w:ascii="GHEA Grapalat" w:hAnsi="GHEA Grapalat" w:cs="Sylfaen"/>
          <w:i/>
          <w:sz w:val="16"/>
          <w:szCs w:val="16"/>
          <w:lang w:val="hy-AM" w:eastAsia="ru-RU"/>
        </w:rPr>
      </w:pPr>
    </w:p>
    <w:p w14:paraId="6D5563B5" w14:textId="77777777" w:rsidR="00B2572B" w:rsidRPr="00A71D81" w:rsidRDefault="00B2572B" w:rsidP="00EF3662">
      <w:pPr>
        <w:rPr>
          <w:rFonts w:ascii="GHEA Grapalat" w:hAnsi="GHEA Grapalat" w:cs="Sylfaen"/>
          <w:i/>
          <w:sz w:val="16"/>
          <w:szCs w:val="16"/>
          <w:lang w:val="hy-AM" w:eastAsia="ru-RU"/>
        </w:rPr>
      </w:pPr>
    </w:p>
    <w:p w14:paraId="7FDF0844" w14:textId="77777777" w:rsidR="00B2572B" w:rsidRPr="00A71D81" w:rsidRDefault="00B2572B" w:rsidP="00EF3662">
      <w:pPr>
        <w:rPr>
          <w:rFonts w:ascii="GHEA Grapalat" w:hAnsi="GHEA Grapalat" w:cs="Sylfaen"/>
          <w:i/>
          <w:sz w:val="16"/>
          <w:szCs w:val="16"/>
          <w:lang w:val="hy-AM" w:eastAsia="ru-RU"/>
        </w:rPr>
      </w:pPr>
    </w:p>
    <w:p w14:paraId="2A4D201A" w14:textId="77777777" w:rsidR="00B2572B" w:rsidRPr="00A71D81" w:rsidRDefault="00B2572B" w:rsidP="00EF3662">
      <w:pPr>
        <w:rPr>
          <w:rFonts w:ascii="GHEA Grapalat" w:hAnsi="GHEA Grapalat" w:cs="Sylfaen"/>
          <w:i/>
          <w:sz w:val="16"/>
          <w:szCs w:val="16"/>
          <w:lang w:val="hy-AM" w:eastAsia="ru-RU"/>
        </w:rPr>
      </w:pPr>
    </w:p>
    <w:p w14:paraId="6BD5419C" w14:textId="77777777" w:rsidR="00B2572B" w:rsidRPr="00A71D81" w:rsidRDefault="00B2572B" w:rsidP="00EF3662">
      <w:pPr>
        <w:rPr>
          <w:rFonts w:ascii="GHEA Grapalat" w:hAnsi="GHEA Grapalat" w:cs="Sylfaen"/>
          <w:i/>
          <w:sz w:val="16"/>
          <w:szCs w:val="16"/>
          <w:lang w:val="hy-AM" w:eastAsia="ru-RU"/>
        </w:rPr>
      </w:pPr>
    </w:p>
    <w:p w14:paraId="6F42F867" w14:textId="77777777" w:rsidR="00B2572B" w:rsidRPr="00A71D81" w:rsidRDefault="00B2572B" w:rsidP="00EF3662">
      <w:pPr>
        <w:rPr>
          <w:rFonts w:ascii="GHEA Grapalat" w:hAnsi="GHEA Grapalat" w:cs="Sylfaen"/>
          <w:i/>
          <w:sz w:val="16"/>
          <w:szCs w:val="16"/>
          <w:lang w:val="hy-AM" w:eastAsia="ru-RU"/>
        </w:rPr>
      </w:pPr>
    </w:p>
    <w:p w14:paraId="774075A2" w14:textId="77777777" w:rsidR="00B2572B" w:rsidRPr="00A71D81" w:rsidRDefault="00B2572B" w:rsidP="00EF3662">
      <w:pPr>
        <w:rPr>
          <w:rFonts w:ascii="GHEA Grapalat" w:hAnsi="GHEA Grapalat" w:cs="Sylfaen"/>
          <w:i/>
          <w:sz w:val="16"/>
          <w:szCs w:val="16"/>
          <w:lang w:val="hy-AM" w:eastAsia="ru-RU"/>
        </w:rPr>
      </w:pPr>
    </w:p>
    <w:p w14:paraId="7EEDCF8B" w14:textId="77777777" w:rsidR="00B2572B" w:rsidRPr="00A71D81" w:rsidRDefault="00B2572B" w:rsidP="00EF3662">
      <w:pPr>
        <w:rPr>
          <w:rFonts w:ascii="GHEA Grapalat" w:hAnsi="GHEA Grapalat" w:cs="Sylfaen"/>
          <w:i/>
          <w:sz w:val="16"/>
          <w:szCs w:val="16"/>
          <w:lang w:val="hy-AM" w:eastAsia="ru-RU"/>
        </w:rPr>
      </w:pPr>
    </w:p>
    <w:p w14:paraId="044005E7" w14:textId="77777777" w:rsidR="00B2572B" w:rsidRPr="00A71D81" w:rsidRDefault="00B2572B" w:rsidP="00EF3662">
      <w:pPr>
        <w:rPr>
          <w:rFonts w:ascii="GHEA Grapalat" w:hAnsi="GHEA Grapalat" w:cs="Sylfaen"/>
          <w:i/>
          <w:sz w:val="16"/>
          <w:szCs w:val="16"/>
          <w:lang w:val="hy-AM" w:eastAsia="ru-RU"/>
        </w:rPr>
      </w:pPr>
    </w:p>
    <w:p w14:paraId="272F32E1" w14:textId="77777777" w:rsidR="00B2572B" w:rsidRPr="00A71D81" w:rsidRDefault="00B2572B" w:rsidP="00EF3662">
      <w:pPr>
        <w:rPr>
          <w:rFonts w:ascii="GHEA Grapalat" w:hAnsi="GHEA Grapalat" w:cs="Sylfaen"/>
          <w:i/>
          <w:sz w:val="16"/>
          <w:szCs w:val="16"/>
          <w:lang w:val="hy-AM" w:eastAsia="ru-RU"/>
        </w:rPr>
      </w:pPr>
    </w:p>
    <w:p w14:paraId="58BFB1E9" w14:textId="77777777"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0A1E27F1"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2917357B" w:rsidR="007862B1" w:rsidRPr="00A71D81" w:rsidRDefault="007862B1"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7B18B2">
        <w:rPr>
          <w:rFonts w:ascii="GHEA Grapalat" w:hAnsi="GHEA Grapalat"/>
          <w:b/>
          <w:lang w:val="hy-AM"/>
        </w:rPr>
        <w:t>ՔԹ1Մ-ՀՈԱԿ-ԳՀԱՊՁԲ-23/01</w:t>
      </w:r>
      <w:r w:rsidRPr="00A71D81">
        <w:rPr>
          <w:rFonts w:ascii="GHEA Grapalat" w:hAnsi="GHEA Grapalat"/>
          <w:sz w:val="24"/>
          <w:szCs w:val="24"/>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2A27DFA2" w:rsidR="007862B1" w:rsidRPr="00A71D81" w:rsidRDefault="007B18B2"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1003A19A"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w:t>
      </w:r>
      <w:r w:rsidR="005C3BF4">
        <w:rPr>
          <w:rFonts w:ascii="GHEA Grapalat" w:hAnsi="GHEA Grapalat" w:cs="GHEA Grapalat"/>
          <w:sz w:val="20"/>
          <w:szCs w:val="20"/>
          <w:lang w:val="hy-AM"/>
        </w:rPr>
        <w:t>Քաջարան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276E5D92" w:rsidR="007862B1" w:rsidRPr="00E45E4F" w:rsidRDefault="007862B1" w:rsidP="00E45E4F">
      <w:pPr>
        <w:numPr>
          <w:ilvl w:val="1"/>
          <w:numId w:val="7"/>
        </w:numPr>
        <w:ind w:left="0" w:firstLine="426"/>
        <w:jc w:val="both"/>
        <w:rPr>
          <w:rFonts w:ascii="GHEA Grapalat" w:hAnsi="GHEA Grapalat" w:cs="GHEA Grapalat"/>
          <w:sz w:val="20"/>
          <w:szCs w:val="20"/>
          <w:lang w:val="pt-BR"/>
        </w:rPr>
      </w:pPr>
      <w:r w:rsidRPr="00E45E4F">
        <w:rPr>
          <w:rFonts w:ascii="GHEA Grapalat" w:hAnsi="GHEA Grapalat" w:cs="GHEA Grapalat"/>
          <w:sz w:val="20"/>
          <w:szCs w:val="20"/>
          <w:lang w:val="pt-BR"/>
        </w:rPr>
        <w:t xml:space="preserve">Ընկերությունը մասնակցում է </w:t>
      </w:r>
      <w:r w:rsidR="00E45E4F" w:rsidRPr="00E45E4F">
        <w:rPr>
          <w:rFonts w:ascii="GHEA Grapalat" w:hAnsi="GHEA Grapalat" w:cs="GHEA Grapalat"/>
          <w:b/>
          <w:bCs/>
          <w:sz w:val="20"/>
          <w:szCs w:val="20"/>
          <w:lang w:val="pt-BR"/>
        </w:rPr>
        <w:t>«</w:t>
      </w:r>
      <w:r w:rsidR="00E45E4F" w:rsidRPr="00E45E4F">
        <w:rPr>
          <w:rFonts w:ascii="GHEA Grapalat" w:hAnsi="GHEA Grapalat" w:cs="GHEA Grapalat"/>
          <w:b/>
          <w:bCs/>
          <w:sz w:val="20"/>
          <w:szCs w:val="20"/>
          <w:lang w:val="hy-AM"/>
        </w:rPr>
        <w:t>Քաջարանի թիվ 1 մանկապարտեզ» ՀՈԱԿ</w:t>
      </w:r>
      <w:r w:rsidR="00E45E4F" w:rsidRPr="00E45E4F">
        <w:rPr>
          <w:rFonts w:ascii="GHEA Grapalat" w:hAnsi="GHEA Grapalat" w:cs="GHEA Grapalat"/>
          <w:sz w:val="20"/>
          <w:szCs w:val="20"/>
          <w:lang w:val="hy-AM"/>
        </w:rPr>
        <w:t>-</w:t>
      </w:r>
      <w:r w:rsidR="00E45E4F" w:rsidRPr="00E45E4F">
        <w:rPr>
          <w:rFonts w:ascii="GHEA Grapalat" w:hAnsi="GHEA Grapalat" w:cs="GHEA Grapalat"/>
          <w:sz w:val="20"/>
          <w:szCs w:val="20"/>
          <w:u w:val="single"/>
          <w:lang w:val="hy-AM"/>
        </w:rPr>
        <w:t>ի</w:t>
      </w:r>
      <w:r w:rsidRPr="00E45E4F">
        <w:rPr>
          <w:rFonts w:ascii="GHEA Grapalat" w:hAnsi="GHEA Grapalat" w:cs="GHEA Grapalat"/>
          <w:sz w:val="20"/>
          <w:szCs w:val="20"/>
          <w:lang w:val="pt-BR"/>
        </w:rPr>
        <w:t xml:space="preserve">  (այսուհետ` Պատվիրատու) կողմից կազմակերպված</w:t>
      </w:r>
      <w:r w:rsidR="00E45E4F" w:rsidRPr="00E45E4F">
        <w:rPr>
          <w:rFonts w:ascii="GHEA Grapalat" w:hAnsi="GHEA Grapalat" w:cs="GHEA Grapalat"/>
          <w:sz w:val="20"/>
          <w:szCs w:val="20"/>
          <w:lang w:val="hy-AM"/>
        </w:rPr>
        <w:t>՝</w:t>
      </w:r>
      <w:r w:rsidR="00E45E4F" w:rsidRPr="00E45E4F">
        <w:rPr>
          <w:rFonts w:ascii="GHEA Grapalat" w:hAnsi="GHEA Grapalat"/>
          <w:b/>
          <w:lang w:val="hy-AM"/>
        </w:rPr>
        <w:t xml:space="preserve"> </w:t>
      </w:r>
      <w:r w:rsidR="00E45E4F" w:rsidRPr="00E45E4F">
        <w:rPr>
          <w:rFonts w:ascii="GHEA Grapalat" w:hAnsi="GHEA Grapalat"/>
          <w:b/>
          <w:sz w:val="20"/>
          <w:szCs w:val="20"/>
          <w:lang w:val="hy-AM"/>
        </w:rPr>
        <w:t>ՔԹ1Մ-ՀՈԱԿ-ԳՀԱՊՁԲ-23/01</w:t>
      </w:r>
      <w:r w:rsidRPr="00E45E4F">
        <w:rPr>
          <w:rFonts w:ascii="GHEA Grapalat" w:hAnsi="GHEA Grapalat" w:cs="GHEA Grapalat"/>
          <w:sz w:val="16"/>
          <w:szCs w:val="16"/>
          <w:lang w:val="pt-BR"/>
        </w:rPr>
        <w:t xml:space="preserve"> </w:t>
      </w:r>
      <w:r w:rsidRPr="00E45E4F">
        <w:rPr>
          <w:rFonts w:ascii="GHEA Grapalat" w:hAnsi="GHEA Grapalat" w:cs="GHEA Grapalat"/>
          <w:sz w:val="20"/>
          <w:szCs w:val="20"/>
          <w:lang w:val="pt-BR"/>
        </w:rPr>
        <w:t>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lastRenderedPageBreak/>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1F44C51A"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հշ</w:t>
            </w:r>
            <w:r w:rsidRPr="00A71D81">
              <w:rPr>
                <w:rFonts w:ascii="GHEA Grapalat" w:hAnsi="GHEA Grapalat" w:cs="Arial"/>
                <w:sz w:val="20"/>
                <w:szCs w:val="20"/>
              </w:rPr>
              <w:t>.N</w:t>
            </w:r>
            <w:proofErr w:type="spellEnd"/>
            <w:r w:rsidRPr="00A71D81">
              <w:rPr>
                <w:rFonts w:ascii="GHEA Grapalat" w:hAnsi="GHEA Grapalat" w:cs="Arial"/>
                <w:sz w:val="20"/>
                <w:szCs w:val="20"/>
              </w:rPr>
              <w:t>)</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6353CE"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6353CE"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6353CE"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8D2AAC"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8D2AAC"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391D7A6E" w:rsidR="00631658" w:rsidRPr="00A71D81" w:rsidRDefault="00631658" w:rsidP="00E45E4F">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7F208ABF"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7B18B2">
        <w:rPr>
          <w:rFonts w:ascii="GHEA Grapalat" w:hAnsi="GHEA Grapalat" w:cs="Sylfaen"/>
          <w:b/>
          <w:lang w:val="hy-AM"/>
        </w:rPr>
        <w:t>ՔԹ1Մ-ՀՈԱԿ-ԳՀԱՊՁԲ-23/01</w:t>
      </w:r>
      <w:r w:rsidRPr="00A71D81">
        <w:rPr>
          <w:rFonts w:ascii="GHEA Grapalat" w:hAnsi="GHEA Grapalat" w:cs="Sylfaen"/>
          <w:b/>
          <w:lang w:val="hy-AM"/>
        </w:rPr>
        <w:t>»*  ծածկագրով</w:t>
      </w:r>
    </w:p>
    <w:p w14:paraId="5BE6F7DC" w14:textId="6774D5A2" w:rsidR="00631658" w:rsidRPr="00A71D81" w:rsidRDefault="007B18B2"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հշ</w:t>
            </w:r>
            <w:r w:rsidRPr="00A71D81">
              <w:rPr>
                <w:rFonts w:ascii="GHEA Grapalat" w:hAnsi="GHEA Grapalat" w:cs="Arial"/>
                <w:sz w:val="20"/>
                <w:szCs w:val="20"/>
              </w:rPr>
              <w:t>.N</w:t>
            </w:r>
            <w:proofErr w:type="spellEnd"/>
            <w:r w:rsidRPr="00A71D81">
              <w:rPr>
                <w:rFonts w:ascii="GHEA Grapalat" w:hAnsi="GHEA Grapalat" w:cs="Arial"/>
                <w:sz w:val="20"/>
                <w:szCs w:val="20"/>
              </w:rPr>
              <w:t>)</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8D2AAC"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8D2AAC"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8D2AAC"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8D2AAC"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8D2AAC"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E2F673A" w14:textId="52309105" w:rsidR="00CB5EFD" w:rsidRPr="00A71D81" w:rsidRDefault="00334B2F" w:rsidP="00E45E4F">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7BE327C1"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7B18B2">
        <w:rPr>
          <w:rFonts w:ascii="GHEA Grapalat" w:hAnsi="GHEA Grapalat" w:cs="Sylfaen"/>
          <w:b/>
          <w:lang w:val="hy-AM"/>
        </w:rPr>
        <w:t>ՔԹ1Մ-ՀՈԱԿ-ԳՀԱՊՁԲ-23/01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61C4D072" w:rsidR="00071D1C" w:rsidRPr="00A71D81" w:rsidRDefault="007B18B2"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A71D81">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29</w:t>
      </w:r>
      <w:r w:rsidRPr="00A71D81">
        <w:rPr>
          <w:rStyle w:val="FootnoteReference"/>
          <w:rFonts w:ascii="GHEA Grapalat" w:hAnsi="GHEA Grapalat"/>
          <w:color w:val="FFFFFF"/>
          <w:sz w:val="20"/>
          <w:lang w:val="hy-AM"/>
        </w:rPr>
        <w:footnoteReference w:id="6"/>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cs="Sylfaen"/>
          <w:sz w:val="20"/>
          <w:lang w:val="hy-AM"/>
        </w:rPr>
        <w:t>3.2 Պայմանա</w:t>
      </w:r>
      <w:r w:rsidRPr="00A71D81">
        <w:rPr>
          <w:rFonts w:ascii="GHEA Grapalat" w:hAnsi="GHEA Grapalat" w:cs="Times Armenian"/>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գ</w:t>
      </w:r>
      <w:r w:rsidRPr="00A71D81">
        <w:rPr>
          <w:rFonts w:ascii="GHEA Grapalat" w:hAnsi="GHEA Grapalat" w:cs="Sylfaen"/>
          <w:sz w:val="20"/>
          <w:lang w:val="hy-AM"/>
        </w:rPr>
        <w:t>նից</w:t>
      </w:r>
      <w:r w:rsidRPr="00A71D81">
        <w:rPr>
          <w:rFonts w:ascii="GHEA Grapalat" w:hAnsi="GHEA Grapalat" w:cs="Times Armenian"/>
          <w:sz w:val="20"/>
          <w:lang w:val="hy-AM"/>
        </w:rPr>
        <w:t xml:space="preserve">` մինչև </w:t>
      </w:r>
      <w:r w:rsidRPr="00A71D81">
        <w:rPr>
          <w:rFonts w:ascii="GHEA Grapalat" w:hAnsi="GHEA Grapalat" w:cs="Times Armenian"/>
          <w:sz w:val="20"/>
          <w:u w:val="single"/>
          <w:lang w:val="hy-AM"/>
        </w:rPr>
        <w:t xml:space="preserve">             </w:t>
      </w:r>
      <w:r w:rsidRPr="00A71D81">
        <w:rPr>
          <w:rFonts w:ascii="GHEA Grapalat" w:hAnsi="GHEA Grapalat" w:cs="Times Armenian"/>
          <w:sz w:val="20"/>
          <w:lang w:val="hy-AM"/>
        </w:rPr>
        <w:t xml:space="preserve"> </w:t>
      </w:r>
      <w:r w:rsidRPr="00A71D81">
        <w:rPr>
          <w:rFonts w:ascii="GHEA Grapalat" w:hAnsi="GHEA Grapalat" w:cs="Sylfaen"/>
          <w:sz w:val="20"/>
          <w:lang w:val="hy-AM"/>
        </w:rPr>
        <w:t>ՀՀ</w:t>
      </w:r>
      <w:r w:rsidRPr="00A71D81">
        <w:rPr>
          <w:rFonts w:ascii="GHEA Grapalat" w:hAnsi="GHEA Grapalat" w:cs="Times Armenian"/>
          <w:sz w:val="20"/>
          <w:lang w:val="hy-AM"/>
        </w:rPr>
        <w:t xml:space="preserve"> </w:t>
      </w:r>
      <w:r w:rsidRPr="00A71D81">
        <w:rPr>
          <w:rFonts w:ascii="GHEA Grapalat" w:hAnsi="GHEA Grapalat" w:cs="Sylfaen"/>
          <w:sz w:val="20"/>
          <w:lang w:val="hy-AM"/>
        </w:rPr>
        <w:t>դրամը</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փոխանցում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Վաճառողի </w:t>
      </w:r>
      <w:r w:rsidRPr="00A71D81">
        <w:rPr>
          <w:rFonts w:ascii="GHEA Grapalat" w:hAnsi="GHEA Grapalat" w:cs="Sylfaen"/>
          <w:sz w:val="20"/>
          <w:lang w:val="hy-AM"/>
        </w:rPr>
        <w:t>բանկային</w:t>
      </w:r>
      <w:r w:rsidRPr="00A71D81">
        <w:rPr>
          <w:rFonts w:ascii="GHEA Grapalat" w:hAnsi="GHEA Grapalat" w:cs="Times Armenian"/>
          <w:sz w:val="20"/>
          <w:lang w:val="hy-AM"/>
        </w:rPr>
        <w:t xml:space="preserve"> </w:t>
      </w:r>
      <w:r w:rsidRPr="00A71D81">
        <w:rPr>
          <w:rFonts w:ascii="GHEA Grapalat" w:hAnsi="GHEA Grapalat" w:cs="Sylfaen"/>
          <w:sz w:val="20"/>
          <w:lang w:val="hy-AM"/>
        </w:rPr>
        <w:t>հաշվին</w:t>
      </w:r>
      <w:r w:rsidRPr="00A71D81">
        <w:rPr>
          <w:rFonts w:ascii="GHEA Grapalat" w:hAnsi="GHEA Grapalat" w:cs="Times Armenian"/>
          <w:sz w:val="20"/>
          <w:lang w:val="hy-AM"/>
        </w:rPr>
        <w:t xml:space="preserve">` </w:t>
      </w:r>
      <w:r w:rsidRPr="00A71D81">
        <w:rPr>
          <w:rFonts w:ascii="GHEA Grapalat" w:hAnsi="GHEA Grapalat" w:cs="Sylfaen"/>
          <w:sz w:val="20"/>
          <w:lang w:val="hy-AM"/>
        </w:rPr>
        <w:t>որպես</w:t>
      </w:r>
      <w:r w:rsidRPr="00A71D81">
        <w:rPr>
          <w:rFonts w:ascii="GHEA Grapalat" w:hAnsi="GHEA Grapalat" w:cs="Times Armenian"/>
          <w:sz w:val="20"/>
          <w:lang w:val="hy-AM"/>
        </w:rPr>
        <w:t xml:space="preserve"> </w:t>
      </w:r>
      <w:r w:rsidRPr="00A71D81">
        <w:rPr>
          <w:rFonts w:ascii="GHEA Grapalat" w:hAnsi="GHEA Grapalat" w:cs="Sylfaen"/>
          <w:sz w:val="20"/>
          <w:lang w:val="hy-AM"/>
        </w:rPr>
        <w:t>կանխավճար։ Կանխավճարի</w:t>
      </w:r>
      <w:r w:rsidRPr="00A71D81">
        <w:rPr>
          <w:rFonts w:ascii="GHEA Grapalat" w:hAnsi="GHEA Grapalat" w:cs="Times Armenian"/>
          <w:sz w:val="20"/>
          <w:lang w:val="hy-AM"/>
        </w:rPr>
        <w:t xml:space="preserve"> </w:t>
      </w:r>
      <w:r w:rsidRPr="00A71D81">
        <w:rPr>
          <w:rFonts w:ascii="GHEA Grapalat" w:hAnsi="GHEA Grapalat" w:cs="Sylfaen"/>
          <w:sz w:val="20"/>
          <w:lang w:val="hy-AM"/>
        </w:rPr>
        <w:t>մարումն</w:t>
      </w:r>
      <w:r w:rsidRPr="00A71D81">
        <w:rPr>
          <w:rFonts w:ascii="GHEA Grapalat" w:hAnsi="GHEA Grapalat" w:cs="Times Armenian"/>
          <w:sz w:val="20"/>
          <w:lang w:val="hy-AM"/>
        </w:rPr>
        <w:t xml:space="preserve"> </w:t>
      </w:r>
      <w:r w:rsidRPr="00A71D81">
        <w:rPr>
          <w:rFonts w:ascii="GHEA Grapalat" w:hAnsi="GHEA Grapalat" w:cs="Sylfaen"/>
          <w:sz w:val="20"/>
          <w:lang w:val="hy-AM"/>
        </w:rPr>
        <w:t>իրականացվում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sz w:val="20"/>
          <w:lang w:val="hy-AM"/>
        </w:rPr>
        <w:t xml:space="preserve">հանձնման-ընդունման </w:t>
      </w:r>
      <w:r w:rsidRPr="00A71D81">
        <w:rPr>
          <w:rFonts w:ascii="GHEA Grapalat" w:hAnsi="GHEA Grapalat" w:cs="Sylfaen"/>
          <w:sz w:val="20"/>
          <w:lang w:val="hy-AM"/>
        </w:rPr>
        <w:t>արձանագրությունների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հիման</w:t>
      </w:r>
      <w:r w:rsidRPr="00A71D81">
        <w:rPr>
          <w:rFonts w:ascii="GHEA Grapalat" w:hAnsi="GHEA Grapalat" w:cs="Times Armenian"/>
          <w:sz w:val="20"/>
          <w:lang w:val="hy-AM"/>
        </w:rPr>
        <w:t xml:space="preserve"> </w:t>
      </w:r>
      <w:r w:rsidRPr="00A71D81">
        <w:rPr>
          <w:rFonts w:ascii="GHEA Grapalat" w:hAnsi="GHEA Grapalat" w:cs="Sylfaen"/>
          <w:sz w:val="20"/>
          <w:lang w:val="hy-AM"/>
        </w:rPr>
        <w:t>վրա</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կատարվող</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վճարումներից</w:t>
      </w:r>
      <w:r w:rsidRPr="00A71D81">
        <w:rPr>
          <w:rFonts w:ascii="GHEA Grapalat" w:hAnsi="GHEA Grapalat" w:cs="Times Armenian"/>
          <w:sz w:val="20"/>
          <w:lang w:val="hy-AM"/>
        </w:rPr>
        <w:t xml:space="preserve"> </w:t>
      </w:r>
      <w:r w:rsidRPr="00A71D81">
        <w:rPr>
          <w:rFonts w:ascii="GHEA Grapalat" w:hAnsi="GHEA Grapalat" w:cs="Sylfaen"/>
          <w:sz w:val="20"/>
          <w:lang w:val="hy-AM"/>
        </w:rPr>
        <w:t>նվազեցումներ</w:t>
      </w:r>
      <w:r w:rsidRPr="00A71D81">
        <w:rPr>
          <w:rFonts w:ascii="GHEA Grapalat" w:hAnsi="GHEA Grapalat" w:cs="Times Armenian"/>
          <w:sz w:val="20"/>
          <w:lang w:val="hy-AM"/>
        </w:rPr>
        <w:t xml:space="preserve"> (</w:t>
      </w:r>
      <w:r w:rsidRPr="00A71D81">
        <w:rPr>
          <w:rFonts w:ascii="GHEA Grapalat" w:hAnsi="GHEA Grapalat" w:cs="Sylfaen"/>
          <w:sz w:val="20"/>
          <w:lang w:val="hy-AM"/>
        </w:rPr>
        <w:t>պահումներ</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կատարելու</w:t>
      </w:r>
      <w:r w:rsidRPr="00A71D81">
        <w:rPr>
          <w:rFonts w:ascii="GHEA Grapalat" w:hAnsi="GHEA Grapalat" w:cs="Times Armenian"/>
          <w:sz w:val="20"/>
          <w:lang w:val="hy-AM"/>
        </w:rPr>
        <w:t xml:space="preserve"> </w:t>
      </w:r>
      <w:r w:rsidRPr="00A71D81">
        <w:rPr>
          <w:rFonts w:ascii="GHEA Grapalat" w:hAnsi="GHEA Grapalat" w:cs="Sylfaen"/>
          <w:sz w:val="20"/>
          <w:lang w:val="hy-AM"/>
        </w:rPr>
        <w:t>ձևով</w:t>
      </w:r>
      <w:r w:rsidRPr="00A71D81">
        <w:rPr>
          <w:rFonts w:ascii="GHEA Grapalat" w:hAnsi="GHEA Grapalat" w:cs="Times Armenian"/>
          <w:sz w:val="20"/>
          <w:lang w:val="hy-AM"/>
        </w:rPr>
        <w:t xml:space="preserve">։ </w:t>
      </w:r>
      <w:r w:rsidR="005D6138" w:rsidRPr="00A71D81">
        <w:rPr>
          <w:rFonts w:ascii="GHEA Grapalat" w:hAnsi="GHEA Grapalat" w:cs="Times Armenian"/>
          <w:sz w:val="20"/>
          <w:lang w:val="hy-AM"/>
        </w:rPr>
        <w:t xml:space="preserve">Ընդ որում մինչև կանխավճարի ամբողջական մարումը, </w:t>
      </w:r>
      <w:r w:rsidR="00506639" w:rsidRPr="00A71D81">
        <w:rPr>
          <w:rFonts w:ascii="GHEA Grapalat" w:hAnsi="GHEA Grapalat" w:cs="Times Armenian"/>
          <w:sz w:val="20"/>
          <w:lang w:val="hy-AM"/>
        </w:rPr>
        <w:t>Վաճառողին</w:t>
      </w:r>
      <w:r w:rsidR="005D6138" w:rsidRPr="00A71D81">
        <w:rPr>
          <w:rFonts w:ascii="GHEA Grapalat" w:hAnsi="GHEA Grapalat" w:cs="Times Armenian"/>
          <w:sz w:val="20"/>
          <w:lang w:val="hy-AM"/>
        </w:rPr>
        <w:t xml:space="preserve"> վճարումներ չեն կատարվում</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18</w:t>
      </w:r>
      <w:r w:rsidR="007942E8" w:rsidRPr="00A71D81">
        <w:rPr>
          <w:rFonts w:ascii="GHEA Grapalat" w:hAnsi="GHEA Grapalat" w:cs="Sylfaen"/>
          <w:color w:val="FFFFFF"/>
          <w:sz w:val="20"/>
          <w:vertAlign w:val="superscript"/>
          <w:lang w:val="hy-AM"/>
        </w:rPr>
        <w:t>30</w:t>
      </w:r>
      <w:r w:rsidRPr="00A71D81">
        <w:rPr>
          <w:rStyle w:val="FootnoteReference"/>
          <w:rFonts w:ascii="GHEA Grapalat" w:hAnsi="GHEA Grapalat" w:cs="Sylfaen"/>
          <w:color w:val="FFFFFF"/>
          <w:sz w:val="20"/>
          <w:lang w:val="hy-AM"/>
        </w:rPr>
        <w:footnoteReference w:id="7"/>
      </w:r>
      <w:r w:rsidRPr="00A71D81">
        <w:rPr>
          <w:rFonts w:ascii="GHEA Grapalat" w:hAnsi="GHEA Grapalat"/>
          <w:sz w:val="20"/>
          <w:lang w:val="hy-AM"/>
        </w:rPr>
        <w:t xml:space="preserve"> </w:t>
      </w:r>
    </w:p>
    <w:p w14:paraId="4F905A1B" w14:textId="77777777"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77777777"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17.</w:t>
      </w:r>
      <w:r w:rsidRPr="00931573">
        <w:rPr>
          <w:rFonts w:ascii="GHEA Grapalat" w:hAnsi="GHEA Grapalat"/>
          <w:sz w:val="20"/>
          <w:vertAlign w:val="superscript"/>
          <w:lang w:val="hy-AM"/>
        </w:rPr>
        <w:t>1</w:t>
      </w:r>
      <w:r>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77777777" w:rsidR="009E45F3" w:rsidRPr="00A71D81"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A71D81">
        <w:rPr>
          <w:rFonts w:ascii="GHEA Grapalat" w:hAnsi="GHEA Grapalat" w:cs="Sylfaen"/>
          <w:sz w:val="20"/>
          <w:lang w:val="pt-BR"/>
        </w:rPr>
        <w:t>:</w:t>
      </w:r>
      <w:r w:rsidR="00383BC3" w:rsidRPr="00A71D81">
        <w:rPr>
          <w:rFonts w:ascii="GHEA Grapalat" w:hAnsi="GHEA Grapalat" w:cs="Sylfaen"/>
          <w:sz w:val="20"/>
          <w:vertAlign w:val="superscript"/>
          <w:lang w:val="pt-BR"/>
        </w:rPr>
        <w:t>19</w:t>
      </w:r>
      <w:r w:rsidR="007942E8" w:rsidRPr="00A71D81">
        <w:rPr>
          <w:rFonts w:ascii="GHEA Grapalat" w:hAnsi="GHEA Grapalat" w:cs="Sylfaen"/>
          <w:color w:val="FFFFFF"/>
          <w:sz w:val="20"/>
          <w:vertAlign w:val="superscript"/>
          <w:lang w:val="pt-BR"/>
        </w:rPr>
        <w:t>31</w:t>
      </w:r>
      <w:r w:rsidRPr="00A71D81">
        <w:rPr>
          <w:rStyle w:val="FootnoteReference"/>
          <w:rFonts w:ascii="GHEA Grapalat" w:hAnsi="GHEA Grapalat" w:cs="Sylfaen"/>
          <w:color w:val="FFFFFF"/>
          <w:sz w:val="20"/>
          <w:lang w:val="pt-BR"/>
        </w:rPr>
        <w:footnoteReference w:id="8"/>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w:t>
      </w:r>
      <w:r w:rsidRPr="00A71D81">
        <w:rPr>
          <w:rFonts w:ascii="GHEA Grapalat" w:hAnsi="GHEA Grapalat" w:cs="Sylfaen"/>
          <w:sz w:val="20"/>
          <w:szCs w:val="20"/>
          <w:lang w:val="hy-AM"/>
        </w:rPr>
        <w:lastRenderedPageBreak/>
        <w:t>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FootnoteReference"/>
          <w:rFonts w:ascii="GHEA Grapalat" w:hAnsi="GHEA Grapalat"/>
          <w:color w:val="FFFFFF"/>
          <w:sz w:val="20"/>
          <w:lang w:val="hy-AM"/>
        </w:rPr>
        <w:footnoteReference w:id="9"/>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w:t>
      </w:r>
      <w:r w:rsidRPr="00A71D81">
        <w:rPr>
          <w:rFonts w:ascii="GHEA Grapalat" w:hAnsi="GHEA Grapalat"/>
          <w:sz w:val="20"/>
          <w:lang w:val="hy-AM"/>
        </w:rPr>
        <w:lastRenderedPageBreak/>
        <w:t>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21</w:t>
      </w:r>
      <w:r w:rsidR="007942E8" w:rsidRPr="00A71D81">
        <w:rPr>
          <w:rFonts w:ascii="GHEA Grapalat" w:hAnsi="GHEA Grapalat" w:cs="Sylfaen"/>
          <w:color w:val="FFFFFF"/>
          <w:sz w:val="20"/>
          <w:vertAlign w:val="superscript"/>
          <w:lang w:val="hy-AM"/>
        </w:rPr>
        <w:t>33</w:t>
      </w:r>
      <w:r w:rsidRPr="00A71D81">
        <w:rPr>
          <w:rStyle w:val="FootnoteReference"/>
          <w:rFonts w:ascii="GHEA Grapalat" w:hAnsi="GHEA Grapalat" w:cs="Sylfaen"/>
          <w:color w:val="FFFFFF"/>
          <w:sz w:val="20"/>
          <w:lang w:val="hy-AM"/>
        </w:rPr>
        <w:footnoteReference w:id="10"/>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FootnoteReference"/>
          <w:rFonts w:ascii="GHEA Grapalat" w:hAnsi="GHEA Grapalat"/>
          <w:color w:val="FFFFFF"/>
          <w:sz w:val="20"/>
          <w:lang w:val="pt-BR"/>
        </w:rPr>
        <w:footnoteReference w:id="11"/>
      </w:r>
    </w:p>
    <w:p w14:paraId="1B93356D"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w:t>
      </w:r>
      <w:r w:rsidRPr="00A71D81">
        <w:rPr>
          <w:rFonts w:ascii="GHEA Grapalat" w:hAnsi="GHEA Grapalat"/>
          <w:sz w:val="20"/>
          <w:lang w:val="pt-BR"/>
        </w:rPr>
        <w:lastRenderedPageBreak/>
        <w:t>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FootnoteReference"/>
          <w:rFonts w:ascii="GHEA Grapalat" w:hAnsi="GHEA Grapalat"/>
          <w:color w:val="FFFFFF"/>
          <w:sz w:val="20"/>
          <w:lang w:val="pt-BR"/>
        </w:rPr>
        <w:footnoteReference w:id="12"/>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5"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5"/>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6E8BAAA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8.15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w:t>
      </w:r>
      <w:r w:rsidRPr="00A71D81">
        <w:rPr>
          <w:rFonts w:ascii="GHEA Grapalat" w:hAnsi="GHEA Grapalat"/>
          <w:sz w:val="20"/>
          <w:szCs w:val="20"/>
          <w:lang w:val="hy-AM" w:eastAsia="ru-RU"/>
        </w:rPr>
        <w:lastRenderedPageBreak/>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383BC3" w:rsidRPr="00A71D81">
        <w:rPr>
          <w:rFonts w:ascii="GHEA Grapalat" w:hAnsi="GHEA Grapalat"/>
          <w:sz w:val="20"/>
          <w:szCs w:val="20"/>
          <w:vertAlign w:val="superscript"/>
          <w:lang w:val="hy-AM" w:eastAsia="ru-RU"/>
        </w:rPr>
        <w:t>24</w:t>
      </w:r>
      <w:r w:rsidR="004D28BA" w:rsidRPr="00A71D81">
        <w:rPr>
          <w:rStyle w:val="FootnoteReference"/>
          <w:rFonts w:ascii="GHEA Grapalat" w:hAnsi="GHEA Grapalat"/>
          <w:color w:val="FFFFFF"/>
          <w:sz w:val="20"/>
          <w:szCs w:val="20"/>
          <w:lang w:val="hy-AM" w:eastAsia="ru-RU"/>
        </w:rPr>
        <w:footnoteReference w:id="13"/>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pPr w:leftFromText="180" w:rightFromText="180" w:vertAnchor="text" w:tblpY="1"/>
        <w:tblOverlap w:val="neve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1003"/>
        <w:gridCol w:w="1067"/>
        <w:gridCol w:w="1165"/>
        <w:gridCol w:w="4955"/>
        <w:gridCol w:w="840"/>
        <w:gridCol w:w="805"/>
        <w:gridCol w:w="973"/>
        <w:gridCol w:w="973"/>
        <w:gridCol w:w="1271"/>
        <w:gridCol w:w="851"/>
        <w:gridCol w:w="1132"/>
      </w:tblGrid>
      <w:tr w:rsidR="007E5B2C" w:rsidRPr="007A0035" w14:paraId="4D92C57B" w14:textId="77777777" w:rsidTr="007E5B2C">
        <w:tc>
          <w:tcPr>
            <w:tcW w:w="15840" w:type="dxa"/>
            <w:gridSpan w:val="12"/>
          </w:tcPr>
          <w:p w14:paraId="5F43F820" w14:textId="77777777" w:rsidR="007E5B2C" w:rsidRPr="007A0035" w:rsidRDefault="007E5B2C" w:rsidP="000946D1">
            <w:pPr>
              <w:jc w:val="center"/>
              <w:rPr>
                <w:rFonts w:ascii="GHEA Grapalat" w:hAnsi="GHEA Grapalat"/>
                <w:sz w:val="15"/>
                <w:szCs w:val="15"/>
              </w:rPr>
            </w:pPr>
            <w:proofErr w:type="spellStart"/>
            <w:r w:rsidRPr="007A0035">
              <w:rPr>
                <w:rFonts w:ascii="GHEA Grapalat" w:hAnsi="GHEA Grapalat"/>
                <w:sz w:val="15"/>
                <w:szCs w:val="15"/>
              </w:rPr>
              <w:t>Ապրանքի</w:t>
            </w:r>
            <w:proofErr w:type="spellEnd"/>
          </w:p>
        </w:tc>
      </w:tr>
      <w:tr w:rsidR="007E5B2C" w:rsidRPr="007A0035" w14:paraId="6545375E" w14:textId="77777777" w:rsidTr="007E5B2C">
        <w:trPr>
          <w:trHeight w:val="219"/>
        </w:trPr>
        <w:tc>
          <w:tcPr>
            <w:tcW w:w="805" w:type="dxa"/>
            <w:vMerge w:val="restart"/>
            <w:vAlign w:val="center"/>
          </w:tcPr>
          <w:p w14:paraId="12AEE211" w14:textId="77777777" w:rsidR="007E5B2C" w:rsidRPr="007A0035" w:rsidRDefault="007E5B2C" w:rsidP="000946D1">
            <w:pPr>
              <w:jc w:val="center"/>
              <w:rPr>
                <w:rFonts w:ascii="GHEA Grapalat" w:hAnsi="GHEA Grapalat"/>
                <w:sz w:val="15"/>
                <w:szCs w:val="15"/>
              </w:rPr>
            </w:pPr>
            <w:proofErr w:type="spellStart"/>
            <w:r w:rsidRPr="007A0035">
              <w:rPr>
                <w:rFonts w:ascii="GHEA Grapalat" w:hAnsi="GHEA Grapalat"/>
                <w:sz w:val="15"/>
                <w:szCs w:val="15"/>
              </w:rPr>
              <w:t>հրավերով</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նախատեսված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չափաբաժնի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համարը</w:t>
            </w:r>
            <w:proofErr w:type="spellEnd"/>
          </w:p>
        </w:tc>
        <w:tc>
          <w:tcPr>
            <w:tcW w:w="1003" w:type="dxa"/>
            <w:vMerge w:val="restart"/>
            <w:vAlign w:val="center"/>
          </w:tcPr>
          <w:p w14:paraId="5A236C9B" w14:textId="77777777" w:rsidR="007E5B2C" w:rsidRPr="007A0035" w:rsidRDefault="007E5B2C" w:rsidP="000946D1">
            <w:pPr>
              <w:jc w:val="center"/>
              <w:rPr>
                <w:rFonts w:ascii="GHEA Grapalat" w:hAnsi="GHEA Grapalat"/>
                <w:sz w:val="15"/>
                <w:szCs w:val="15"/>
              </w:rPr>
            </w:pPr>
            <w:proofErr w:type="spellStart"/>
            <w:r w:rsidRPr="007A0035">
              <w:rPr>
                <w:rFonts w:ascii="GHEA Grapalat" w:hAnsi="GHEA Grapalat"/>
                <w:sz w:val="15"/>
                <w:szCs w:val="15"/>
              </w:rPr>
              <w:t>գնումների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պլանով</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նախատեսված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միջանցիկ</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ծածկագիրը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ԳՄԱ </w:t>
            </w:r>
            <w:proofErr w:type="spellStart"/>
            <w:r w:rsidRPr="007A0035">
              <w:rPr>
                <w:rFonts w:ascii="GHEA Grapalat" w:hAnsi="GHEA Grapalat"/>
                <w:sz w:val="15"/>
                <w:szCs w:val="15"/>
              </w:rPr>
              <w:t>դասակարգման</w:t>
            </w:r>
            <w:proofErr w:type="spellEnd"/>
            <w:r w:rsidRPr="007A0035">
              <w:rPr>
                <w:rFonts w:ascii="GHEA Grapalat" w:hAnsi="GHEA Grapalat"/>
                <w:sz w:val="15"/>
                <w:szCs w:val="15"/>
              </w:rPr>
              <w:t xml:space="preserve"> (CPV)</w:t>
            </w:r>
          </w:p>
        </w:tc>
        <w:tc>
          <w:tcPr>
            <w:tcW w:w="1067" w:type="dxa"/>
            <w:vMerge w:val="restart"/>
            <w:vAlign w:val="center"/>
          </w:tcPr>
          <w:p w14:paraId="1C0A6C9F" w14:textId="77777777" w:rsidR="007E5B2C" w:rsidRPr="007A0035" w:rsidRDefault="007E5B2C" w:rsidP="000946D1">
            <w:pPr>
              <w:jc w:val="center"/>
              <w:rPr>
                <w:rFonts w:ascii="GHEA Grapalat" w:hAnsi="GHEA Grapalat"/>
                <w:sz w:val="15"/>
                <w:szCs w:val="15"/>
              </w:rPr>
            </w:pPr>
            <w:proofErr w:type="spellStart"/>
            <w:r w:rsidRPr="007A0035">
              <w:rPr>
                <w:rFonts w:ascii="GHEA Grapalat" w:hAnsi="GHEA Grapalat"/>
                <w:sz w:val="15"/>
                <w:szCs w:val="15"/>
              </w:rPr>
              <w:t>անվանումը</w:t>
            </w:r>
            <w:proofErr w:type="spellEnd"/>
            <w:r w:rsidRPr="007A0035">
              <w:rPr>
                <w:rFonts w:ascii="GHEA Grapalat" w:hAnsi="GHEA Grapalat"/>
                <w:sz w:val="15"/>
                <w:szCs w:val="15"/>
              </w:rPr>
              <w:t xml:space="preserve"> </w:t>
            </w:r>
          </w:p>
        </w:tc>
        <w:tc>
          <w:tcPr>
            <w:tcW w:w="1165" w:type="dxa"/>
            <w:vMerge w:val="restart"/>
            <w:vAlign w:val="center"/>
          </w:tcPr>
          <w:p w14:paraId="56F5E255" w14:textId="77777777" w:rsidR="007E5B2C" w:rsidRPr="007A0035" w:rsidRDefault="007E5B2C" w:rsidP="000946D1">
            <w:pPr>
              <w:jc w:val="center"/>
              <w:rPr>
                <w:rFonts w:ascii="GHEA Grapalat" w:hAnsi="GHEA Grapalat"/>
                <w:sz w:val="15"/>
                <w:szCs w:val="15"/>
              </w:rPr>
            </w:pPr>
            <w:proofErr w:type="spellStart"/>
            <w:r w:rsidRPr="007A0035">
              <w:rPr>
                <w:rFonts w:ascii="GHEA Grapalat" w:hAnsi="GHEA Grapalat"/>
                <w:sz w:val="15"/>
                <w:szCs w:val="15"/>
              </w:rPr>
              <w:t>ապրանքային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նշանը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մակիշը</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արտադրողի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անվանումը</w:t>
            </w:r>
            <w:proofErr w:type="spellEnd"/>
            <w:r w:rsidRPr="007A0035">
              <w:rPr>
                <w:rFonts w:ascii="GHEA Grapalat" w:hAnsi="GHEA Grapalat"/>
                <w:sz w:val="15"/>
                <w:szCs w:val="15"/>
              </w:rPr>
              <w:t xml:space="preserve"> **</w:t>
            </w:r>
          </w:p>
        </w:tc>
        <w:tc>
          <w:tcPr>
            <w:tcW w:w="4955" w:type="dxa"/>
            <w:vMerge w:val="restart"/>
            <w:vAlign w:val="center"/>
          </w:tcPr>
          <w:p w14:paraId="31F8B72A" w14:textId="77777777" w:rsidR="007E5B2C" w:rsidRPr="007A0035" w:rsidRDefault="007E5B2C" w:rsidP="000946D1">
            <w:pPr>
              <w:jc w:val="center"/>
              <w:rPr>
                <w:rFonts w:ascii="GHEA Grapalat" w:hAnsi="GHEA Grapalat"/>
                <w:sz w:val="15"/>
                <w:szCs w:val="15"/>
              </w:rPr>
            </w:pPr>
            <w:proofErr w:type="spellStart"/>
            <w:r w:rsidRPr="007A0035">
              <w:rPr>
                <w:rFonts w:ascii="GHEA Grapalat" w:hAnsi="GHEA Grapalat"/>
                <w:sz w:val="15"/>
                <w:szCs w:val="15"/>
              </w:rPr>
              <w:t>տեխնիկական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բնութագիրը</w:t>
            </w:r>
            <w:proofErr w:type="spellEnd"/>
          </w:p>
        </w:tc>
        <w:tc>
          <w:tcPr>
            <w:tcW w:w="840" w:type="dxa"/>
            <w:vMerge w:val="restart"/>
            <w:vAlign w:val="center"/>
          </w:tcPr>
          <w:p w14:paraId="2D978965" w14:textId="77777777" w:rsidR="007E5B2C" w:rsidRPr="007A0035" w:rsidRDefault="007E5B2C" w:rsidP="000946D1">
            <w:pPr>
              <w:jc w:val="center"/>
              <w:rPr>
                <w:rFonts w:ascii="GHEA Grapalat" w:hAnsi="GHEA Grapalat"/>
                <w:sz w:val="15"/>
                <w:szCs w:val="15"/>
              </w:rPr>
            </w:pPr>
            <w:proofErr w:type="spellStart"/>
            <w:r w:rsidRPr="007A0035">
              <w:rPr>
                <w:rFonts w:ascii="GHEA Grapalat" w:hAnsi="GHEA Grapalat"/>
                <w:sz w:val="15"/>
                <w:szCs w:val="15"/>
              </w:rPr>
              <w:t>չափման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միավորը</w:t>
            </w:r>
            <w:proofErr w:type="spellEnd"/>
          </w:p>
        </w:tc>
        <w:tc>
          <w:tcPr>
            <w:tcW w:w="805" w:type="dxa"/>
            <w:vMerge w:val="restart"/>
            <w:vAlign w:val="center"/>
          </w:tcPr>
          <w:p w14:paraId="297EB7F1" w14:textId="77777777" w:rsidR="007E5B2C" w:rsidRPr="007A0035" w:rsidRDefault="007E5B2C" w:rsidP="000946D1">
            <w:pPr>
              <w:jc w:val="center"/>
              <w:rPr>
                <w:rFonts w:ascii="GHEA Grapalat" w:hAnsi="GHEA Grapalat"/>
                <w:sz w:val="15"/>
                <w:szCs w:val="15"/>
              </w:rPr>
            </w:pPr>
            <w:proofErr w:type="spellStart"/>
            <w:r w:rsidRPr="007A0035">
              <w:rPr>
                <w:rFonts w:ascii="GHEA Grapalat" w:hAnsi="GHEA Grapalat"/>
                <w:sz w:val="15"/>
                <w:szCs w:val="15"/>
              </w:rPr>
              <w:t>միավոր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գինը</w:t>
            </w:r>
            <w:proofErr w:type="spellEnd"/>
            <w:r w:rsidRPr="007A0035">
              <w:rPr>
                <w:rFonts w:ascii="GHEA Grapalat" w:hAnsi="GHEA Grapalat"/>
                <w:sz w:val="15"/>
                <w:szCs w:val="15"/>
              </w:rPr>
              <w:t xml:space="preserve">/ՀՀ </w:t>
            </w:r>
            <w:proofErr w:type="spellStart"/>
            <w:r w:rsidRPr="007A0035">
              <w:rPr>
                <w:rFonts w:ascii="GHEA Grapalat" w:hAnsi="GHEA Grapalat"/>
                <w:sz w:val="15"/>
                <w:szCs w:val="15"/>
              </w:rPr>
              <w:t>դրամ</w:t>
            </w:r>
            <w:proofErr w:type="spellEnd"/>
          </w:p>
        </w:tc>
        <w:tc>
          <w:tcPr>
            <w:tcW w:w="973" w:type="dxa"/>
            <w:vMerge w:val="restart"/>
            <w:vAlign w:val="center"/>
          </w:tcPr>
          <w:p w14:paraId="7D6360A1" w14:textId="77777777" w:rsidR="007E5B2C" w:rsidRPr="007A0035" w:rsidRDefault="007E5B2C" w:rsidP="000946D1">
            <w:pPr>
              <w:jc w:val="center"/>
              <w:rPr>
                <w:rFonts w:ascii="GHEA Grapalat" w:hAnsi="GHEA Grapalat"/>
                <w:sz w:val="15"/>
                <w:szCs w:val="15"/>
              </w:rPr>
            </w:pPr>
            <w:proofErr w:type="spellStart"/>
            <w:r w:rsidRPr="007A0035">
              <w:rPr>
                <w:rFonts w:ascii="GHEA Grapalat" w:hAnsi="GHEA Grapalat"/>
                <w:sz w:val="15"/>
                <w:szCs w:val="15"/>
              </w:rPr>
              <w:t>ընդհանուր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գինը</w:t>
            </w:r>
            <w:proofErr w:type="spellEnd"/>
            <w:r w:rsidRPr="007A0035">
              <w:rPr>
                <w:rFonts w:ascii="GHEA Grapalat" w:hAnsi="GHEA Grapalat"/>
                <w:sz w:val="15"/>
                <w:szCs w:val="15"/>
              </w:rPr>
              <w:t xml:space="preserve">/ՀՀ </w:t>
            </w:r>
            <w:proofErr w:type="spellStart"/>
            <w:r w:rsidRPr="007A0035">
              <w:rPr>
                <w:rFonts w:ascii="GHEA Grapalat" w:hAnsi="GHEA Grapalat"/>
                <w:sz w:val="15"/>
                <w:szCs w:val="15"/>
              </w:rPr>
              <w:t>դրամ</w:t>
            </w:r>
            <w:proofErr w:type="spellEnd"/>
          </w:p>
        </w:tc>
        <w:tc>
          <w:tcPr>
            <w:tcW w:w="973" w:type="dxa"/>
            <w:vMerge w:val="restart"/>
            <w:vAlign w:val="center"/>
          </w:tcPr>
          <w:p w14:paraId="687EF6A6" w14:textId="77777777" w:rsidR="007E5B2C" w:rsidRPr="007A0035" w:rsidRDefault="007E5B2C" w:rsidP="000946D1">
            <w:pPr>
              <w:jc w:val="center"/>
              <w:rPr>
                <w:rFonts w:ascii="GHEA Grapalat" w:hAnsi="GHEA Grapalat"/>
                <w:sz w:val="15"/>
                <w:szCs w:val="15"/>
              </w:rPr>
            </w:pPr>
            <w:proofErr w:type="spellStart"/>
            <w:r w:rsidRPr="007A0035">
              <w:rPr>
                <w:rFonts w:ascii="GHEA Grapalat" w:hAnsi="GHEA Grapalat"/>
                <w:sz w:val="15"/>
                <w:szCs w:val="15"/>
              </w:rPr>
              <w:t>ընդհանուր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քանակը</w:t>
            </w:r>
            <w:proofErr w:type="spellEnd"/>
          </w:p>
        </w:tc>
        <w:tc>
          <w:tcPr>
            <w:tcW w:w="3249" w:type="dxa"/>
            <w:gridSpan w:val="3"/>
            <w:vAlign w:val="center"/>
          </w:tcPr>
          <w:p w14:paraId="69C92960" w14:textId="77777777" w:rsidR="007E5B2C" w:rsidRPr="007A0035" w:rsidRDefault="007E5B2C" w:rsidP="000946D1">
            <w:pPr>
              <w:jc w:val="center"/>
              <w:rPr>
                <w:rFonts w:ascii="GHEA Grapalat" w:hAnsi="GHEA Grapalat"/>
                <w:sz w:val="15"/>
                <w:szCs w:val="15"/>
              </w:rPr>
            </w:pPr>
            <w:proofErr w:type="spellStart"/>
            <w:r w:rsidRPr="007A0035">
              <w:rPr>
                <w:rFonts w:ascii="GHEA Grapalat" w:hAnsi="GHEA Grapalat"/>
                <w:sz w:val="15"/>
                <w:szCs w:val="15"/>
              </w:rPr>
              <w:t>մատակարարման</w:t>
            </w:r>
            <w:proofErr w:type="spellEnd"/>
          </w:p>
        </w:tc>
      </w:tr>
      <w:tr w:rsidR="007E5B2C" w:rsidRPr="007A0035" w14:paraId="1664ACD0" w14:textId="77777777" w:rsidTr="007E5B2C">
        <w:trPr>
          <w:trHeight w:val="445"/>
        </w:trPr>
        <w:tc>
          <w:tcPr>
            <w:tcW w:w="805" w:type="dxa"/>
            <w:vMerge/>
            <w:vAlign w:val="center"/>
          </w:tcPr>
          <w:p w14:paraId="2B69F5C7" w14:textId="77777777" w:rsidR="007E5B2C" w:rsidRPr="007A0035" w:rsidRDefault="007E5B2C" w:rsidP="000946D1">
            <w:pPr>
              <w:jc w:val="center"/>
              <w:rPr>
                <w:rFonts w:ascii="GHEA Grapalat" w:hAnsi="GHEA Grapalat"/>
                <w:sz w:val="15"/>
                <w:szCs w:val="15"/>
              </w:rPr>
            </w:pPr>
          </w:p>
        </w:tc>
        <w:tc>
          <w:tcPr>
            <w:tcW w:w="1003" w:type="dxa"/>
            <w:vMerge/>
            <w:vAlign w:val="center"/>
          </w:tcPr>
          <w:p w14:paraId="1B06AAF6" w14:textId="77777777" w:rsidR="007E5B2C" w:rsidRPr="007A0035" w:rsidRDefault="007E5B2C" w:rsidP="000946D1">
            <w:pPr>
              <w:jc w:val="center"/>
              <w:rPr>
                <w:rFonts w:ascii="GHEA Grapalat" w:hAnsi="GHEA Grapalat"/>
                <w:sz w:val="15"/>
                <w:szCs w:val="15"/>
              </w:rPr>
            </w:pPr>
          </w:p>
        </w:tc>
        <w:tc>
          <w:tcPr>
            <w:tcW w:w="1067" w:type="dxa"/>
            <w:vMerge/>
            <w:vAlign w:val="center"/>
          </w:tcPr>
          <w:p w14:paraId="69D966C6" w14:textId="77777777" w:rsidR="007E5B2C" w:rsidRPr="007A0035" w:rsidRDefault="007E5B2C" w:rsidP="000946D1">
            <w:pPr>
              <w:jc w:val="center"/>
              <w:rPr>
                <w:rFonts w:ascii="GHEA Grapalat" w:hAnsi="GHEA Grapalat"/>
                <w:sz w:val="15"/>
                <w:szCs w:val="15"/>
              </w:rPr>
            </w:pPr>
          </w:p>
        </w:tc>
        <w:tc>
          <w:tcPr>
            <w:tcW w:w="1165" w:type="dxa"/>
            <w:vMerge/>
            <w:vAlign w:val="center"/>
          </w:tcPr>
          <w:p w14:paraId="544897BD" w14:textId="77777777" w:rsidR="007E5B2C" w:rsidRPr="007A0035" w:rsidRDefault="007E5B2C" w:rsidP="000946D1">
            <w:pPr>
              <w:jc w:val="center"/>
              <w:rPr>
                <w:rFonts w:ascii="GHEA Grapalat" w:hAnsi="GHEA Grapalat"/>
                <w:sz w:val="15"/>
                <w:szCs w:val="15"/>
              </w:rPr>
            </w:pPr>
          </w:p>
        </w:tc>
        <w:tc>
          <w:tcPr>
            <w:tcW w:w="4955" w:type="dxa"/>
            <w:vMerge/>
            <w:vAlign w:val="center"/>
          </w:tcPr>
          <w:p w14:paraId="7FF21761" w14:textId="77777777" w:rsidR="007E5B2C" w:rsidRPr="007A0035" w:rsidRDefault="007E5B2C" w:rsidP="000946D1">
            <w:pPr>
              <w:jc w:val="center"/>
              <w:rPr>
                <w:rFonts w:ascii="GHEA Grapalat" w:hAnsi="GHEA Grapalat"/>
                <w:sz w:val="15"/>
                <w:szCs w:val="15"/>
              </w:rPr>
            </w:pPr>
          </w:p>
        </w:tc>
        <w:tc>
          <w:tcPr>
            <w:tcW w:w="840" w:type="dxa"/>
            <w:vMerge/>
            <w:vAlign w:val="center"/>
          </w:tcPr>
          <w:p w14:paraId="0577EFC2" w14:textId="77777777" w:rsidR="007E5B2C" w:rsidRPr="007A0035" w:rsidRDefault="007E5B2C" w:rsidP="000946D1">
            <w:pPr>
              <w:jc w:val="center"/>
              <w:rPr>
                <w:rFonts w:ascii="GHEA Grapalat" w:hAnsi="GHEA Grapalat"/>
                <w:sz w:val="15"/>
                <w:szCs w:val="15"/>
              </w:rPr>
            </w:pPr>
          </w:p>
        </w:tc>
        <w:tc>
          <w:tcPr>
            <w:tcW w:w="805" w:type="dxa"/>
            <w:vMerge/>
            <w:vAlign w:val="center"/>
          </w:tcPr>
          <w:p w14:paraId="6535A158" w14:textId="77777777" w:rsidR="007E5B2C" w:rsidRPr="007A0035" w:rsidRDefault="007E5B2C" w:rsidP="000946D1">
            <w:pPr>
              <w:jc w:val="center"/>
              <w:rPr>
                <w:rFonts w:ascii="GHEA Grapalat" w:hAnsi="GHEA Grapalat"/>
                <w:sz w:val="15"/>
                <w:szCs w:val="15"/>
              </w:rPr>
            </w:pPr>
          </w:p>
        </w:tc>
        <w:tc>
          <w:tcPr>
            <w:tcW w:w="973" w:type="dxa"/>
            <w:vMerge/>
            <w:vAlign w:val="center"/>
          </w:tcPr>
          <w:p w14:paraId="557B8BD4" w14:textId="77777777" w:rsidR="007E5B2C" w:rsidRPr="007A0035" w:rsidRDefault="007E5B2C" w:rsidP="000946D1">
            <w:pPr>
              <w:jc w:val="center"/>
              <w:rPr>
                <w:rFonts w:ascii="GHEA Grapalat" w:hAnsi="GHEA Grapalat"/>
                <w:sz w:val="15"/>
                <w:szCs w:val="15"/>
              </w:rPr>
            </w:pPr>
          </w:p>
        </w:tc>
        <w:tc>
          <w:tcPr>
            <w:tcW w:w="973" w:type="dxa"/>
            <w:vMerge/>
            <w:vAlign w:val="center"/>
          </w:tcPr>
          <w:p w14:paraId="7FB01C34" w14:textId="77777777" w:rsidR="007E5B2C" w:rsidRPr="007A0035" w:rsidRDefault="007E5B2C" w:rsidP="000946D1">
            <w:pPr>
              <w:jc w:val="center"/>
              <w:rPr>
                <w:rFonts w:ascii="GHEA Grapalat" w:hAnsi="GHEA Grapalat"/>
                <w:sz w:val="15"/>
                <w:szCs w:val="15"/>
              </w:rPr>
            </w:pPr>
          </w:p>
        </w:tc>
        <w:tc>
          <w:tcPr>
            <w:tcW w:w="1271" w:type="dxa"/>
            <w:vAlign w:val="center"/>
          </w:tcPr>
          <w:p w14:paraId="2236EF14" w14:textId="77777777" w:rsidR="007E5B2C" w:rsidRPr="007A0035" w:rsidRDefault="007E5B2C" w:rsidP="000946D1">
            <w:pPr>
              <w:jc w:val="center"/>
              <w:rPr>
                <w:rFonts w:ascii="GHEA Grapalat" w:hAnsi="GHEA Grapalat"/>
                <w:sz w:val="15"/>
                <w:szCs w:val="15"/>
              </w:rPr>
            </w:pPr>
            <w:proofErr w:type="spellStart"/>
            <w:r w:rsidRPr="007A0035">
              <w:rPr>
                <w:rFonts w:ascii="GHEA Grapalat" w:hAnsi="GHEA Grapalat"/>
                <w:sz w:val="15"/>
                <w:szCs w:val="15"/>
              </w:rPr>
              <w:t>հասցեն</w:t>
            </w:r>
            <w:proofErr w:type="spellEnd"/>
          </w:p>
        </w:tc>
        <w:tc>
          <w:tcPr>
            <w:tcW w:w="851" w:type="dxa"/>
            <w:vAlign w:val="center"/>
          </w:tcPr>
          <w:p w14:paraId="307E933B" w14:textId="77777777" w:rsidR="007E5B2C" w:rsidRPr="007A0035" w:rsidRDefault="007E5B2C" w:rsidP="000946D1">
            <w:pPr>
              <w:jc w:val="center"/>
              <w:rPr>
                <w:rFonts w:ascii="GHEA Grapalat" w:hAnsi="GHEA Grapalat"/>
                <w:sz w:val="15"/>
                <w:szCs w:val="15"/>
              </w:rPr>
            </w:pPr>
            <w:proofErr w:type="spellStart"/>
            <w:r w:rsidRPr="007A0035">
              <w:rPr>
                <w:rFonts w:ascii="GHEA Grapalat" w:hAnsi="GHEA Grapalat"/>
                <w:sz w:val="15"/>
                <w:szCs w:val="15"/>
              </w:rPr>
              <w:t>ենթակա</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քանակը</w:t>
            </w:r>
            <w:proofErr w:type="spellEnd"/>
          </w:p>
        </w:tc>
        <w:tc>
          <w:tcPr>
            <w:tcW w:w="1127" w:type="dxa"/>
            <w:vAlign w:val="center"/>
          </w:tcPr>
          <w:p w14:paraId="02E3046C" w14:textId="2C4BC38E" w:rsidR="007E5B2C" w:rsidRPr="007A0035" w:rsidRDefault="007E5B2C" w:rsidP="000946D1">
            <w:pPr>
              <w:jc w:val="center"/>
              <w:rPr>
                <w:rFonts w:ascii="GHEA Grapalat" w:hAnsi="GHEA Grapalat"/>
                <w:sz w:val="15"/>
                <w:szCs w:val="15"/>
              </w:rPr>
            </w:pPr>
            <w:proofErr w:type="spellStart"/>
            <w:r w:rsidRPr="007A0035">
              <w:rPr>
                <w:rFonts w:ascii="GHEA Grapalat" w:hAnsi="GHEA Grapalat"/>
                <w:sz w:val="15"/>
                <w:szCs w:val="15"/>
              </w:rPr>
              <w:t>Ժամկետը</w:t>
            </w:r>
            <w:proofErr w:type="spellEnd"/>
          </w:p>
          <w:p w14:paraId="5A2D495F" w14:textId="77777777" w:rsidR="007E5B2C" w:rsidRPr="007A0035" w:rsidRDefault="007E5B2C" w:rsidP="000946D1">
            <w:pPr>
              <w:jc w:val="center"/>
              <w:rPr>
                <w:rFonts w:ascii="GHEA Grapalat" w:hAnsi="GHEA Grapalat"/>
                <w:sz w:val="15"/>
                <w:szCs w:val="15"/>
              </w:rPr>
            </w:pPr>
          </w:p>
        </w:tc>
      </w:tr>
      <w:tr w:rsidR="007E5B2C" w:rsidRPr="007A0035" w14:paraId="5879C119" w14:textId="77777777" w:rsidTr="007E5B2C">
        <w:trPr>
          <w:trHeight w:val="246"/>
        </w:trPr>
        <w:tc>
          <w:tcPr>
            <w:tcW w:w="805" w:type="dxa"/>
          </w:tcPr>
          <w:p w14:paraId="2F46763D"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3D32D15C" w14:textId="77777777" w:rsidR="007E5B2C" w:rsidRPr="007A0035" w:rsidRDefault="007E5B2C" w:rsidP="007E5B2C">
            <w:pPr>
              <w:jc w:val="center"/>
              <w:rPr>
                <w:rFonts w:ascii="GHEA Grapalat" w:hAnsi="GHEA Grapalat" w:cs="Calibri"/>
                <w:sz w:val="15"/>
                <w:szCs w:val="15"/>
                <w:lang w:val="ru-RU" w:eastAsia="ru-RU"/>
              </w:rPr>
            </w:pPr>
            <w:r w:rsidRPr="007A0035">
              <w:rPr>
                <w:rFonts w:ascii="GHEA Grapalat" w:hAnsi="GHEA Grapalat" w:cs="Calibri"/>
                <w:sz w:val="15"/>
                <w:szCs w:val="15"/>
              </w:rPr>
              <w:t>15531100</w:t>
            </w:r>
          </w:p>
        </w:tc>
        <w:tc>
          <w:tcPr>
            <w:tcW w:w="1067" w:type="dxa"/>
            <w:vAlign w:val="bottom"/>
          </w:tcPr>
          <w:p w14:paraId="61969009" w14:textId="77777777" w:rsidR="007E5B2C" w:rsidRPr="007A0035" w:rsidRDefault="007E5B2C" w:rsidP="007E5B2C">
            <w:pPr>
              <w:rPr>
                <w:rFonts w:ascii="GHEA Grapalat" w:hAnsi="GHEA Grapalat" w:cs="Calibri"/>
                <w:sz w:val="15"/>
                <w:szCs w:val="15"/>
                <w:lang w:val="ru-RU" w:eastAsia="ru-RU"/>
              </w:rPr>
            </w:pPr>
            <w:proofErr w:type="spellStart"/>
            <w:r w:rsidRPr="007A0035">
              <w:rPr>
                <w:rFonts w:ascii="GHEA Grapalat" w:hAnsi="GHEA Grapalat" w:cs="Calibri"/>
                <w:sz w:val="15"/>
                <w:szCs w:val="15"/>
              </w:rPr>
              <w:t>կարագ</w:t>
            </w:r>
            <w:proofErr w:type="spellEnd"/>
            <w:r w:rsidRPr="007A0035">
              <w:rPr>
                <w:rFonts w:ascii="GHEA Grapalat" w:hAnsi="GHEA Grapalat" w:cs="Calibri"/>
                <w:sz w:val="15"/>
                <w:szCs w:val="15"/>
              </w:rPr>
              <w:t xml:space="preserve"> </w:t>
            </w:r>
          </w:p>
        </w:tc>
        <w:tc>
          <w:tcPr>
            <w:tcW w:w="1165" w:type="dxa"/>
          </w:tcPr>
          <w:p w14:paraId="68208C66" w14:textId="77777777" w:rsidR="007E5B2C" w:rsidRPr="007A0035" w:rsidRDefault="007E5B2C" w:rsidP="007E5B2C">
            <w:pPr>
              <w:jc w:val="center"/>
              <w:rPr>
                <w:rFonts w:ascii="GHEA Grapalat" w:hAnsi="GHEA Grapalat"/>
                <w:sz w:val="15"/>
                <w:szCs w:val="15"/>
              </w:rPr>
            </w:pPr>
          </w:p>
        </w:tc>
        <w:tc>
          <w:tcPr>
            <w:tcW w:w="4955" w:type="dxa"/>
            <w:vAlign w:val="center"/>
          </w:tcPr>
          <w:p w14:paraId="43B70ACF" w14:textId="77777777" w:rsidR="007E5B2C" w:rsidRPr="007A0035" w:rsidRDefault="007E5B2C" w:rsidP="007E5B2C">
            <w:pPr>
              <w:jc w:val="both"/>
              <w:rPr>
                <w:rFonts w:ascii="GHEA Grapalat" w:hAnsi="GHEA Grapalat"/>
                <w:sz w:val="15"/>
                <w:szCs w:val="15"/>
              </w:rPr>
            </w:pPr>
            <w:proofErr w:type="spellStart"/>
            <w:r w:rsidRPr="007A0035">
              <w:rPr>
                <w:rFonts w:ascii="GHEA Grapalat" w:hAnsi="GHEA Grapalat"/>
                <w:sz w:val="15"/>
                <w:szCs w:val="15"/>
              </w:rPr>
              <w:t>Սերուցքային</w:t>
            </w:r>
            <w:proofErr w:type="spellEnd"/>
            <w:r w:rsidRPr="007A0035">
              <w:rPr>
                <w:rFonts w:ascii="GHEA Grapalat" w:hAnsi="GHEA Grapalat"/>
                <w:sz w:val="15"/>
                <w:szCs w:val="15"/>
              </w:rPr>
              <w:t xml:space="preserve">, 71.5-82.5 % </w:t>
            </w:r>
            <w:proofErr w:type="spellStart"/>
            <w:r w:rsidRPr="007A0035">
              <w:rPr>
                <w:rFonts w:ascii="GHEA Grapalat" w:hAnsi="GHEA Grapalat"/>
                <w:sz w:val="15"/>
                <w:szCs w:val="15"/>
              </w:rPr>
              <w:t>յուղայնությամբ</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բարձր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որակի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թարմ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վիճակում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պրոտեինի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պարունակությունը</w:t>
            </w:r>
            <w:proofErr w:type="spellEnd"/>
            <w:r w:rsidRPr="007A0035">
              <w:rPr>
                <w:rFonts w:ascii="GHEA Grapalat" w:hAnsi="GHEA Grapalat"/>
                <w:sz w:val="15"/>
                <w:szCs w:val="15"/>
              </w:rPr>
              <w:t xml:space="preserve"> 0.7 </w:t>
            </w:r>
            <w:proofErr w:type="spellStart"/>
            <w:r w:rsidRPr="007A0035">
              <w:rPr>
                <w:rFonts w:ascii="GHEA Grapalat" w:hAnsi="GHEA Grapalat"/>
                <w:sz w:val="15"/>
                <w:szCs w:val="15"/>
              </w:rPr>
              <w:t>գրամ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ածխաջուր</w:t>
            </w:r>
            <w:proofErr w:type="spellEnd"/>
            <w:r w:rsidRPr="007A0035">
              <w:rPr>
                <w:rFonts w:ascii="GHEA Grapalat" w:hAnsi="GHEA Grapalat"/>
                <w:sz w:val="15"/>
                <w:szCs w:val="15"/>
              </w:rPr>
              <w:t xml:space="preserve"> 0.7 </w:t>
            </w:r>
            <w:proofErr w:type="spellStart"/>
            <w:r w:rsidRPr="007A0035">
              <w:rPr>
                <w:rFonts w:ascii="GHEA Grapalat" w:hAnsi="GHEA Grapalat"/>
                <w:sz w:val="15"/>
                <w:szCs w:val="15"/>
              </w:rPr>
              <w:t>գրամ</w:t>
            </w:r>
            <w:proofErr w:type="spellEnd"/>
            <w:r w:rsidRPr="007A0035">
              <w:rPr>
                <w:rFonts w:ascii="GHEA Grapalat" w:hAnsi="GHEA Grapalat"/>
                <w:sz w:val="15"/>
                <w:szCs w:val="15"/>
              </w:rPr>
              <w:t xml:space="preserve">, 740 </w:t>
            </w:r>
            <w:proofErr w:type="spellStart"/>
            <w:r w:rsidRPr="007A0035">
              <w:rPr>
                <w:rFonts w:ascii="GHEA Grapalat" w:hAnsi="GHEA Grapalat"/>
                <w:sz w:val="15"/>
                <w:szCs w:val="15"/>
              </w:rPr>
              <w:t>կկալ</w:t>
            </w:r>
            <w:proofErr w:type="spellEnd"/>
            <w:r w:rsidRPr="007A0035">
              <w:rPr>
                <w:rFonts w:ascii="GHEA Grapalat" w:hAnsi="GHEA Grapalat"/>
                <w:sz w:val="15"/>
                <w:szCs w:val="15"/>
              </w:rPr>
              <w:t xml:space="preserve">, ԳՕՍՏ 37-91 </w:t>
            </w:r>
            <w:r w:rsidRPr="007A0035">
              <w:rPr>
                <w:rFonts w:ascii="GHEA Grapalat" w:hAnsi="GHEA Grapalat"/>
                <w:sz w:val="15"/>
                <w:szCs w:val="15"/>
                <w:lang w:val="ru-RU"/>
              </w:rPr>
              <w:t>Անքոր</w:t>
            </w:r>
            <w:r w:rsidRPr="007A0035">
              <w:rPr>
                <w:rFonts w:ascii="GHEA Grapalat" w:hAnsi="GHEA Grapalat"/>
                <w:sz w:val="15"/>
                <w:szCs w:val="15"/>
              </w:rPr>
              <w:t xml:space="preserve"> </w:t>
            </w:r>
            <w:proofErr w:type="spellStart"/>
            <w:r w:rsidRPr="007A0035">
              <w:rPr>
                <w:rFonts w:ascii="GHEA Grapalat" w:hAnsi="GHEA Grapalat"/>
                <w:sz w:val="15"/>
                <w:szCs w:val="15"/>
              </w:rPr>
              <w:t>կամ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համարժեք</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Անվտանգությունը</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մակնշումը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կառավարության</w:t>
            </w:r>
            <w:proofErr w:type="spellEnd"/>
            <w:r w:rsidRPr="007A0035">
              <w:rPr>
                <w:rFonts w:ascii="GHEA Grapalat" w:hAnsi="GHEA Grapalat"/>
                <w:sz w:val="15"/>
                <w:szCs w:val="15"/>
              </w:rPr>
              <w:t xml:space="preserve"> 2006թ. </w:t>
            </w:r>
            <w:proofErr w:type="spellStart"/>
            <w:r w:rsidRPr="007A0035">
              <w:rPr>
                <w:rFonts w:ascii="GHEA Grapalat" w:hAnsi="GHEA Grapalat"/>
                <w:sz w:val="15"/>
                <w:szCs w:val="15"/>
              </w:rPr>
              <w:t>դեկտեմբերի</w:t>
            </w:r>
            <w:proofErr w:type="spellEnd"/>
            <w:r w:rsidRPr="007A0035">
              <w:rPr>
                <w:rFonts w:ascii="GHEA Grapalat" w:hAnsi="GHEA Grapalat"/>
                <w:sz w:val="15"/>
                <w:szCs w:val="15"/>
              </w:rPr>
              <w:t xml:space="preserve"> 21-ի N 1925-Ն  </w:t>
            </w:r>
            <w:proofErr w:type="spellStart"/>
            <w:r w:rsidRPr="007A0035">
              <w:rPr>
                <w:rFonts w:ascii="GHEA Grapalat" w:hAnsi="GHEA Grapalat"/>
                <w:sz w:val="15"/>
                <w:szCs w:val="15"/>
              </w:rPr>
              <w:t>որոշմամբ</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հաստատված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Կաթին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կաթնամթերքին</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դրանց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արտադրությանը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ներկայացվող</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պահանջների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տեխնիկական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կանոնակարգի</w:t>
            </w:r>
            <w:proofErr w:type="spellEnd"/>
            <w:r w:rsidRPr="007A0035">
              <w:rPr>
                <w:rFonts w:ascii="GHEA Grapalat" w:hAnsi="GHEA Grapalat"/>
                <w:sz w:val="15"/>
                <w:szCs w:val="15"/>
              </w:rPr>
              <w:t>» և «</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r w:rsidRPr="007A0035">
              <w:rPr>
                <w:rFonts w:ascii="GHEA Grapalat" w:hAnsi="GHEA Grapalat"/>
                <w:sz w:val="15"/>
                <w:szCs w:val="15"/>
              </w:rPr>
              <w:t>:</w:t>
            </w:r>
          </w:p>
        </w:tc>
        <w:tc>
          <w:tcPr>
            <w:tcW w:w="840" w:type="dxa"/>
            <w:vAlign w:val="bottom"/>
          </w:tcPr>
          <w:p w14:paraId="6026744C" w14:textId="77777777" w:rsidR="007E5B2C" w:rsidRPr="007A0035" w:rsidRDefault="007E5B2C" w:rsidP="007E5B2C">
            <w:pPr>
              <w:jc w:val="center"/>
              <w:rPr>
                <w:rFonts w:ascii="GHEA Grapalat" w:hAnsi="GHEA Grapalat" w:cs="Calibri"/>
                <w:sz w:val="15"/>
                <w:szCs w:val="15"/>
                <w:lang w:val="ru-RU" w:eastAsia="ru-RU"/>
              </w:rPr>
            </w:pPr>
            <w:proofErr w:type="spellStart"/>
            <w:r w:rsidRPr="007A0035">
              <w:rPr>
                <w:rFonts w:ascii="GHEA Grapalat" w:hAnsi="GHEA Grapalat" w:cs="Calibri"/>
                <w:sz w:val="15"/>
                <w:szCs w:val="15"/>
              </w:rPr>
              <w:t>կգ</w:t>
            </w:r>
            <w:proofErr w:type="spellEnd"/>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3E48844A" w14:textId="19A7515B"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5400</w:t>
            </w:r>
          </w:p>
        </w:tc>
        <w:tc>
          <w:tcPr>
            <w:tcW w:w="973" w:type="dxa"/>
            <w:tcBorders>
              <w:top w:val="single" w:sz="4" w:space="0" w:color="auto"/>
              <w:left w:val="nil"/>
              <w:bottom w:val="single" w:sz="4" w:space="0" w:color="auto"/>
              <w:right w:val="single" w:sz="4" w:space="0" w:color="auto"/>
            </w:tcBorders>
            <w:shd w:val="clear" w:color="000000" w:fill="FFFFFF"/>
            <w:vAlign w:val="center"/>
          </w:tcPr>
          <w:p w14:paraId="7F07EE4F" w14:textId="42E8CBDA"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162000</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6E4E4E53" w14:textId="7912A6CC" w:rsidR="007E5B2C" w:rsidRPr="007A0035" w:rsidRDefault="007E5B2C" w:rsidP="007E5B2C">
            <w:pPr>
              <w:jc w:val="both"/>
              <w:rPr>
                <w:rFonts w:ascii="Sylfaen" w:hAnsi="Sylfaen"/>
                <w:b/>
                <w:i/>
                <w:lang w:val="hy-AM"/>
              </w:rPr>
            </w:pPr>
            <w:r>
              <w:rPr>
                <w:rFonts w:ascii="Sylfaen" w:hAnsi="Sylfaen" w:cs="Calibri"/>
                <w:color w:val="000000"/>
                <w:sz w:val="18"/>
                <w:szCs w:val="18"/>
              </w:rPr>
              <w:t>30</w:t>
            </w:r>
          </w:p>
        </w:tc>
        <w:tc>
          <w:tcPr>
            <w:tcW w:w="1271" w:type="dxa"/>
          </w:tcPr>
          <w:p w14:paraId="4D1FA948"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52AE14FC"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B67DB9D" w14:textId="18A1C285" w:rsidR="007E5B2C" w:rsidRPr="00AC75B4" w:rsidRDefault="007E5B2C" w:rsidP="007E5B2C">
            <w:pPr>
              <w:jc w:val="center"/>
              <w:rPr>
                <w:rFonts w:ascii="GHEA Grapalat" w:hAnsi="GHEA Grapalat" w:cs="Calibri"/>
                <w:sz w:val="15"/>
                <w:szCs w:val="15"/>
                <w:lang w:val="hy-AM" w:eastAsia="ru-RU"/>
              </w:rPr>
            </w:pPr>
            <w:r>
              <w:rPr>
                <w:rFonts w:ascii="Sylfaen" w:hAnsi="Sylfaen" w:cs="Calibri"/>
                <w:color w:val="000000"/>
                <w:sz w:val="18"/>
                <w:szCs w:val="18"/>
              </w:rPr>
              <w:t>30</w:t>
            </w:r>
          </w:p>
        </w:tc>
        <w:tc>
          <w:tcPr>
            <w:tcW w:w="1127" w:type="dxa"/>
            <w:vMerge w:val="restart"/>
          </w:tcPr>
          <w:p w14:paraId="5A610E98" w14:textId="4E148B6C" w:rsidR="007E5B2C" w:rsidRPr="00AC75B4" w:rsidRDefault="007E5B2C" w:rsidP="007E5B2C">
            <w:pPr>
              <w:jc w:val="center"/>
              <w:rPr>
                <w:rFonts w:ascii="GHEA Grapalat" w:hAnsi="GHEA Grapalat"/>
                <w:sz w:val="15"/>
                <w:szCs w:val="15"/>
                <w:lang w:val="hy-AM"/>
              </w:rPr>
            </w:pPr>
            <w:r>
              <w:rPr>
                <w:rFonts w:ascii="GHEA Grapalat" w:hAnsi="GHEA Grapalat"/>
                <w:sz w:val="15"/>
                <w:szCs w:val="15"/>
                <w:lang w:val="hy-AM"/>
              </w:rPr>
              <w:t>202</w:t>
            </w:r>
            <w:r>
              <w:rPr>
                <w:rFonts w:ascii="GHEA Grapalat" w:hAnsi="GHEA Grapalat"/>
                <w:sz w:val="15"/>
                <w:szCs w:val="15"/>
              </w:rPr>
              <w:t>3</w:t>
            </w:r>
            <w:r>
              <w:rPr>
                <w:rFonts w:ascii="GHEA Grapalat" w:hAnsi="GHEA Grapalat"/>
                <w:sz w:val="15"/>
                <w:szCs w:val="15"/>
                <w:lang w:val="hy-AM"/>
              </w:rPr>
              <w:t xml:space="preserve"> թվականի </w:t>
            </w:r>
            <w:proofErr w:type="spellStart"/>
            <w:r>
              <w:rPr>
                <w:rFonts w:ascii="GHEA Grapalat" w:hAnsi="GHEA Grapalat"/>
                <w:sz w:val="15"/>
                <w:szCs w:val="15"/>
              </w:rPr>
              <w:t>առաջին</w:t>
            </w:r>
            <w:proofErr w:type="spellEnd"/>
            <w:r>
              <w:rPr>
                <w:rFonts w:ascii="GHEA Grapalat" w:hAnsi="GHEA Grapalat"/>
                <w:sz w:val="15"/>
                <w:szCs w:val="15"/>
                <w:lang w:val="hy-AM"/>
              </w:rPr>
              <w:t xml:space="preserve"> կիսամյակի ընթացքում</w:t>
            </w:r>
          </w:p>
        </w:tc>
      </w:tr>
      <w:tr w:rsidR="007E5B2C" w:rsidRPr="007A0035" w14:paraId="0552C46E" w14:textId="77777777" w:rsidTr="007E5B2C">
        <w:tc>
          <w:tcPr>
            <w:tcW w:w="805" w:type="dxa"/>
          </w:tcPr>
          <w:p w14:paraId="51F1BACA" w14:textId="77777777" w:rsidR="007E5B2C" w:rsidRPr="007A0035" w:rsidRDefault="007E5B2C" w:rsidP="007E5B2C">
            <w:pPr>
              <w:numPr>
                <w:ilvl w:val="0"/>
                <w:numId w:val="32"/>
              </w:numPr>
              <w:jc w:val="center"/>
              <w:rPr>
                <w:rFonts w:ascii="GHEA Grapalat" w:hAnsi="GHEA Grapalat"/>
                <w:sz w:val="15"/>
                <w:szCs w:val="15"/>
                <w:lang w:val="ru-RU"/>
              </w:rPr>
            </w:pPr>
          </w:p>
        </w:tc>
        <w:tc>
          <w:tcPr>
            <w:tcW w:w="1003" w:type="dxa"/>
            <w:vAlign w:val="bottom"/>
          </w:tcPr>
          <w:p w14:paraId="4197C800"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15541200</w:t>
            </w:r>
          </w:p>
        </w:tc>
        <w:tc>
          <w:tcPr>
            <w:tcW w:w="1067" w:type="dxa"/>
            <w:vAlign w:val="bottom"/>
          </w:tcPr>
          <w:p w14:paraId="76E08210"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պանիր</w:t>
            </w:r>
            <w:proofErr w:type="spellEnd"/>
          </w:p>
        </w:tc>
        <w:tc>
          <w:tcPr>
            <w:tcW w:w="1165" w:type="dxa"/>
          </w:tcPr>
          <w:p w14:paraId="1DEA8664" w14:textId="77777777" w:rsidR="007E5B2C" w:rsidRPr="007A0035" w:rsidRDefault="007E5B2C" w:rsidP="007E5B2C">
            <w:pPr>
              <w:jc w:val="center"/>
              <w:rPr>
                <w:rFonts w:ascii="GHEA Grapalat" w:hAnsi="GHEA Grapalat"/>
                <w:sz w:val="15"/>
                <w:szCs w:val="15"/>
              </w:rPr>
            </w:pPr>
          </w:p>
        </w:tc>
        <w:tc>
          <w:tcPr>
            <w:tcW w:w="4955" w:type="dxa"/>
            <w:vAlign w:val="center"/>
          </w:tcPr>
          <w:p w14:paraId="4932776E" w14:textId="77777777" w:rsidR="007E5B2C" w:rsidRPr="007A0035" w:rsidRDefault="007E5B2C" w:rsidP="007E5B2C">
            <w:pPr>
              <w:jc w:val="both"/>
              <w:rPr>
                <w:rFonts w:ascii="GHEA Grapalat" w:hAnsi="GHEA Grapalat"/>
                <w:sz w:val="15"/>
                <w:szCs w:val="15"/>
              </w:rPr>
            </w:pPr>
            <w:proofErr w:type="spellStart"/>
            <w:r w:rsidRPr="007A0035">
              <w:rPr>
                <w:rFonts w:ascii="GHEA Grapalat" w:hAnsi="GHEA Grapalat"/>
                <w:sz w:val="15"/>
                <w:szCs w:val="15"/>
              </w:rPr>
              <w:t>Սպիտակ</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աղաջրային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պանիր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կովի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կաթից</w:t>
            </w:r>
            <w:proofErr w:type="spellEnd"/>
            <w:r w:rsidRPr="007A0035">
              <w:rPr>
                <w:rFonts w:ascii="GHEA Grapalat" w:hAnsi="GHEA Grapalat"/>
                <w:sz w:val="15"/>
                <w:szCs w:val="15"/>
              </w:rPr>
              <w:t xml:space="preserve">, 36-40% </w:t>
            </w:r>
            <w:proofErr w:type="spellStart"/>
            <w:r w:rsidRPr="007A0035">
              <w:rPr>
                <w:rFonts w:ascii="GHEA Grapalat" w:hAnsi="GHEA Grapalat"/>
                <w:sz w:val="15"/>
                <w:szCs w:val="15"/>
              </w:rPr>
              <w:t>յուղայնությամ</w:t>
            </w:r>
            <w:proofErr w:type="spellEnd"/>
            <w:r w:rsidRPr="007A0035">
              <w:rPr>
                <w:rFonts w:ascii="GHEA Grapalat" w:hAnsi="GHEA Grapalat"/>
                <w:sz w:val="15"/>
                <w:szCs w:val="15"/>
              </w:rPr>
              <w:t xml:space="preserve"> ԳՕՍՏ 7616-85 </w:t>
            </w:r>
            <w:proofErr w:type="spellStart"/>
            <w:r w:rsidRPr="007A0035">
              <w:rPr>
                <w:rFonts w:ascii="GHEA Grapalat" w:hAnsi="GHEA Grapalat"/>
                <w:sz w:val="15"/>
                <w:szCs w:val="15"/>
              </w:rPr>
              <w:t>կամ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համարժեք</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զանգվածային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մասը</w:t>
            </w:r>
            <w:proofErr w:type="spellEnd"/>
            <w:r w:rsidRPr="007A0035">
              <w:rPr>
                <w:rFonts w:ascii="GHEA Grapalat" w:hAnsi="GHEA Grapalat"/>
                <w:sz w:val="15"/>
                <w:szCs w:val="15"/>
              </w:rPr>
              <w:t xml:space="preserve"> 50 %-</w:t>
            </w:r>
            <w:proofErr w:type="spellStart"/>
            <w:r w:rsidRPr="007A0035">
              <w:rPr>
                <w:rFonts w:ascii="GHEA Grapalat" w:hAnsi="GHEA Grapalat"/>
                <w:sz w:val="15"/>
                <w:szCs w:val="15"/>
              </w:rPr>
              <w:t>ից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պակաս</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աղի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զանգվածային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մասը</w:t>
            </w:r>
            <w:proofErr w:type="spellEnd"/>
            <w:r w:rsidRPr="007A0035">
              <w:rPr>
                <w:rFonts w:ascii="GHEA Grapalat" w:hAnsi="GHEA Grapalat"/>
                <w:sz w:val="15"/>
                <w:szCs w:val="15"/>
              </w:rPr>
              <w:t xml:space="preserve"> 3.5-4.5 %: </w:t>
            </w:r>
            <w:proofErr w:type="spellStart"/>
            <w:r w:rsidRPr="007A0035">
              <w:rPr>
                <w:rFonts w:ascii="GHEA Grapalat" w:hAnsi="GHEA Grapalat"/>
                <w:sz w:val="15"/>
                <w:szCs w:val="15"/>
              </w:rPr>
              <w:t>Անվտանգությունը</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մակնշումը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կառավարության</w:t>
            </w:r>
            <w:proofErr w:type="spellEnd"/>
            <w:r w:rsidRPr="007A0035">
              <w:rPr>
                <w:rFonts w:ascii="GHEA Grapalat" w:hAnsi="GHEA Grapalat"/>
                <w:sz w:val="15"/>
                <w:szCs w:val="15"/>
              </w:rPr>
              <w:t xml:space="preserve"> 2006թ. </w:t>
            </w:r>
            <w:proofErr w:type="spellStart"/>
            <w:r w:rsidRPr="007A0035">
              <w:rPr>
                <w:rFonts w:ascii="GHEA Grapalat" w:hAnsi="GHEA Grapalat"/>
                <w:sz w:val="15"/>
                <w:szCs w:val="15"/>
              </w:rPr>
              <w:t>դեկտեմբերի</w:t>
            </w:r>
            <w:proofErr w:type="spellEnd"/>
            <w:r w:rsidRPr="007A0035">
              <w:rPr>
                <w:rFonts w:ascii="GHEA Grapalat" w:hAnsi="GHEA Grapalat"/>
                <w:sz w:val="15"/>
                <w:szCs w:val="15"/>
              </w:rPr>
              <w:t xml:space="preserve"> 21-ի N 1925-Ն  </w:t>
            </w:r>
            <w:proofErr w:type="spellStart"/>
            <w:r w:rsidRPr="007A0035">
              <w:rPr>
                <w:rFonts w:ascii="GHEA Grapalat" w:hAnsi="GHEA Grapalat"/>
                <w:sz w:val="15"/>
                <w:szCs w:val="15"/>
              </w:rPr>
              <w:t>որոշմամբ</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հաստատված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Կաթին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կաթնամթերքին</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դրանց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արտադրությանը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ներկայացվող</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պահանջների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տեխնիկական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կանոնակարգի</w:t>
            </w:r>
            <w:proofErr w:type="spellEnd"/>
            <w:r w:rsidRPr="007A0035">
              <w:rPr>
                <w:rFonts w:ascii="GHEA Grapalat" w:hAnsi="GHEA Grapalat"/>
                <w:sz w:val="15"/>
                <w:szCs w:val="15"/>
              </w:rPr>
              <w:t>» և «</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r w:rsidRPr="007A0035">
              <w:rPr>
                <w:rFonts w:ascii="GHEA Grapalat" w:hAnsi="GHEA Grapalat"/>
                <w:sz w:val="15"/>
                <w:szCs w:val="15"/>
              </w:rPr>
              <w:t>:</w:t>
            </w:r>
          </w:p>
        </w:tc>
        <w:tc>
          <w:tcPr>
            <w:tcW w:w="840" w:type="dxa"/>
            <w:vAlign w:val="bottom"/>
          </w:tcPr>
          <w:p w14:paraId="301C8D48"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5264C039" w14:textId="77E14215"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3200</w:t>
            </w:r>
          </w:p>
        </w:tc>
        <w:tc>
          <w:tcPr>
            <w:tcW w:w="973" w:type="dxa"/>
            <w:tcBorders>
              <w:top w:val="nil"/>
              <w:left w:val="nil"/>
              <w:bottom w:val="single" w:sz="4" w:space="0" w:color="auto"/>
              <w:right w:val="single" w:sz="4" w:space="0" w:color="auto"/>
            </w:tcBorders>
            <w:shd w:val="clear" w:color="000000" w:fill="FFFFFF"/>
            <w:vAlign w:val="center"/>
          </w:tcPr>
          <w:p w14:paraId="7E2F25F7" w14:textId="17B1224E"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64000</w:t>
            </w:r>
          </w:p>
        </w:tc>
        <w:tc>
          <w:tcPr>
            <w:tcW w:w="973" w:type="dxa"/>
            <w:tcBorders>
              <w:top w:val="nil"/>
              <w:left w:val="single" w:sz="4" w:space="0" w:color="auto"/>
              <w:bottom w:val="single" w:sz="4" w:space="0" w:color="auto"/>
              <w:right w:val="single" w:sz="4" w:space="0" w:color="auto"/>
            </w:tcBorders>
            <w:shd w:val="clear" w:color="auto" w:fill="auto"/>
            <w:vAlign w:val="center"/>
          </w:tcPr>
          <w:p w14:paraId="71D07E12" w14:textId="2112E011" w:rsidR="007E5B2C" w:rsidRPr="007A0035" w:rsidRDefault="007E5B2C" w:rsidP="007E5B2C">
            <w:pPr>
              <w:jc w:val="both"/>
              <w:rPr>
                <w:rFonts w:ascii="Sylfaen" w:hAnsi="Sylfaen"/>
                <w:b/>
                <w:i/>
                <w:lang w:val="hy-AM"/>
              </w:rPr>
            </w:pPr>
            <w:r>
              <w:rPr>
                <w:rFonts w:ascii="Sylfaen" w:hAnsi="Sylfaen" w:cs="Calibri"/>
                <w:color w:val="000000"/>
                <w:sz w:val="18"/>
                <w:szCs w:val="18"/>
              </w:rPr>
              <w:t>20</w:t>
            </w:r>
          </w:p>
        </w:tc>
        <w:tc>
          <w:tcPr>
            <w:tcW w:w="1271" w:type="dxa"/>
          </w:tcPr>
          <w:p w14:paraId="668176CB"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0FB72623"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003EBEC5" w14:textId="51A52FB5"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20</w:t>
            </w:r>
          </w:p>
        </w:tc>
        <w:tc>
          <w:tcPr>
            <w:tcW w:w="1127" w:type="dxa"/>
            <w:vMerge/>
          </w:tcPr>
          <w:p w14:paraId="02294BEF" w14:textId="77777777" w:rsidR="007E5B2C" w:rsidRPr="007A0035" w:rsidRDefault="007E5B2C" w:rsidP="007E5B2C">
            <w:pPr>
              <w:jc w:val="center"/>
              <w:rPr>
                <w:rFonts w:ascii="GHEA Grapalat" w:hAnsi="GHEA Grapalat"/>
                <w:sz w:val="15"/>
                <w:szCs w:val="15"/>
              </w:rPr>
            </w:pPr>
          </w:p>
        </w:tc>
      </w:tr>
      <w:tr w:rsidR="007E5B2C" w:rsidRPr="007A0035" w14:paraId="301DC2B6" w14:textId="77777777" w:rsidTr="007E5B2C">
        <w:tc>
          <w:tcPr>
            <w:tcW w:w="805" w:type="dxa"/>
          </w:tcPr>
          <w:p w14:paraId="53465F14"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4DBA65E2"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15111120</w:t>
            </w:r>
          </w:p>
        </w:tc>
        <w:tc>
          <w:tcPr>
            <w:tcW w:w="1067" w:type="dxa"/>
            <w:vAlign w:val="bottom"/>
          </w:tcPr>
          <w:p w14:paraId="02E36892"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Միս</w:t>
            </w:r>
            <w:proofErr w:type="spellEnd"/>
          </w:p>
        </w:tc>
        <w:tc>
          <w:tcPr>
            <w:tcW w:w="1165" w:type="dxa"/>
          </w:tcPr>
          <w:p w14:paraId="692F57DE" w14:textId="77777777" w:rsidR="007E5B2C" w:rsidRPr="007A0035" w:rsidRDefault="007E5B2C" w:rsidP="007E5B2C">
            <w:pPr>
              <w:jc w:val="center"/>
              <w:rPr>
                <w:rFonts w:ascii="GHEA Grapalat" w:hAnsi="GHEA Grapalat"/>
                <w:sz w:val="15"/>
                <w:szCs w:val="15"/>
              </w:rPr>
            </w:pPr>
          </w:p>
        </w:tc>
        <w:tc>
          <w:tcPr>
            <w:tcW w:w="4955" w:type="dxa"/>
            <w:vAlign w:val="center"/>
          </w:tcPr>
          <w:p w14:paraId="584ACDA5" w14:textId="77777777" w:rsidR="007E5B2C" w:rsidRPr="007A0035" w:rsidRDefault="007E5B2C" w:rsidP="007E5B2C">
            <w:pPr>
              <w:jc w:val="both"/>
              <w:rPr>
                <w:rFonts w:ascii="GHEA Grapalat" w:hAnsi="GHEA Grapalat"/>
                <w:sz w:val="15"/>
                <w:szCs w:val="15"/>
              </w:rPr>
            </w:pPr>
            <w:proofErr w:type="spellStart"/>
            <w:r w:rsidRPr="007A0035">
              <w:rPr>
                <w:rFonts w:ascii="GHEA Grapalat" w:hAnsi="GHEA Grapalat"/>
                <w:sz w:val="15"/>
                <w:szCs w:val="15"/>
              </w:rPr>
              <w:t>Միս</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տավարի</w:t>
            </w:r>
            <w:proofErr w:type="spellEnd"/>
            <w:r w:rsidRPr="007A0035">
              <w:rPr>
                <w:rFonts w:ascii="GHEA Grapalat" w:hAnsi="GHEA Grapalat"/>
                <w:sz w:val="15"/>
                <w:szCs w:val="15"/>
              </w:rPr>
              <w:t xml:space="preserve"> ՝ </w:t>
            </w:r>
            <w:proofErr w:type="spellStart"/>
            <w:r w:rsidRPr="007A0035">
              <w:rPr>
                <w:rFonts w:ascii="GHEA Grapalat" w:hAnsi="GHEA Grapalat"/>
                <w:sz w:val="15"/>
                <w:szCs w:val="15"/>
              </w:rPr>
              <w:t>սպանդանոցային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ծագման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պաղեցրած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փափուկ</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միս</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առանց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ոսկորի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զարգացած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մկաններով</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պահված</w:t>
            </w:r>
            <w:proofErr w:type="spellEnd"/>
            <w:r w:rsidRPr="007A0035">
              <w:rPr>
                <w:rFonts w:ascii="GHEA Grapalat" w:hAnsi="GHEA Grapalat"/>
                <w:sz w:val="15"/>
                <w:szCs w:val="15"/>
              </w:rPr>
              <w:t xml:space="preserve"> 0</w:t>
            </w:r>
            <w:r w:rsidRPr="007A0035">
              <w:rPr>
                <w:rFonts w:ascii="Courier New" w:hAnsi="Courier New" w:cs="Courier New"/>
                <w:sz w:val="15"/>
                <w:szCs w:val="15"/>
              </w:rPr>
              <w:t> </w:t>
            </w:r>
            <w:proofErr w:type="spellStart"/>
            <w:r w:rsidRPr="007A0035">
              <w:rPr>
                <w:rFonts w:ascii="GHEA Grapalat" w:hAnsi="GHEA Grapalat"/>
                <w:sz w:val="15"/>
                <w:szCs w:val="15"/>
              </w:rPr>
              <w:t>օC</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ից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մինչև</w:t>
            </w:r>
            <w:proofErr w:type="spellEnd"/>
            <w:r w:rsidRPr="007A0035">
              <w:rPr>
                <w:rFonts w:ascii="GHEA Grapalat" w:hAnsi="GHEA Grapalat"/>
                <w:sz w:val="15"/>
                <w:szCs w:val="15"/>
              </w:rPr>
              <w:t xml:space="preserve"> 4</w:t>
            </w:r>
            <w:r w:rsidRPr="007A0035">
              <w:rPr>
                <w:rFonts w:ascii="Courier New" w:hAnsi="Courier New" w:cs="Courier New"/>
                <w:sz w:val="15"/>
                <w:szCs w:val="15"/>
              </w:rPr>
              <w:t> </w:t>
            </w:r>
            <w:proofErr w:type="spellStart"/>
            <w:r w:rsidRPr="007A0035">
              <w:rPr>
                <w:rFonts w:ascii="GHEA Grapalat" w:hAnsi="GHEA Grapalat"/>
                <w:sz w:val="15"/>
                <w:szCs w:val="15"/>
              </w:rPr>
              <w:t>օC</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ջերմաստիճանի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պայմաններում</w:t>
            </w:r>
            <w:proofErr w:type="spellEnd"/>
            <w:r w:rsidRPr="007A0035">
              <w:rPr>
                <w:rFonts w:ascii="GHEA Grapalat" w:hAnsi="GHEA Grapalat"/>
                <w:sz w:val="15"/>
                <w:szCs w:val="15"/>
              </w:rPr>
              <w:t>` 6 ժ-</w:t>
            </w:r>
            <w:proofErr w:type="spellStart"/>
            <w:r w:rsidRPr="007A0035">
              <w:rPr>
                <w:rFonts w:ascii="GHEA Grapalat" w:hAnsi="GHEA Grapalat"/>
                <w:sz w:val="15"/>
                <w:szCs w:val="15"/>
              </w:rPr>
              <w:t>ից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ավելի</w:t>
            </w:r>
            <w:proofErr w:type="spellEnd"/>
            <w:r w:rsidRPr="007A0035">
              <w:rPr>
                <w:rFonts w:ascii="GHEA Grapalat" w:hAnsi="GHEA Grapalat"/>
                <w:sz w:val="15"/>
                <w:szCs w:val="15"/>
              </w:rPr>
              <w:t xml:space="preserve">, I </w:t>
            </w:r>
            <w:proofErr w:type="spellStart"/>
            <w:r w:rsidRPr="007A0035">
              <w:rPr>
                <w:rFonts w:ascii="GHEA Grapalat" w:hAnsi="GHEA Grapalat"/>
                <w:sz w:val="15"/>
                <w:szCs w:val="15"/>
              </w:rPr>
              <w:t>պարարտության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պաղեցրած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մսի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մակերեսը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չպետք</w:t>
            </w:r>
            <w:proofErr w:type="spellEnd"/>
            <w:r w:rsidRPr="007A0035">
              <w:rPr>
                <w:rFonts w:ascii="GHEA Grapalat" w:hAnsi="GHEA Grapalat"/>
                <w:sz w:val="15"/>
                <w:szCs w:val="15"/>
              </w:rPr>
              <w:t xml:space="preserve"> է </w:t>
            </w:r>
            <w:proofErr w:type="spellStart"/>
            <w:r w:rsidRPr="007A0035">
              <w:rPr>
                <w:rFonts w:ascii="GHEA Grapalat" w:hAnsi="GHEA Grapalat"/>
                <w:sz w:val="15"/>
                <w:szCs w:val="15"/>
              </w:rPr>
              <w:t>լինի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խոնավ</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ոսկորի</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մսի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հարաբերակցությունը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համապատասխանաբար</w:t>
            </w:r>
            <w:proofErr w:type="spellEnd"/>
            <w:r w:rsidRPr="007A0035">
              <w:rPr>
                <w:rFonts w:ascii="GHEA Grapalat" w:hAnsi="GHEA Grapalat"/>
                <w:sz w:val="15"/>
                <w:szCs w:val="15"/>
              </w:rPr>
              <w:t xml:space="preserve"> 0 % և 100 %: </w:t>
            </w:r>
            <w:proofErr w:type="spellStart"/>
            <w:r w:rsidRPr="007A0035">
              <w:rPr>
                <w:rFonts w:ascii="GHEA Grapalat" w:hAnsi="GHEA Grapalat"/>
                <w:sz w:val="15"/>
                <w:szCs w:val="15"/>
              </w:rPr>
              <w:t>Անվտանգությունը</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մակնշումը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կառավարության</w:t>
            </w:r>
            <w:proofErr w:type="spellEnd"/>
            <w:r w:rsidRPr="007A0035">
              <w:rPr>
                <w:rFonts w:ascii="GHEA Grapalat" w:hAnsi="GHEA Grapalat"/>
                <w:sz w:val="15"/>
                <w:szCs w:val="15"/>
              </w:rPr>
              <w:t xml:space="preserve"> 2006թ. </w:t>
            </w:r>
            <w:proofErr w:type="spellStart"/>
            <w:r w:rsidRPr="007A0035">
              <w:rPr>
                <w:rFonts w:ascii="GHEA Grapalat" w:hAnsi="GHEA Grapalat"/>
                <w:sz w:val="15"/>
                <w:szCs w:val="15"/>
              </w:rPr>
              <w:t>հոկտեմբերի</w:t>
            </w:r>
            <w:proofErr w:type="spellEnd"/>
            <w:r w:rsidRPr="007A0035">
              <w:rPr>
                <w:rFonts w:ascii="GHEA Grapalat" w:hAnsi="GHEA Grapalat"/>
                <w:sz w:val="15"/>
                <w:szCs w:val="15"/>
              </w:rPr>
              <w:t xml:space="preserve"> 19-ի N 1560-Ն </w:t>
            </w:r>
            <w:proofErr w:type="spellStart"/>
            <w:r w:rsidRPr="007A0035">
              <w:rPr>
                <w:rFonts w:ascii="GHEA Grapalat" w:hAnsi="GHEA Grapalat"/>
                <w:sz w:val="15"/>
                <w:szCs w:val="15"/>
              </w:rPr>
              <w:t>որոշմամբ</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հաստատված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Մսի</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մսամթերքի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տեխնիկական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կանոնակարգի</w:t>
            </w:r>
            <w:proofErr w:type="spellEnd"/>
            <w:r w:rsidRPr="007A0035">
              <w:rPr>
                <w:rFonts w:ascii="GHEA Grapalat" w:hAnsi="GHEA Grapalat"/>
                <w:sz w:val="15"/>
                <w:szCs w:val="15"/>
              </w:rPr>
              <w:t>» և «</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r w:rsidRPr="007A0035">
              <w:rPr>
                <w:rFonts w:ascii="GHEA Grapalat" w:hAnsi="GHEA Grapalat"/>
                <w:sz w:val="15"/>
                <w:szCs w:val="15"/>
              </w:rPr>
              <w:t>: ՀՍՏ 342-2011:</w:t>
            </w:r>
          </w:p>
          <w:p w14:paraId="48C0164C" w14:textId="77777777" w:rsidR="007E5B2C" w:rsidRPr="007A0035" w:rsidRDefault="007E5B2C" w:rsidP="007E5B2C">
            <w:pPr>
              <w:jc w:val="both"/>
              <w:rPr>
                <w:rFonts w:ascii="GHEA Grapalat" w:hAnsi="GHEA Grapalat"/>
                <w:sz w:val="15"/>
                <w:szCs w:val="15"/>
              </w:rPr>
            </w:pPr>
            <w:proofErr w:type="spellStart"/>
            <w:r w:rsidRPr="007A0035">
              <w:rPr>
                <w:rFonts w:ascii="GHEA Grapalat" w:hAnsi="GHEA Grapalat"/>
                <w:sz w:val="15"/>
                <w:szCs w:val="15"/>
              </w:rPr>
              <w:t>Մատակարարված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ապրանքի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համար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պարտադիր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ներկայացնել</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սպանդանոցային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ծագման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փաստը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հավաստող</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փաստաթուղթ</w:t>
            </w:r>
            <w:proofErr w:type="spellEnd"/>
            <w:r w:rsidRPr="007A0035">
              <w:rPr>
                <w:rFonts w:ascii="GHEA Grapalat" w:hAnsi="GHEA Grapalat"/>
                <w:sz w:val="15"/>
                <w:szCs w:val="15"/>
              </w:rPr>
              <w:t xml:space="preserve"> :</w:t>
            </w:r>
          </w:p>
        </w:tc>
        <w:tc>
          <w:tcPr>
            <w:tcW w:w="840" w:type="dxa"/>
            <w:vAlign w:val="bottom"/>
          </w:tcPr>
          <w:p w14:paraId="0C2435E8"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6434C604" w14:textId="017DDBCA"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4200</w:t>
            </w:r>
          </w:p>
        </w:tc>
        <w:tc>
          <w:tcPr>
            <w:tcW w:w="973" w:type="dxa"/>
            <w:tcBorders>
              <w:top w:val="nil"/>
              <w:left w:val="nil"/>
              <w:bottom w:val="single" w:sz="4" w:space="0" w:color="auto"/>
              <w:right w:val="single" w:sz="4" w:space="0" w:color="auto"/>
            </w:tcBorders>
            <w:shd w:val="clear" w:color="000000" w:fill="FFFFFF"/>
            <w:vAlign w:val="center"/>
          </w:tcPr>
          <w:p w14:paraId="579D8542" w14:textId="54657281"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1344000</w:t>
            </w:r>
          </w:p>
        </w:tc>
        <w:tc>
          <w:tcPr>
            <w:tcW w:w="973" w:type="dxa"/>
            <w:tcBorders>
              <w:top w:val="nil"/>
              <w:left w:val="single" w:sz="4" w:space="0" w:color="auto"/>
              <w:bottom w:val="single" w:sz="4" w:space="0" w:color="auto"/>
              <w:right w:val="single" w:sz="4" w:space="0" w:color="auto"/>
            </w:tcBorders>
            <w:shd w:val="clear" w:color="auto" w:fill="auto"/>
            <w:vAlign w:val="center"/>
          </w:tcPr>
          <w:p w14:paraId="510E0DD7" w14:textId="3F8B3E2B" w:rsidR="007E5B2C" w:rsidRPr="007A0035" w:rsidRDefault="007E5B2C" w:rsidP="007E5B2C">
            <w:pPr>
              <w:jc w:val="both"/>
              <w:rPr>
                <w:rFonts w:ascii="Sylfaen" w:hAnsi="Sylfaen"/>
                <w:b/>
                <w:i/>
                <w:lang w:val="hy-AM"/>
              </w:rPr>
            </w:pPr>
            <w:r>
              <w:rPr>
                <w:rFonts w:ascii="Sylfaen" w:hAnsi="Sylfaen" w:cs="Calibri"/>
                <w:color w:val="000000"/>
                <w:sz w:val="18"/>
                <w:szCs w:val="18"/>
              </w:rPr>
              <w:t>320</w:t>
            </w:r>
          </w:p>
        </w:tc>
        <w:tc>
          <w:tcPr>
            <w:tcW w:w="1271" w:type="dxa"/>
          </w:tcPr>
          <w:p w14:paraId="2335DB48"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642A1B64"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3E69BB0C" w14:textId="07D2EB95"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320</w:t>
            </w:r>
          </w:p>
        </w:tc>
        <w:tc>
          <w:tcPr>
            <w:tcW w:w="1127" w:type="dxa"/>
            <w:vMerge/>
          </w:tcPr>
          <w:p w14:paraId="79398E87" w14:textId="77777777" w:rsidR="007E5B2C" w:rsidRPr="007A0035" w:rsidRDefault="007E5B2C" w:rsidP="007E5B2C">
            <w:pPr>
              <w:jc w:val="center"/>
              <w:rPr>
                <w:rFonts w:ascii="GHEA Grapalat" w:hAnsi="GHEA Grapalat"/>
                <w:sz w:val="15"/>
                <w:szCs w:val="15"/>
              </w:rPr>
            </w:pPr>
          </w:p>
        </w:tc>
      </w:tr>
      <w:tr w:rsidR="007E5B2C" w:rsidRPr="007A0035" w14:paraId="603F582C" w14:textId="77777777" w:rsidTr="007E5B2C">
        <w:tc>
          <w:tcPr>
            <w:tcW w:w="805" w:type="dxa"/>
          </w:tcPr>
          <w:p w14:paraId="00C388BA"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6860FB6B"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15511100</w:t>
            </w:r>
          </w:p>
        </w:tc>
        <w:tc>
          <w:tcPr>
            <w:tcW w:w="1067" w:type="dxa"/>
            <w:vAlign w:val="bottom"/>
          </w:tcPr>
          <w:p w14:paraId="6B9A2C62"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Կաթ</w:t>
            </w:r>
            <w:proofErr w:type="spellEnd"/>
          </w:p>
        </w:tc>
        <w:tc>
          <w:tcPr>
            <w:tcW w:w="1165" w:type="dxa"/>
          </w:tcPr>
          <w:p w14:paraId="14A5A237" w14:textId="77777777" w:rsidR="007E5B2C" w:rsidRPr="007A0035" w:rsidRDefault="007E5B2C" w:rsidP="007E5B2C">
            <w:pPr>
              <w:jc w:val="center"/>
              <w:rPr>
                <w:rFonts w:ascii="GHEA Grapalat" w:hAnsi="GHEA Grapalat"/>
                <w:sz w:val="15"/>
                <w:szCs w:val="15"/>
              </w:rPr>
            </w:pPr>
          </w:p>
        </w:tc>
        <w:tc>
          <w:tcPr>
            <w:tcW w:w="4955" w:type="dxa"/>
            <w:vAlign w:val="bottom"/>
          </w:tcPr>
          <w:p w14:paraId="314CE023" w14:textId="26E77CCB" w:rsidR="007E5B2C" w:rsidRPr="007A0035" w:rsidRDefault="007E5B2C" w:rsidP="007E5B2C">
            <w:pPr>
              <w:rPr>
                <w:rFonts w:ascii="GHEA Grapalat" w:hAnsi="GHEA Grapalat"/>
                <w:sz w:val="15"/>
                <w:szCs w:val="15"/>
              </w:rPr>
            </w:pPr>
            <w:proofErr w:type="spellStart"/>
            <w:r w:rsidRPr="007A0035">
              <w:rPr>
                <w:rFonts w:ascii="GHEA Grapalat" w:hAnsi="GHEA Grapalat"/>
                <w:sz w:val="15"/>
                <w:szCs w:val="15"/>
              </w:rPr>
              <w:t>Պաստերացված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կովի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կաթ</w:t>
            </w:r>
            <w:proofErr w:type="spellEnd"/>
            <w:r w:rsidRPr="007A0035">
              <w:rPr>
                <w:rFonts w:ascii="GHEA Grapalat" w:hAnsi="GHEA Grapalat"/>
                <w:sz w:val="15"/>
                <w:szCs w:val="15"/>
              </w:rPr>
              <w:t xml:space="preserve"> , </w:t>
            </w:r>
            <w:proofErr w:type="spellStart"/>
            <w:r w:rsidRPr="007A0035">
              <w:rPr>
                <w:rFonts w:ascii="GHEA Grapalat" w:hAnsi="GHEA Grapalat"/>
                <w:sz w:val="15"/>
                <w:szCs w:val="15"/>
              </w:rPr>
              <w:t>յուղայնությունը</w:t>
            </w:r>
            <w:proofErr w:type="spellEnd"/>
            <w:r w:rsidRPr="007A0035">
              <w:rPr>
                <w:rFonts w:ascii="GHEA Grapalat" w:hAnsi="GHEA Grapalat"/>
                <w:sz w:val="15"/>
                <w:szCs w:val="15"/>
              </w:rPr>
              <w:t xml:space="preserve"> 2.5 %-</w:t>
            </w:r>
            <w:proofErr w:type="spellStart"/>
            <w:r w:rsidRPr="007A0035">
              <w:rPr>
                <w:rFonts w:ascii="GHEA Grapalat" w:hAnsi="GHEA Grapalat"/>
                <w:sz w:val="15"/>
                <w:szCs w:val="15"/>
              </w:rPr>
              <w:t>ից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պակաս</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թթվայնությունը</w:t>
            </w:r>
            <w:proofErr w:type="spellEnd"/>
            <w:r w:rsidRPr="007A0035">
              <w:rPr>
                <w:rFonts w:ascii="GHEA Grapalat" w:hAnsi="GHEA Grapalat"/>
                <w:sz w:val="15"/>
                <w:szCs w:val="15"/>
              </w:rPr>
              <w:t xml:space="preserve">` 16-210T: </w:t>
            </w:r>
            <w:proofErr w:type="spellStart"/>
            <w:r w:rsidRPr="007A0035">
              <w:rPr>
                <w:rFonts w:ascii="GHEA Grapalat" w:hAnsi="GHEA Grapalat"/>
                <w:sz w:val="15"/>
                <w:szCs w:val="15"/>
              </w:rPr>
              <w:t>Փաթեթավորումը</w:t>
            </w:r>
            <w:proofErr w:type="spellEnd"/>
            <w:r w:rsidRPr="007A0035">
              <w:rPr>
                <w:rFonts w:ascii="GHEA Grapalat" w:hAnsi="GHEA Grapalat"/>
                <w:sz w:val="15"/>
                <w:szCs w:val="15"/>
              </w:rPr>
              <w:t xml:space="preserve"> </w:t>
            </w:r>
            <w:r w:rsidR="008C276D">
              <w:rPr>
                <w:rFonts w:ascii="GHEA Grapalat" w:hAnsi="GHEA Grapalat"/>
                <w:sz w:val="15"/>
                <w:szCs w:val="15"/>
              </w:rPr>
              <w:t>0.9-1.5</w:t>
            </w:r>
            <w:r w:rsidRPr="007A0035">
              <w:rPr>
                <w:rFonts w:ascii="GHEA Grapalat" w:hAnsi="GHEA Grapalat"/>
                <w:sz w:val="15"/>
                <w:szCs w:val="15"/>
              </w:rPr>
              <w:t xml:space="preserve"> </w:t>
            </w:r>
            <w:proofErr w:type="spellStart"/>
            <w:r w:rsidRPr="007A0035">
              <w:rPr>
                <w:rFonts w:ascii="GHEA Grapalat" w:hAnsi="GHEA Grapalat"/>
                <w:sz w:val="15"/>
                <w:szCs w:val="15"/>
              </w:rPr>
              <w:t>լիտրանոց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lastRenderedPageBreak/>
              <w:t>սպառողական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տարաներով</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Անվտանգությունը</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մակնշումը</w:t>
            </w:r>
            <w:proofErr w:type="spellEnd"/>
            <w:r w:rsidRPr="007A0035">
              <w:rPr>
                <w:rFonts w:ascii="GHEA Grapalat" w:hAnsi="GHEA Grapalat"/>
                <w:sz w:val="15"/>
                <w:szCs w:val="15"/>
              </w:rPr>
              <w:t xml:space="preserve">` N 2-III-4,9-01-2003 (ՌԴ </w:t>
            </w:r>
            <w:proofErr w:type="spellStart"/>
            <w:r w:rsidRPr="007A0035">
              <w:rPr>
                <w:rFonts w:ascii="GHEA Grapalat" w:hAnsi="GHEA Grapalat"/>
                <w:sz w:val="15"/>
                <w:szCs w:val="15"/>
              </w:rPr>
              <w:t>Սան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Պին</w:t>
            </w:r>
            <w:proofErr w:type="spellEnd"/>
            <w:r w:rsidRPr="007A0035">
              <w:rPr>
                <w:rFonts w:ascii="GHEA Grapalat" w:hAnsi="GHEA Grapalat"/>
                <w:sz w:val="15"/>
                <w:szCs w:val="15"/>
              </w:rPr>
              <w:t xml:space="preserve"> 2,3,2-1078-01) </w:t>
            </w:r>
            <w:proofErr w:type="spellStart"/>
            <w:r w:rsidRPr="007A0035">
              <w:rPr>
                <w:rFonts w:ascii="GHEA Grapalat" w:hAnsi="GHEA Grapalat"/>
                <w:sz w:val="15"/>
                <w:szCs w:val="15"/>
              </w:rPr>
              <w:t>սանիտարահամաճարակային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կանոնների</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նորմերի</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ՙՍննդամթերքի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9-րդ </w:t>
            </w:r>
            <w:proofErr w:type="spellStart"/>
            <w:r w:rsidRPr="007A0035">
              <w:rPr>
                <w:rFonts w:ascii="GHEA Grapalat" w:hAnsi="GHEA Grapalat"/>
                <w:sz w:val="15"/>
                <w:szCs w:val="15"/>
              </w:rPr>
              <w:t>հոդվածի</w:t>
            </w:r>
            <w:proofErr w:type="spellEnd"/>
          </w:p>
        </w:tc>
        <w:tc>
          <w:tcPr>
            <w:tcW w:w="840" w:type="dxa"/>
            <w:vAlign w:val="bottom"/>
          </w:tcPr>
          <w:p w14:paraId="6D3F757B"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lastRenderedPageBreak/>
              <w:t>լիտր</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368AD690" w14:textId="52E69974"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548</w:t>
            </w:r>
          </w:p>
        </w:tc>
        <w:tc>
          <w:tcPr>
            <w:tcW w:w="973" w:type="dxa"/>
            <w:tcBorders>
              <w:top w:val="nil"/>
              <w:left w:val="nil"/>
              <w:bottom w:val="single" w:sz="4" w:space="0" w:color="auto"/>
              <w:right w:val="single" w:sz="4" w:space="0" w:color="auto"/>
            </w:tcBorders>
            <w:shd w:val="clear" w:color="000000" w:fill="FFFFFF"/>
            <w:vAlign w:val="center"/>
          </w:tcPr>
          <w:p w14:paraId="075614ED" w14:textId="7399CD3B"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383600</w:t>
            </w:r>
          </w:p>
        </w:tc>
        <w:tc>
          <w:tcPr>
            <w:tcW w:w="973" w:type="dxa"/>
            <w:tcBorders>
              <w:top w:val="nil"/>
              <w:left w:val="single" w:sz="4" w:space="0" w:color="auto"/>
              <w:bottom w:val="single" w:sz="4" w:space="0" w:color="auto"/>
              <w:right w:val="single" w:sz="4" w:space="0" w:color="auto"/>
            </w:tcBorders>
            <w:shd w:val="clear" w:color="auto" w:fill="auto"/>
            <w:vAlign w:val="center"/>
          </w:tcPr>
          <w:p w14:paraId="0C6D8DEF" w14:textId="4264E1A4" w:rsidR="007E5B2C" w:rsidRPr="007A0035" w:rsidRDefault="007E5B2C" w:rsidP="007E5B2C">
            <w:pPr>
              <w:jc w:val="both"/>
              <w:rPr>
                <w:rFonts w:ascii="Sylfaen" w:hAnsi="Sylfaen"/>
                <w:b/>
                <w:i/>
              </w:rPr>
            </w:pPr>
            <w:r>
              <w:rPr>
                <w:rFonts w:ascii="Sylfaen" w:hAnsi="Sylfaen" w:cs="Calibri"/>
                <w:color w:val="000000"/>
                <w:sz w:val="18"/>
                <w:szCs w:val="18"/>
              </w:rPr>
              <w:t>700</w:t>
            </w:r>
          </w:p>
        </w:tc>
        <w:tc>
          <w:tcPr>
            <w:tcW w:w="1271" w:type="dxa"/>
          </w:tcPr>
          <w:p w14:paraId="61EAC863"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07167182"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030D3F27" w14:textId="5C76C92B"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700</w:t>
            </w:r>
          </w:p>
        </w:tc>
        <w:tc>
          <w:tcPr>
            <w:tcW w:w="1127" w:type="dxa"/>
            <w:vMerge/>
          </w:tcPr>
          <w:p w14:paraId="2E3C741D" w14:textId="77777777" w:rsidR="007E5B2C" w:rsidRPr="007A0035" w:rsidRDefault="007E5B2C" w:rsidP="007E5B2C">
            <w:pPr>
              <w:jc w:val="center"/>
              <w:rPr>
                <w:rFonts w:ascii="GHEA Grapalat" w:hAnsi="GHEA Grapalat"/>
                <w:sz w:val="15"/>
                <w:szCs w:val="15"/>
              </w:rPr>
            </w:pPr>
          </w:p>
        </w:tc>
      </w:tr>
      <w:tr w:rsidR="007E5B2C" w:rsidRPr="007A0035" w14:paraId="4AAF80EF" w14:textId="77777777" w:rsidTr="007E5B2C">
        <w:tc>
          <w:tcPr>
            <w:tcW w:w="805" w:type="dxa"/>
          </w:tcPr>
          <w:p w14:paraId="79268671"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5600A3EC"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15551600</w:t>
            </w:r>
          </w:p>
        </w:tc>
        <w:tc>
          <w:tcPr>
            <w:tcW w:w="1067" w:type="dxa"/>
            <w:vAlign w:val="bottom"/>
          </w:tcPr>
          <w:p w14:paraId="719D6CC6"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Մածուն</w:t>
            </w:r>
            <w:proofErr w:type="spellEnd"/>
          </w:p>
        </w:tc>
        <w:tc>
          <w:tcPr>
            <w:tcW w:w="1165" w:type="dxa"/>
          </w:tcPr>
          <w:p w14:paraId="3F62D22E" w14:textId="77777777" w:rsidR="007E5B2C" w:rsidRPr="007A0035" w:rsidRDefault="007E5B2C" w:rsidP="007E5B2C">
            <w:pPr>
              <w:jc w:val="center"/>
              <w:rPr>
                <w:rFonts w:ascii="GHEA Grapalat" w:hAnsi="GHEA Grapalat"/>
                <w:sz w:val="15"/>
                <w:szCs w:val="15"/>
              </w:rPr>
            </w:pPr>
          </w:p>
        </w:tc>
        <w:tc>
          <w:tcPr>
            <w:tcW w:w="4955" w:type="dxa"/>
            <w:vAlign w:val="center"/>
          </w:tcPr>
          <w:p w14:paraId="4D25F811" w14:textId="77777777" w:rsidR="007E5B2C" w:rsidRPr="007A0035" w:rsidRDefault="007E5B2C" w:rsidP="007E5B2C">
            <w:pPr>
              <w:jc w:val="both"/>
              <w:rPr>
                <w:rFonts w:ascii="GHEA Grapalat" w:hAnsi="GHEA Grapalat"/>
                <w:sz w:val="15"/>
                <w:szCs w:val="15"/>
              </w:rPr>
            </w:pPr>
            <w:r w:rsidRPr="007A0035">
              <w:rPr>
                <w:rFonts w:ascii="GHEA Grapalat" w:hAnsi="GHEA Grapalat"/>
                <w:sz w:val="15"/>
                <w:szCs w:val="15"/>
              </w:rPr>
              <w:t xml:space="preserve"> </w:t>
            </w:r>
            <w:proofErr w:type="spellStart"/>
            <w:r w:rsidRPr="007A0035">
              <w:rPr>
                <w:rFonts w:ascii="GHEA Grapalat" w:hAnsi="GHEA Grapalat"/>
                <w:sz w:val="15"/>
                <w:szCs w:val="15"/>
              </w:rPr>
              <w:t>Կովի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թարմ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կաթից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յուղայնությունը</w:t>
            </w:r>
            <w:proofErr w:type="spellEnd"/>
            <w:r w:rsidRPr="007A0035">
              <w:rPr>
                <w:rFonts w:ascii="GHEA Grapalat" w:hAnsi="GHEA Grapalat"/>
                <w:sz w:val="15"/>
                <w:szCs w:val="15"/>
              </w:rPr>
              <w:t xml:space="preserve"> 2.5 %-</w:t>
            </w:r>
            <w:proofErr w:type="spellStart"/>
            <w:r w:rsidRPr="007A0035">
              <w:rPr>
                <w:rFonts w:ascii="GHEA Grapalat" w:hAnsi="GHEA Grapalat"/>
                <w:sz w:val="15"/>
                <w:szCs w:val="15"/>
              </w:rPr>
              <w:t>ից</w:t>
            </w:r>
            <w:proofErr w:type="spellEnd"/>
            <w:r w:rsidRPr="007A0035">
              <w:rPr>
                <w:rFonts w:ascii="GHEA Grapalat" w:hAnsi="GHEA Grapalat"/>
                <w:sz w:val="15"/>
                <w:szCs w:val="15"/>
              </w:rPr>
              <w:t xml:space="preserve"> ոչ </w:t>
            </w:r>
            <w:proofErr w:type="spellStart"/>
            <w:r w:rsidRPr="007A0035">
              <w:rPr>
                <w:rFonts w:ascii="GHEA Grapalat" w:hAnsi="GHEA Grapalat"/>
                <w:sz w:val="15"/>
                <w:szCs w:val="15"/>
              </w:rPr>
              <w:t>պակաս</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թթվայնությունը</w:t>
            </w:r>
            <w:proofErr w:type="spellEnd"/>
            <w:r w:rsidRPr="007A0035">
              <w:rPr>
                <w:rFonts w:ascii="GHEA Grapalat" w:hAnsi="GHEA Grapalat"/>
                <w:sz w:val="15"/>
                <w:szCs w:val="15"/>
              </w:rPr>
              <w:t xml:space="preserve"> 65-100 </w:t>
            </w:r>
            <w:proofErr w:type="spellStart"/>
            <w:r w:rsidRPr="007A0035">
              <w:rPr>
                <w:rFonts w:ascii="GHEA Grapalat" w:hAnsi="GHEA Grapalat"/>
                <w:sz w:val="15"/>
                <w:szCs w:val="15"/>
              </w:rPr>
              <w:t>oT</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փաթեթավորված</w:t>
            </w:r>
            <w:proofErr w:type="spellEnd"/>
            <w:r w:rsidRPr="007A0035">
              <w:rPr>
                <w:rFonts w:ascii="GHEA Grapalat" w:hAnsi="GHEA Grapalat"/>
                <w:sz w:val="15"/>
                <w:szCs w:val="15"/>
              </w:rPr>
              <w:t xml:space="preserve"> 500գր-ոց  </w:t>
            </w:r>
            <w:proofErr w:type="spellStart"/>
            <w:r w:rsidRPr="007A0035">
              <w:rPr>
                <w:rFonts w:ascii="GHEA Grapalat" w:hAnsi="GHEA Grapalat"/>
                <w:sz w:val="15"/>
                <w:szCs w:val="15"/>
              </w:rPr>
              <w:t>սպառողական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տարաներով</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անվտանգությունը</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մակնշումը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կառավարության</w:t>
            </w:r>
            <w:proofErr w:type="spellEnd"/>
            <w:r w:rsidRPr="007A0035">
              <w:rPr>
                <w:rFonts w:ascii="GHEA Grapalat" w:hAnsi="GHEA Grapalat"/>
                <w:sz w:val="15"/>
                <w:szCs w:val="15"/>
              </w:rPr>
              <w:t xml:space="preserve"> 2006թ. </w:t>
            </w:r>
            <w:proofErr w:type="spellStart"/>
            <w:r w:rsidRPr="007A0035">
              <w:rPr>
                <w:rFonts w:ascii="GHEA Grapalat" w:hAnsi="GHEA Grapalat"/>
                <w:sz w:val="15"/>
                <w:szCs w:val="15"/>
              </w:rPr>
              <w:t>դեկտեմբերի</w:t>
            </w:r>
            <w:proofErr w:type="spellEnd"/>
            <w:r w:rsidRPr="007A0035">
              <w:rPr>
                <w:rFonts w:ascii="GHEA Grapalat" w:hAnsi="GHEA Grapalat"/>
                <w:sz w:val="15"/>
                <w:szCs w:val="15"/>
              </w:rPr>
              <w:t xml:space="preserve"> 21-ի N 1925-Ն  </w:t>
            </w:r>
            <w:proofErr w:type="spellStart"/>
            <w:r w:rsidRPr="007A0035">
              <w:rPr>
                <w:rFonts w:ascii="GHEA Grapalat" w:hAnsi="GHEA Grapalat"/>
                <w:sz w:val="15"/>
                <w:szCs w:val="15"/>
              </w:rPr>
              <w:t>որոշմամբ</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հաստատված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Կաթին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կաթնամթերքին</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դրանց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արտադրությանը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ներկայացվող</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պահանջների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տեխնիկական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կանոնակարգի</w:t>
            </w:r>
            <w:proofErr w:type="spellEnd"/>
            <w:r w:rsidRPr="007A0035">
              <w:rPr>
                <w:rFonts w:ascii="GHEA Grapalat" w:hAnsi="GHEA Grapalat"/>
                <w:sz w:val="15"/>
                <w:szCs w:val="15"/>
              </w:rPr>
              <w:t>» և «</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Պիտանելիության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մնացորդային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ժամկետը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պակաս</w:t>
            </w:r>
            <w:proofErr w:type="spellEnd"/>
            <w:r w:rsidRPr="007A0035">
              <w:rPr>
                <w:rFonts w:ascii="GHEA Grapalat" w:hAnsi="GHEA Grapalat"/>
                <w:sz w:val="15"/>
                <w:szCs w:val="15"/>
              </w:rPr>
              <w:t xml:space="preserve"> 90%:</w:t>
            </w:r>
          </w:p>
        </w:tc>
        <w:tc>
          <w:tcPr>
            <w:tcW w:w="840" w:type="dxa"/>
            <w:vAlign w:val="bottom"/>
          </w:tcPr>
          <w:p w14:paraId="44AA7759"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5AB15CA2" w14:textId="6E634552"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645</w:t>
            </w:r>
          </w:p>
        </w:tc>
        <w:tc>
          <w:tcPr>
            <w:tcW w:w="973" w:type="dxa"/>
            <w:tcBorders>
              <w:top w:val="nil"/>
              <w:left w:val="nil"/>
              <w:bottom w:val="single" w:sz="4" w:space="0" w:color="auto"/>
              <w:right w:val="single" w:sz="4" w:space="0" w:color="auto"/>
            </w:tcBorders>
            <w:shd w:val="clear" w:color="000000" w:fill="FFFFFF"/>
            <w:vAlign w:val="center"/>
          </w:tcPr>
          <w:p w14:paraId="613BA1BE" w14:textId="7167426A"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270900</w:t>
            </w:r>
          </w:p>
        </w:tc>
        <w:tc>
          <w:tcPr>
            <w:tcW w:w="973" w:type="dxa"/>
            <w:tcBorders>
              <w:top w:val="nil"/>
              <w:left w:val="single" w:sz="4" w:space="0" w:color="auto"/>
              <w:bottom w:val="single" w:sz="4" w:space="0" w:color="auto"/>
              <w:right w:val="single" w:sz="4" w:space="0" w:color="auto"/>
            </w:tcBorders>
            <w:shd w:val="clear" w:color="auto" w:fill="auto"/>
            <w:vAlign w:val="center"/>
          </w:tcPr>
          <w:p w14:paraId="47B8EFA2" w14:textId="00D05590" w:rsidR="007E5B2C" w:rsidRPr="007A0035" w:rsidRDefault="007E5B2C" w:rsidP="007E5B2C">
            <w:pPr>
              <w:jc w:val="both"/>
              <w:rPr>
                <w:rFonts w:ascii="Sylfaen" w:hAnsi="Sylfaen"/>
                <w:b/>
                <w:i/>
                <w:lang w:val="hy-AM"/>
              </w:rPr>
            </w:pPr>
            <w:r>
              <w:rPr>
                <w:rFonts w:ascii="Sylfaen" w:hAnsi="Sylfaen" w:cs="Calibri"/>
                <w:color w:val="000000"/>
                <w:sz w:val="18"/>
                <w:szCs w:val="18"/>
              </w:rPr>
              <w:t>420</w:t>
            </w:r>
          </w:p>
        </w:tc>
        <w:tc>
          <w:tcPr>
            <w:tcW w:w="1271" w:type="dxa"/>
          </w:tcPr>
          <w:p w14:paraId="1CCDEC20"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22E84C09"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44B9C8E4" w14:textId="110E0EFE"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420</w:t>
            </w:r>
          </w:p>
        </w:tc>
        <w:tc>
          <w:tcPr>
            <w:tcW w:w="1127" w:type="dxa"/>
            <w:vMerge/>
          </w:tcPr>
          <w:p w14:paraId="265CA194" w14:textId="77777777" w:rsidR="007E5B2C" w:rsidRPr="007A0035" w:rsidRDefault="007E5B2C" w:rsidP="007E5B2C">
            <w:pPr>
              <w:jc w:val="center"/>
              <w:rPr>
                <w:rFonts w:ascii="GHEA Grapalat" w:hAnsi="GHEA Grapalat"/>
                <w:sz w:val="15"/>
                <w:szCs w:val="15"/>
              </w:rPr>
            </w:pPr>
          </w:p>
        </w:tc>
      </w:tr>
      <w:tr w:rsidR="007E5B2C" w:rsidRPr="007A0035" w14:paraId="0592C12C" w14:textId="77777777" w:rsidTr="007E5B2C">
        <w:tc>
          <w:tcPr>
            <w:tcW w:w="805" w:type="dxa"/>
          </w:tcPr>
          <w:p w14:paraId="49F22651"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69B4D4EE"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15512000</w:t>
            </w:r>
          </w:p>
        </w:tc>
        <w:tc>
          <w:tcPr>
            <w:tcW w:w="1067" w:type="dxa"/>
            <w:vAlign w:val="bottom"/>
          </w:tcPr>
          <w:p w14:paraId="595990B1"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Թթվասեր</w:t>
            </w:r>
            <w:proofErr w:type="spellEnd"/>
          </w:p>
        </w:tc>
        <w:tc>
          <w:tcPr>
            <w:tcW w:w="1165" w:type="dxa"/>
          </w:tcPr>
          <w:p w14:paraId="5C10B529" w14:textId="77777777" w:rsidR="007E5B2C" w:rsidRPr="007A0035" w:rsidRDefault="007E5B2C" w:rsidP="007E5B2C">
            <w:pPr>
              <w:jc w:val="center"/>
              <w:rPr>
                <w:rFonts w:ascii="GHEA Grapalat" w:hAnsi="GHEA Grapalat"/>
                <w:sz w:val="15"/>
                <w:szCs w:val="15"/>
              </w:rPr>
            </w:pPr>
          </w:p>
        </w:tc>
        <w:tc>
          <w:tcPr>
            <w:tcW w:w="4955" w:type="dxa"/>
            <w:vAlign w:val="center"/>
          </w:tcPr>
          <w:p w14:paraId="0802BE17" w14:textId="77777777" w:rsidR="007E5B2C" w:rsidRPr="007A0035" w:rsidRDefault="007E5B2C" w:rsidP="007E5B2C">
            <w:pPr>
              <w:jc w:val="both"/>
              <w:rPr>
                <w:rFonts w:ascii="GHEA Grapalat" w:hAnsi="GHEA Grapalat"/>
                <w:sz w:val="15"/>
                <w:szCs w:val="15"/>
              </w:rPr>
            </w:pPr>
            <w:proofErr w:type="spellStart"/>
            <w:r w:rsidRPr="007A0035">
              <w:rPr>
                <w:rFonts w:ascii="GHEA Grapalat" w:hAnsi="GHEA Grapalat"/>
                <w:sz w:val="15"/>
                <w:szCs w:val="15"/>
              </w:rPr>
              <w:t>Կովի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թարմ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կաթից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յուղայնությունը</w:t>
            </w:r>
            <w:proofErr w:type="spellEnd"/>
            <w:r w:rsidRPr="007A0035">
              <w:rPr>
                <w:rFonts w:ascii="GHEA Grapalat" w:hAnsi="GHEA Grapalat"/>
                <w:sz w:val="15"/>
                <w:szCs w:val="15"/>
              </w:rPr>
              <w:t>՝ 18 %-</w:t>
            </w:r>
            <w:proofErr w:type="spellStart"/>
            <w:r w:rsidRPr="007A0035">
              <w:rPr>
                <w:rFonts w:ascii="GHEA Grapalat" w:hAnsi="GHEA Grapalat"/>
                <w:sz w:val="15"/>
                <w:szCs w:val="15"/>
              </w:rPr>
              <w:t>ից</w:t>
            </w:r>
            <w:proofErr w:type="spellEnd"/>
            <w:r w:rsidRPr="007A0035">
              <w:rPr>
                <w:rFonts w:ascii="GHEA Grapalat" w:hAnsi="GHEA Grapalat"/>
                <w:sz w:val="15"/>
                <w:szCs w:val="15"/>
              </w:rPr>
              <w:t xml:space="preserve"> ոչ </w:t>
            </w:r>
            <w:proofErr w:type="spellStart"/>
            <w:r w:rsidRPr="007A0035">
              <w:rPr>
                <w:rFonts w:ascii="GHEA Grapalat" w:hAnsi="GHEA Grapalat"/>
                <w:sz w:val="15"/>
                <w:szCs w:val="15"/>
              </w:rPr>
              <w:t>պակաս</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թթվայնությունը</w:t>
            </w:r>
            <w:proofErr w:type="spellEnd"/>
            <w:r w:rsidRPr="007A0035">
              <w:rPr>
                <w:rFonts w:ascii="GHEA Grapalat" w:hAnsi="GHEA Grapalat"/>
                <w:sz w:val="15"/>
                <w:szCs w:val="15"/>
              </w:rPr>
              <w:t xml:space="preserve">՝ 65-100 0T, </w:t>
            </w:r>
            <w:proofErr w:type="spellStart"/>
            <w:r w:rsidRPr="007A0035">
              <w:rPr>
                <w:rFonts w:ascii="GHEA Grapalat" w:hAnsi="GHEA Grapalat"/>
                <w:sz w:val="15"/>
                <w:szCs w:val="15"/>
              </w:rPr>
              <w:t>փաթեթավորված</w:t>
            </w:r>
            <w:proofErr w:type="spellEnd"/>
            <w:r w:rsidRPr="007A0035">
              <w:rPr>
                <w:rFonts w:ascii="GHEA Grapalat" w:hAnsi="GHEA Grapalat"/>
                <w:sz w:val="15"/>
                <w:szCs w:val="15"/>
              </w:rPr>
              <w:t xml:space="preserve"> 180 </w:t>
            </w:r>
            <w:proofErr w:type="spellStart"/>
            <w:r w:rsidRPr="007A0035">
              <w:rPr>
                <w:rFonts w:ascii="GHEA Grapalat" w:hAnsi="GHEA Grapalat"/>
                <w:sz w:val="15"/>
                <w:szCs w:val="15"/>
              </w:rPr>
              <w:t>գր-ոց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սպառողական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տարաներով</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անվտանգությունը</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մակնշումը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կառավարության</w:t>
            </w:r>
            <w:proofErr w:type="spellEnd"/>
            <w:r w:rsidRPr="007A0035">
              <w:rPr>
                <w:rFonts w:ascii="GHEA Grapalat" w:hAnsi="GHEA Grapalat"/>
                <w:sz w:val="15"/>
                <w:szCs w:val="15"/>
              </w:rPr>
              <w:t xml:space="preserve"> 2006թ. </w:t>
            </w:r>
            <w:proofErr w:type="spellStart"/>
            <w:r w:rsidRPr="007A0035">
              <w:rPr>
                <w:rFonts w:ascii="GHEA Grapalat" w:hAnsi="GHEA Grapalat"/>
                <w:sz w:val="15"/>
                <w:szCs w:val="15"/>
              </w:rPr>
              <w:t>դեկտեմբերի</w:t>
            </w:r>
            <w:proofErr w:type="spellEnd"/>
            <w:r w:rsidRPr="007A0035">
              <w:rPr>
                <w:rFonts w:ascii="GHEA Grapalat" w:hAnsi="GHEA Grapalat"/>
                <w:sz w:val="15"/>
                <w:szCs w:val="15"/>
              </w:rPr>
              <w:t xml:space="preserve"> 21-ի N 1925-Ն  </w:t>
            </w:r>
            <w:proofErr w:type="spellStart"/>
            <w:r w:rsidRPr="007A0035">
              <w:rPr>
                <w:rFonts w:ascii="GHEA Grapalat" w:hAnsi="GHEA Grapalat"/>
                <w:sz w:val="15"/>
                <w:szCs w:val="15"/>
              </w:rPr>
              <w:t>որոշմամբ</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հաստատված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Կաթին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կաթնամթերքին</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դրանց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արտադրությանը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ներկայացվող</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պահանջների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տեխնիկական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կանոնակարգի</w:t>
            </w:r>
            <w:proofErr w:type="spellEnd"/>
            <w:r w:rsidRPr="007A0035">
              <w:rPr>
                <w:rFonts w:ascii="GHEA Grapalat" w:hAnsi="GHEA Grapalat"/>
                <w:sz w:val="15"/>
                <w:szCs w:val="15"/>
              </w:rPr>
              <w:t>» և «</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Պիտանելիության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մնացորդային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ժամկետը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պակաս</w:t>
            </w:r>
            <w:proofErr w:type="spellEnd"/>
            <w:r w:rsidRPr="007A0035">
              <w:rPr>
                <w:rFonts w:ascii="GHEA Grapalat" w:hAnsi="GHEA Grapalat"/>
                <w:sz w:val="15"/>
                <w:szCs w:val="15"/>
              </w:rPr>
              <w:t xml:space="preserve"> 90%:</w:t>
            </w:r>
          </w:p>
        </w:tc>
        <w:tc>
          <w:tcPr>
            <w:tcW w:w="840" w:type="dxa"/>
            <w:vAlign w:val="bottom"/>
          </w:tcPr>
          <w:p w14:paraId="6C4323D0"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66C1C9E3" w14:textId="216BBE71"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1945</w:t>
            </w:r>
          </w:p>
        </w:tc>
        <w:tc>
          <w:tcPr>
            <w:tcW w:w="973" w:type="dxa"/>
            <w:tcBorders>
              <w:top w:val="nil"/>
              <w:left w:val="nil"/>
              <w:bottom w:val="single" w:sz="4" w:space="0" w:color="auto"/>
              <w:right w:val="single" w:sz="4" w:space="0" w:color="auto"/>
            </w:tcBorders>
            <w:shd w:val="clear" w:color="000000" w:fill="FFFFFF"/>
            <w:vAlign w:val="center"/>
          </w:tcPr>
          <w:p w14:paraId="336AF5E3" w14:textId="3D75B81D"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97250</w:t>
            </w:r>
          </w:p>
        </w:tc>
        <w:tc>
          <w:tcPr>
            <w:tcW w:w="973" w:type="dxa"/>
            <w:tcBorders>
              <w:top w:val="nil"/>
              <w:left w:val="single" w:sz="4" w:space="0" w:color="auto"/>
              <w:bottom w:val="single" w:sz="4" w:space="0" w:color="auto"/>
              <w:right w:val="single" w:sz="4" w:space="0" w:color="auto"/>
            </w:tcBorders>
            <w:shd w:val="clear" w:color="auto" w:fill="auto"/>
            <w:vAlign w:val="center"/>
          </w:tcPr>
          <w:p w14:paraId="2967D8F0" w14:textId="6B9092A3" w:rsidR="007E5B2C" w:rsidRPr="007A0035" w:rsidRDefault="007E5B2C" w:rsidP="007E5B2C">
            <w:pPr>
              <w:jc w:val="both"/>
              <w:rPr>
                <w:rFonts w:ascii="Sylfaen" w:hAnsi="Sylfaen"/>
                <w:b/>
                <w:i/>
              </w:rPr>
            </w:pPr>
            <w:r>
              <w:rPr>
                <w:rFonts w:ascii="Sylfaen" w:hAnsi="Sylfaen" w:cs="Calibri"/>
                <w:color w:val="000000"/>
                <w:sz w:val="18"/>
                <w:szCs w:val="18"/>
              </w:rPr>
              <w:t>50</w:t>
            </w:r>
          </w:p>
        </w:tc>
        <w:tc>
          <w:tcPr>
            <w:tcW w:w="1271" w:type="dxa"/>
          </w:tcPr>
          <w:p w14:paraId="0FFA3001"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0C104E6A"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689CE6E3" w14:textId="3A30C057"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50</w:t>
            </w:r>
          </w:p>
        </w:tc>
        <w:tc>
          <w:tcPr>
            <w:tcW w:w="1127" w:type="dxa"/>
            <w:vMerge/>
          </w:tcPr>
          <w:p w14:paraId="66527D03" w14:textId="77777777" w:rsidR="007E5B2C" w:rsidRPr="007A0035" w:rsidRDefault="007E5B2C" w:rsidP="007E5B2C">
            <w:pPr>
              <w:jc w:val="center"/>
              <w:rPr>
                <w:rFonts w:ascii="GHEA Grapalat" w:hAnsi="GHEA Grapalat"/>
                <w:sz w:val="15"/>
                <w:szCs w:val="15"/>
              </w:rPr>
            </w:pPr>
          </w:p>
        </w:tc>
      </w:tr>
      <w:tr w:rsidR="007E5B2C" w:rsidRPr="007A0035" w14:paraId="55A3EC29" w14:textId="77777777" w:rsidTr="007E5B2C">
        <w:tc>
          <w:tcPr>
            <w:tcW w:w="805" w:type="dxa"/>
          </w:tcPr>
          <w:p w14:paraId="6A0969BB"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062A2658"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15542100</w:t>
            </w:r>
          </w:p>
        </w:tc>
        <w:tc>
          <w:tcPr>
            <w:tcW w:w="1067" w:type="dxa"/>
            <w:vAlign w:val="bottom"/>
          </w:tcPr>
          <w:p w14:paraId="1A0DB7AB"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Կաթնաշոռ</w:t>
            </w:r>
            <w:proofErr w:type="spellEnd"/>
          </w:p>
        </w:tc>
        <w:tc>
          <w:tcPr>
            <w:tcW w:w="1165" w:type="dxa"/>
          </w:tcPr>
          <w:p w14:paraId="1B4BC95B" w14:textId="77777777" w:rsidR="007E5B2C" w:rsidRPr="007A0035" w:rsidRDefault="007E5B2C" w:rsidP="007E5B2C">
            <w:pPr>
              <w:jc w:val="center"/>
              <w:rPr>
                <w:rFonts w:ascii="GHEA Grapalat" w:hAnsi="GHEA Grapalat"/>
                <w:sz w:val="15"/>
                <w:szCs w:val="15"/>
              </w:rPr>
            </w:pPr>
          </w:p>
        </w:tc>
        <w:tc>
          <w:tcPr>
            <w:tcW w:w="4955" w:type="dxa"/>
            <w:vAlign w:val="center"/>
          </w:tcPr>
          <w:p w14:paraId="45785E4F" w14:textId="77777777" w:rsidR="007E5B2C" w:rsidRPr="007A0035" w:rsidRDefault="007E5B2C" w:rsidP="007E5B2C">
            <w:pPr>
              <w:jc w:val="both"/>
              <w:rPr>
                <w:rFonts w:ascii="GHEA Grapalat" w:hAnsi="GHEA Grapalat"/>
                <w:sz w:val="15"/>
                <w:szCs w:val="15"/>
                <w:highlight w:val="yellow"/>
              </w:rPr>
            </w:pPr>
            <w:proofErr w:type="spellStart"/>
            <w:r w:rsidRPr="007A0035">
              <w:rPr>
                <w:rFonts w:ascii="GHEA Grapalat" w:hAnsi="GHEA Grapalat"/>
                <w:sz w:val="15"/>
                <w:szCs w:val="15"/>
                <w:highlight w:val="lightGray"/>
              </w:rPr>
              <w:t>Կաթնաշոռ</w:t>
            </w:r>
            <w:proofErr w:type="spellEnd"/>
            <w:r w:rsidRPr="007A0035">
              <w:rPr>
                <w:rFonts w:ascii="GHEA Grapalat" w:hAnsi="GHEA Grapalat"/>
                <w:sz w:val="15"/>
                <w:szCs w:val="15"/>
                <w:highlight w:val="lightGray"/>
              </w:rPr>
              <w:t xml:space="preserve">` 18 և 9.0 % </w:t>
            </w:r>
            <w:proofErr w:type="spellStart"/>
            <w:r w:rsidRPr="007A0035">
              <w:rPr>
                <w:rFonts w:ascii="GHEA Grapalat" w:hAnsi="GHEA Grapalat"/>
                <w:sz w:val="15"/>
                <w:szCs w:val="15"/>
                <w:highlight w:val="lightGray"/>
              </w:rPr>
              <w:t>յուղի</w:t>
            </w:r>
            <w:proofErr w:type="spellEnd"/>
            <w:r w:rsidRPr="007A0035">
              <w:rPr>
                <w:rFonts w:ascii="GHEA Grapalat" w:hAnsi="GHEA Grapalat"/>
                <w:sz w:val="15"/>
                <w:szCs w:val="15"/>
                <w:highlight w:val="lightGray"/>
              </w:rPr>
              <w:t xml:space="preserve"> </w:t>
            </w:r>
            <w:proofErr w:type="spellStart"/>
            <w:r w:rsidRPr="007A0035">
              <w:rPr>
                <w:rFonts w:ascii="GHEA Grapalat" w:hAnsi="GHEA Grapalat"/>
                <w:sz w:val="15"/>
                <w:szCs w:val="15"/>
                <w:highlight w:val="lightGray"/>
              </w:rPr>
              <w:t>պարունակությամբ</w:t>
            </w:r>
            <w:proofErr w:type="spellEnd"/>
            <w:r w:rsidRPr="007A0035">
              <w:rPr>
                <w:rFonts w:ascii="GHEA Grapalat" w:hAnsi="GHEA Grapalat"/>
                <w:sz w:val="15"/>
                <w:szCs w:val="15"/>
                <w:highlight w:val="lightGray"/>
              </w:rPr>
              <w:t xml:space="preserve">, </w:t>
            </w:r>
            <w:proofErr w:type="spellStart"/>
            <w:r w:rsidRPr="007A0035">
              <w:rPr>
                <w:rFonts w:ascii="GHEA Grapalat" w:hAnsi="GHEA Grapalat"/>
                <w:sz w:val="15"/>
                <w:szCs w:val="15"/>
                <w:highlight w:val="lightGray"/>
              </w:rPr>
              <w:t>թթվայնությունը</w:t>
            </w:r>
            <w:proofErr w:type="spellEnd"/>
            <w:r w:rsidRPr="007A0035">
              <w:rPr>
                <w:rFonts w:ascii="GHEA Grapalat" w:hAnsi="GHEA Grapalat"/>
                <w:sz w:val="15"/>
                <w:szCs w:val="15"/>
                <w:highlight w:val="lightGray"/>
              </w:rPr>
              <w:t xml:space="preserve">՝ 210-240 0T, </w:t>
            </w:r>
            <w:proofErr w:type="spellStart"/>
            <w:r w:rsidRPr="007A0035">
              <w:rPr>
                <w:rFonts w:ascii="GHEA Grapalat" w:hAnsi="GHEA Grapalat"/>
                <w:sz w:val="15"/>
                <w:szCs w:val="15"/>
                <w:highlight w:val="lightGray"/>
              </w:rPr>
              <w:t>փաթեթավորված</w:t>
            </w:r>
            <w:proofErr w:type="spellEnd"/>
            <w:r w:rsidRPr="007A0035">
              <w:rPr>
                <w:rFonts w:ascii="GHEA Grapalat" w:hAnsi="GHEA Grapalat"/>
                <w:sz w:val="15"/>
                <w:szCs w:val="15"/>
                <w:highlight w:val="lightGray"/>
              </w:rPr>
              <w:t xml:space="preserve"> </w:t>
            </w:r>
            <w:r w:rsidRPr="007A0035">
              <w:rPr>
                <w:rFonts w:ascii="GHEA Grapalat" w:hAnsi="GHEA Grapalat"/>
                <w:sz w:val="15"/>
                <w:szCs w:val="15"/>
                <w:highlight w:val="lightGray"/>
                <w:lang w:val="hy-AM"/>
              </w:rPr>
              <w:t>180</w:t>
            </w:r>
            <w:r w:rsidRPr="007A0035">
              <w:rPr>
                <w:rFonts w:ascii="GHEA Grapalat" w:hAnsi="GHEA Grapalat"/>
                <w:sz w:val="15"/>
                <w:szCs w:val="15"/>
                <w:highlight w:val="lightGray"/>
              </w:rPr>
              <w:t xml:space="preserve"> </w:t>
            </w:r>
            <w:proofErr w:type="spellStart"/>
            <w:r w:rsidRPr="007A0035">
              <w:rPr>
                <w:rFonts w:ascii="GHEA Grapalat" w:hAnsi="GHEA Grapalat"/>
                <w:sz w:val="15"/>
                <w:szCs w:val="15"/>
                <w:highlight w:val="lightGray"/>
              </w:rPr>
              <w:t>գր-ոց</w:t>
            </w:r>
            <w:proofErr w:type="spellEnd"/>
            <w:r w:rsidRPr="007A0035">
              <w:rPr>
                <w:rFonts w:ascii="GHEA Grapalat" w:hAnsi="GHEA Grapalat"/>
                <w:sz w:val="15"/>
                <w:szCs w:val="15"/>
                <w:highlight w:val="lightGray"/>
              </w:rPr>
              <w:t xml:space="preserve"> </w:t>
            </w:r>
            <w:proofErr w:type="spellStart"/>
            <w:r w:rsidRPr="007A0035">
              <w:rPr>
                <w:rFonts w:ascii="GHEA Grapalat" w:hAnsi="GHEA Grapalat"/>
                <w:sz w:val="15"/>
                <w:szCs w:val="15"/>
                <w:highlight w:val="lightGray"/>
              </w:rPr>
              <w:t>սպառողական</w:t>
            </w:r>
            <w:proofErr w:type="spellEnd"/>
            <w:r w:rsidRPr="007A0035">
              <w:rPr>
                <w:rFonts w:ascii="GHEA Grapalat" w:hAnsi="GHEA Grapalat"/>
                <w:sz w:val="15"/>
                <w:szCs w:val="15"/>
                <w:highlight w:val="lightGray"/>
              </w:rPr>
              <w:t xml:space="preserve"> </w:t>
            </w:r>
            <w:proofErr w:type="spellStart"/>
            <w:r w:rsidRPr="007A0035">
              <w:rPr>
                <w:rFonts w:ascii="GHEA Grapalat" w:hAnsi="GHEA Grapalat"/>
                <w:sz w:val="15"/>
                <w:szCs w:val="15"/>
                <w:highlight w:val="lightGray"/>
              </w:rPr>
              <w:t>տարաներով</w:t>
            </w:r>
            <w:proofErr w:type="spellEnd"/>
            <w:r w:rsidRPr="007A0035">
              <w:rPr>
                <w:rFonts w:ascii="GHEA Grapalat" w:hAnsi="GHEA Grapalat"/>
                <w:sz w:val="15"/>
                <w:szCs w:val="15"/>
                <w:highlight w:val="lightGray"/>
              </w:rPr>
              <w:t xml:space="preserve">, </w:t>
            </w:r>
            <w:proofErr w:type="spellStart"/>
            <w:r w:rsidRPr="007A0035">
              <w:rPr>
                <w:rFonts w:ascii="GHEA Grapalat" w:hAnsi="GHEA Grapalat"/>
                <w:sz w:val="15"/>
                <w:szCs w:val="15"/>
                <w:highlight w:val="lightGray"/>
              </w:rPr>
              <w:t>անվտանգությունը</w:t>
            </w:r>
            <w:proofErr w:type="spellEnd"/>
            <w:r w:rsidRPr="007A0035">
              <w:rPr>
                <w:rFonts w:ascii="GHEA Grapalat" w:hAnsi="GHEA Grapalat"/>
                <w:sz w:val="15"/>
                <w:szCs w:val="15"/>
                <w:highlight w:val="lightGray"/>
              </w:rPr>
              <w:t xml:space="preserve"> և </w:t>
            </w:r>
            <w:proofErr w:type="spellStart"/>
            <w:r w:rsidRPr="007A0035">
              <w:rPr>
                <w:rFonts w:ascii="GHEA Grapalat" w:hAnsi="GHEA Grapalat"/>
                <w:sz w:val="15"/>
                <w:szCs w:val="15"/>
                <w:highlight w:val="lightGray"/>
              </w:rPr>
              <w:t>մակնշումը</w:t>
            </w:r>
            <w:proofErr w:type="spellEnd"/>
            <w:r w:rsidRPr="007A0035">
              <w:rPr>
                <w:rFonts w:ascii="GHEA Grapalat" w:hAnsi="GHEA Grapalat"/>
                <w:sz w:val="15"/>
                <w:szCs w:val="15"/>
                <w:highlight w:val="lightGray"/>
              </w:rPr>
              <w:t xml:space="preserve">` </w:t>
            </w:r>
            <w:proofErr w:type="spellStart"/>
            <w:r w:rsidRPr="007A0035">
              <w:rPr>
                <w:rFonts w:ascii="GHEA Grapalat" w:hAnsi="GHEA Grapalat"/>
                <w:sz w:val="15"/>
                <w:szCs w:val="15"/>
                <w:highlight w:val="lightGray"/>
              </w:rPr>
              <w:t>ըստ</w:t>
            </w:r>
            <w:proofErr w:type="spellEnd"/>
            <w:r w:rsidRPr="007A0035">
              <w:rPr>
                <w:rFonts w:ascii="GHEA Grapalat" w:hAnsi="GHEA Grapalat"/>
                <w:sz w:val="15"/>
                <w:szCs w:val="15"/>
                <w:highlight w:val="lightGray"/>
              </w:rPr>
              <w:t xml:space="preserve"> ՀՀ </w:t>
            </w:r>
            <w:proofErr w:type="spellStart"/>
            <w:r w:rsidRPr="007A0035">
              <w:rPr>
                <w:rFonts w:ascii="GHEA Grapalat" w:hAnsi="GHEA Grapalat"/>
                <w:sz w:val="15"/>
                <w:szCs w:val="15"/>
                <w:highlight w:val="lightGray"/>
              </w:rPr>
              <w:t>կառավարության</w:t>
            </w:r>
            <w:proofErr w:type="spellEnd"/>
            <w:r w:rsidRPr="007A0035">
              <w:rPr>
                <w:rFonts w:ascii="GHEA Grapalat" w:hAnsi="GHEA Grapalat"/>
                <w:sz w:val="15"/>
                <w:szCs w:val="15"/>
                <w:highlight w:val="lightGray"/>
              </w:rPr>
              <w:t xml:space="preserve"> 2006թ. </w:t>
            </w:r>
            <w:proofErr w:type="spellStart"/>
            <w:r w:rsidRPr="007A0035">
              <w:rPr>
                <w:rFonts w:ascii="GHEA Grapalat" w:hAnsi="GHEA Grapalat"/>
                <w:sz w:val="15"/>
                <w:szCs w:val="15"/>
                <w:highlight w:val="lightGray"/>
              </w:rPr>
              <w:t>դեկտեմբերի</w:t>
            </w:r>
            <w:proofErr w:type="spellEnd"/>
            <w:r w:rsidRPr="007A0035">
              <w:rPr>
                <w:rFonts w:ascii="GHEA Grapalat" w:hAnsi="GHEA Grapalat"/>
                <w:sz w:val="15"/>
                <w:szCs w:val="15"/>
                <w:highlight w:val="lightGray"/>
              </w:rPr>
              <w:t xml:space="preserve"> 21-ի N 1925-Ն  </w:t>
            </w:r>
            <w:proofErr w:type="spellStart"/>
            <w:r w:rsidRPr="007A0035">
              <w:rPr>
                <w:rFonts w:ascii="GHEA Grapalat" w:hAnsi="GHEA Grapalat"/>
                <w:sz w:val="15"/>
                <w:szCs w:val="15"/>
                <w:highlight w:val="lightGray"/>
              </w:rPr>
              <w:t>որոշմամբ</w:t>
            </w:r>
            <w:proofErr w:type="spellEnd"/>
            <w:r w:rsidRPr="007A0035">
              <w:rPr>
                <w:rFonts w:ascii="GHEA Grapalat" w:hAnsi="GHEA Grapalat"/>
                <w:sz w:val="15"/>
                <w:szCs w:val="15"/>
                <w:highlight w:val="lightGray"/>
              </w:rPr>
              <w:t xml:space="preserve"> </w:t>
            </w:r>
            <w:proofErr w:type="spellStart"/>
            <w:r w:rsidRPr="007A0035">
              <w:rPr>
                <w:rFonts w:ascii="GHEA Grapalat" w:hAnsi="GHEA Grapalat"/>
                <w:sz w:val="15"/>
                <w:szCs w:val="15"/>
                <w:highlight w:val="lightGray"/>
              </w:rPr>
              <w:t>հաստատված</w:t>
            </w:r>
            <w:proofErr w:type="spellEnd"/>
            <w:r w:rsidRPr="007A0035">
              <w:rPr>
                <w:rFonts w:ascii="GHEA Grapalat" w:hAnsi="GHEA Grapalat"/>
                <w:sz w:val="15"/>
                <w:szCs w:val="15"/>
                <w:highlight w:val="lightGray"/>
              </w:rPr>
              <w:t xml:space="preserve"> «</w:t>
            </w:r>
            <w:proofErr w:type="spellStart"/>
            <w:r w:rsidRPr="007A0035">
              <w:rPr>
                <w:rFonts w:ascii="GHEA Grapalat" w:hAnsi="GHEA Grapalat"/>
                <w:sz w:val="15"/>
                <w:szCs w:val="15"/>
                <w:highlight w:val="lightGray"/>
              </w:rPr>
              <w:t>Կաթին</w:t>
            </w:r>
            <w:proofErr w:type="spellEnd"/>
            <w:r w:rsidRPr="007A0035">
              <w:rPr>
                <w:rFonts w:ascii="GHEA Grapalat" w:hAnsi="GHEA Grapalat"/>
                <w:sz w:val="15"/>
                <w:szCs w:val="15"/>
                <w:highlight w:val="lightGray"/>
              </w:rPr>
              <w:t xml:space="preserve">, </w:t>
            </w:r>
            <w:proofErr w:type="spellStart"/>
            <w:r w:rsidRPr="007A0035">
              <w:rPr>
                <w:rFonts w:ascii="GHEA Grapalat" w:hAnsi="GHEA Grapalat"/>
                <w:sz w:val="15"/>
                <w:szCs w:val="15"/>
                <w:highlight w:val="lightGray"/>
              </w:rPr>
              <w:t>կաթնամթերքին</w:t>
            </w:r>
            <w:proofErr w:type="spellEnd"/>
            <w:r w:rsidRPr="007A0035">
              <w:rPr>
                <w:rFonts w:ascii="GHEA Grapalat" w:hAnsi="GHEA Grapalat"/>
                <w:sz w:val="15"/>
                <w:szCs w:val="15"/>
                <w:highlight w:val="lightGray"/>
              </w:rPr>
              <w:t xml:space="preserve"> և </w:t>
            </w:r>
            <w:proofErr w:type="spellStart"/>
            <w:r w:rsidRPr="007A0035">
              <w:rPr>
                <w:rFonts w:ascii="GHEA Grapalat" w:hAnsi="GHEA Grapalat"/>
                <w:sz w:val="15"/>
                <w:szCs w:val="15"/>
                <w:highlight w:val="lightGray"/>
              </w:rPr>
              <w:t>դրանց</w:t>
            </w:r>
            <w:proofErr w:type="spellEnd"/>
            <w:r w:rsidRPr="007A0035">
              <w:rPr>
                <w:rFonts w:ascii="GHEA Grapalat" w:hAnsi="GHEA Grapalat"/>
                <w:sz w:val="15"/>
                <w:szCs w:val="15"/>
                <w:highlight w:val="lightGray"/>
              </w:rPr>
              <w:t xml:space="preserve"> </w:t>
            </w:r>
            <w:proofErr w:type="spellStart"/>
            <w:r w:rsidRPr="007A0035">
              <w:rPr>
                <w:rFonts w:ascii="GHEA Grapalat" w:hAnsi="GHEA Grapalat"/>
                <w:sz w:val="15"/>
                <w:szCs w:val="15"/>
                <w:highlight w:val="lightGray"/>
              </w:rPr>
              <w:t>արտադրությանը</w:t>
            </w:r>
            <w:proofErr w:type="spellEnd"/>
            <w:r w:rsidRPr="007A0035">
              <w:rPr>
                <w:rFonts w:ascii="GHEA Grapalat" w:hAnsi="GHEA Grapalat"/>
                <w:sz w:val="15"/>
                <w:szCs w:val="15"/>
                <w:highlight w:val="lightGray"/>
              </w:rPr>
              <w:t xml:space="preserve"> </w:t>
            </w:r>
            <w:proofErr w:type="spellStart"/>
            <w:r w:rsidRPr="007A0035">
              <w:rPr>
                <w:rFonts w:ascii="GHEA Grapalat" w:hAnsi="GHEA Grapalat"/>
                <w:sz w:val="15"/>
                <w:szCs w:val="15"/>
                <w:highlight w:val="lightGray"/>
              </w:rPr>
              <w:t>ներկայացվող</w:t>
            </w:r>
            <w:proofErr w:type="spellEnd"/>
            <w:r w:rsidRPr="007A0035">
              <w:rPr>
                <w:rFonts w:ascii="GHEA Grapalat" w:hAnsi="GHEA Grapalat"/>
                <w:sz w:val="15"/>
                <w:szCs w:val="15"/>
                <w:highlight w:val="lightGray"/>
              </w:rPr>
              <w:t xml:space="preserve"> </w:t>
            </w:r>
            <w:proofErr w:type="spellStart"/>
            <w:r w:rsidRPr="007A0035">
              <w:rPr>
                <w:rFonts w:ascii="GHEA Grapalat" w:hAnsi="GHEA Grapalat"/>
                <w:sz w:val="15"/>
                <w:szCs w:val="15"/>
                <w:highlight w:val="lightGray"/>
              </w:rPr>
              <w:t>պահանջների</w:t>
            </w:r>
            <w:proofErr w:type="spellEnd"/>
            <w:r w:rsidRPr="007A0035">
              <w:rPr>
                <w:rFonts w:ascii="GHEA Grapalat" w:hAnsi="GHEA Grapalat"/>
                <w:sz w:val="15"/>
                <w:szCs w:val="15"/>
                <w:highlight w:val="lightGray"/>
              </w:rPr>
              <w:t xml:space="preserve"> </w:t>
            </w:r>
            <w:proofErr w:type="spellStart"/>
            <w:r w:rsidRPr="007A0035">
              <w:rPr>
                <w:rFonts w:ascii="GHEA Grapalat" w:hAnsi="GHEA Grapalat"/>
                <w:sz w:val="15"/>
                <w:szCs w:val="15"/>
                <w:highlight w:val="lightGray"/>
              </w:rPr>
              <w:t>տեխնիկական</w:t>
            </w:r>
            <w:proofErr w:type="spellEnd"/>
            <w:r w:rsidRPr="007A0035">
              <w:rPr>
                <w:rFonts w:ascii="GHEA Grapalat" w:hAnsi="GHEA Grapalat"/>
                <w:sz w:val="15"/>
                <w:szCs w:val="15"/>
                <w:highlight w:val="lightGray"/>
              </w:rPr>
              <w:t xml:space="preserve"> </w:t>
            </w:r>
            <w:proofErr w:type="spellStart"/>
            <w:r w:rsidRPr="007A0035">
              <w:rPr>
                <w:rFonts w:ascii="GHEA Grapalat" w:hAnsi="GHEA Grapalat"/>
                <w:sz w:val="15"/>
                <w:szCs w:val="15"/>
                <w:highlight w:val="lightGray"/>
              </w:rPr>
              <w:t>կանոնակարգի</w:t>
            </w:r>
            <w:proofErr w:type="spellEnd"/>
            <w:r w:rsidRPr="007A0035">
              <w:rPr>
                <w:rFonts w:ascii="GHEA Grapalat" w:hAnsi="GHEA Grapalat"/>
                <w:sz w:val="15"/>
                <w:szCs w:val="15"/>
                <w:highlight w:val="lightGray"/>
              </w:rPr>
              <w:t>» և «</w:t>
            </w:r>
            <w:proofErr w:type="spellStart"/>
            <w:r w:rsidRPr="007A0035">
              <w:rPr>
                <w:rFonts w:ascii="GHEA Grapalat" w:hAnsi="GHEA Grapalat"/>
                <w:sz w:val="15"/>
                <w:szCs w:val="15"/>
                <w:highlight w:val="lightGray"/>
              </w:rPr>
              <w:t>Սննդամթերքի</w:t>
            </w:r>
            <w:proofErr w:type="spellEnd"/>
            <w:r w:rsidRPr="007A0035">
              <w:rPr>
                <w:rFonts w:ascii="GHEA Grapalat" w:hAnsi="GHEA Grapalat"/>
                <w:sz w:val="15"/>
                <w:szCs w:val="15"/>
                <w:highlight w:val="lightGray"/>
              </w:rPr>
              <w:t xml:space="preserve"> </w:t>
            </w:r>
            <w:proofErr w:type="spellStart"/>
            <w:r w:rsidRPr="007A0035">
              <w:rPr>
                <w:rFonts w:ascii="GHEA Grapalat" w:hAnsi="GHEA Grapalat"/>
                <w:sz w:val="15"/>
                <w:szCs w:val="15"/>
                <w:highlight w:val="lightGray"/>
              </w:rPr>
              <w:t>անվտանգության</w:t>
            </w:r>
            <w:proofErr w:type="spellEnd"/>
            <w:r w:rsidRPr="007A0035">
              <w:rPr>
                <w:rFonts w:ascii="GHEA Grapalat" w:hAnsi="GHEA Grapalat"/>
                <w:sz w:val="15"/>
                <w:szCs w:val="15"/>
                <w:highlight w:val="lightGray"/>
              </w:rPr>
              <w:t xml:space="preserve"> </w:t>
            </w:r>
            <w:proofErr w:type="spellStart"/>
            <w:r w:rsidRPr="007A0035">
              <w:rPr>
                <w:rFonts w:ascii="GHEA Grapalat" w:hAnsi="GHEA Grapalat"/>
                <w:sz w:val="15"/>
                <w:szCs w:val="15"/>
                <w:highlight w:val="lightGray"/>
              </w:rPr>
              <w:t>մասին</w:t>
            </w:r>
            <w:proofErr w:type="spellEnd"/>
            <w:r w:rsidRPr="007A0035">
              <w:rPr>
                <w:rFonts w:ascii="GHEA Grapalat" w:hAnsi="GHEA Grapalat"/>
                <w:sz w:val="15"/>
                <w:szCs w:val="15"/>
                <w:highlight w:val="lightGray"/>
              </w:rPr>
              <w:t xml:space="preserve">»  ՀՀ </w:t>
            </w:r>
            <w:proofErr w:type="spellStart"/>
            <w:r w:rsidRPr="007A0035">
              <w:rPr>
                <w:rFonts w:ascii="GHEA Grapalat" w:hAnsi="GHEA Grapalat"/>
                <w:sz w:val="15"/>
                <w:szCs w:val="15"/>
                <w:highlight w:val="lightGray"/>
              </w:rPr>
              <w:t>օրենքի</w:t>
            </w:r>
            <w:proofErr w:type="spellEnd"/>
            <w:r w:rsidRPr="007A0035">
              <w:rPr>
                <w:rFonts w:ascii="GHEA Grapalat" w:hAnsi="GHEA Grapalat"/>
                <w:sz w:val="15"/>
                <w:szCs w:val="15"/>
                <w:highlight w:val="lightGray"/>
              </w:rPr>
              <w:t xml:space="preserve"> 8-րդ </w:t>
            </w:r>
            <w:proofErr w:type="spellStart"/>
            <w:r w:rsidRPr="007A0035">
              <w:rPr>
                <w:rFonts w:ascii="GHEA Grapalat" w:hAnsi="GHEA Grapalat"/>
                <w:sz w:val="15"/>
                <w:szCs w:val="15"/>
                <w:highlight w:val="lightGray"/>
              </w:rPr>
              <w:t>հոդվածի</w:t>
            </w:r>
            <w:proofErr w:type="spellEnd"/>
            <w:r w:rsidRPr="007A0035">
              <w:rPr>
                <w:rFonts w:ascii="GHEA Grapalat" w:hAnsi="GHEA Grapalat"/>
                <w:sz w:val="15"/>
                <w:szCs w:val="15"/>
                <w:highlight w:val="lightGray"/>
              </w:rPr>
              <w:t>:</w:t>
            </w:r>
          </w:p>
        </w:tc>
        <w:tc>
          <w:tcPr>
            <w:tcW w:w="840" w:type="dxa"/>
            <w:vAlign w:val="bottom"/>
          </w:tcPr>
          <w:p w14:paraId="35C6C3A8"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254CDE66" w14:textId="6824F9D0"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2612</w:t>
            </w:r>
          </w:p>
        </w:tc>
        <w:tc>
          <w:tcPr>
            <w:tcW w:w="973" w:type="dxa"/>
            <w:tcBorders>
              <w:top w:val="nil"/>
              <w:left w:val="nil"/>
              <w:bottom w:val="single" w:sz="4" w:space="0" w:color="auto"/>
              <w:right w:val="single" w:sz="4" w:space="0" w:color="auto"/>
            </w:tcBorders>
            <w:shd w:val="clear" w:color="000000" w:fill="FFFFFF"/>
            <w:vAlign w:val="center"/>
          </w:tcPr>
          <w:p w14:paraId="10FCA4C8" w14:textId="6D909320"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130600</w:t>
            </w:r>
          </w:p>
        </w:tc>
        <w:tc>
          <w:tcPr>
            <w:tcW w:w="973" w:type="dxa"/>
            <w:tcBorders>
              <w:top w:val="nil"/>
              <w:left w:val="single" w:sz="4" w:space="0" w:color="auto"/>
              <w:bottom w:val="single" w:sz="4" w:space="0" w:color="auto"/>
              <w:right w:val="single" w:sz="4" w:space="0" w:color="auto"/>
            </w:tcBorders>
            <w:shd w:val="clear" w:color="auto" w:fill="auto"/>
            <w:vAlign w:val="center"/>
          </w:tcPr>
          <w:p w14:paraId="474A4933" w14:textId="240AB760" w:rsidR="007E5B2C" w:rsidRPr="007A0035" w:rsidRDefault="007E5B2C" w:rsidP="007E5B2C">
            <w:pPr>
              <w:jc w:val="both"/>
              <w:rPr>
                <w:rFonts w:ascii="Sylfaen" w:hAnsi="Sylfaen"/>
                <w:b/>
                <w:i/>
              </w:rPr>
            </w:pPr>
            <w:r>
              <w:rPr>
                <w:rFonts w:ascii="Sylfaen" w:hAnsi="Sylfaen" w:cs="Calibri"/>
                <w:color w:val="000000"/>
                <w:sz w:val="18"/>
                <w:szCs w:val="18"/>
              </w:rPr>
              <w:t>50</w:t>
            </w:r>
          </w:p>
        </w:tc>
        <w:tc>
          <w:tcPr>
            <w:tcW w:w="1271" w:type="dxa"/>
          </w:tcPr>
          <w:p w14:paraId="07E6FA61"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43200E57"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3FD2F4CD" w14:textId="368C3D20"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50</w:t>
            </w:r>
          </w:p>
        </w:tc>
        <w:tc>
          <w:tcPr>
            <w:tcW w:w="1127" w:type="dxa"/>
            <w:vMerge/>
          </w:tcPr>
          <w:p w14:paraId="1B06241B" w14:textId="77777777" w:rsidR="007E5B2C" w:rsidRPr="007A0035" w:rsidRDefault="007E5B2C" w:rsidP="007E5B2C">
            <w:pPr>
              <w:jc w:val="center"/>
              <w:rPr>
                <w:rFonts w:ascii="GHEA Grapalat" w:hAnsi="GHEA Grapalat"/>
                <w:sz w:val="15"/>
                <w:szCs w:val="15"/>
              </w:rPr>
            </w:pPr>
          </w:p>
        </w:tc>
      </w:tr>
      <w:tr w:rsidR="007E5B2C" w:rsidRPr="007A0035" w14:paraId="3D05F9C0" w14:textId="77777777" w:rsidTr="007E5B2C">
        <w:tc>
          <w:tcPr>
            <w:tcW w:w="805" w:type="dxa"/>
          </w:tcPr>
          <w:p w14:paraId="0CA7BE42"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1A3AA9E5"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15831000</w:t>
            </w:r>
          </w:p>
        </w:tc>
        <w:tc>
          <w:tcPr>
            <w:tcW w:w="1067" w:type="dxa"/>
            <w:vAlign w:val="bottom"/>
          </w:tcPr>
          <w:p w14:paraId="57946758"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Շաքարավազ</w:t>
            </w:r>
            <w:proofErr w:type="spellEnd"/>
          </w:p>
        </w:tc>
        <w:tc>
          <w:tcPr>
            <w:tcW w:w="1165" w:type="dxa"/>
          </w:tcPr>
          <w:p w14:paraId="734D7ACD" w14:textId="77777777" w:rsidR="007E5B2C" w:rsidRPr="007A0035" w:rsidRDefault="007E5B2C" w:rsidP="007E5B2C">
            <w:pPr>
              <w:jc w:val="center"/>
              <w:rPr>
                <w:rFonts w:ascii="GHEA Grapalat" w:hAnsi="GHEA Grapalat"/>
                <w:sz w:val="15"/>
                <w:szCs w:val="15"/>
              </w:rPr>
            </w:pPr>
          </w:p>
        </w:tc>
        <w:tc>
          <w:tcPr>
            <w:tcW w:w="4955" w:type="dxa"/>
            <w:vAlign w:val="center"/>
          </w:tcPr>
          <w:p w14:paraId="7E6CF086" w14:textId="77777777" w:rsidR="007E5B2C" w:rsidRPr="007A0035" w:rsidRDefault="007E5B2C" w:rsidP="007E5B2C">
            <w:pPr>
              <w:jc w:val="both"/>
              <w:rPr>
                <w:rFonts w:ascii="GHEA Grapalat" w:hAnsi="GHEA Grapalat"/>
                <w:sz w:val="15"/>
                <w:szCs w:val="15"/>
              </w:rPr>
            </w:pPr>
            <w:proofErr w:type="spellStart"/>
            <w:r w:rsidRPr="007A0035">
              <w:rPr>
                <w:rFonts w:ascii="GHEA Grapalat" w:hAnsi="GHEA Grapalat"/>
                <w:sz w:val="15"/>
                <w:szCs w:val="15"/>
              </w:rPr>
              <w:t>Ճակնդեղից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սպիտակ</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գույնի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սորուն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քաղցր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առանց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կողմնակի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համի</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հոտի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ինչպես</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չոր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վիճակում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այնպես</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էլ</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լուծույթում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Շաքարի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լուծույթը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պետք</w:t>
            </w:r>
            <w:proofErr w:type="spellEnd"/>
            <w:r w:rsidRPr="007A0035">
              <w:rPr>
                <w:rFonts w:ascii="GHEA Grapalat" w:hAnsi="GHEA Grapalat"/>
                <w:sz w:val="15"/>
                <w:szCs w:val="15"/>
              </w:rPr>
              <w:t xml:space="preserve"> է </w:t>
            </w:r>
            <w:proofErr w:type="spellStart"/>
            <w:r w:rsidRPr="007A0035">
              <w:rPr>
                <w:rFonts w:ascii="GHEA Grapalat" w:hAnsi="GHEA Grapalat"/>
                <w:sz w:val="15"/>
                <w:szCs w:val="15"/>
              </w:rPr>
              <w:t>լինի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թափանցիկ</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առանց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չլուծված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նստվածքի</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կողմնակի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խառնուկների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սախարոզի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զանգվածային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մասը</w:t>
            </w:r>
            <w:proofErr w:type="spellEnd"/>
            <w:r w:rsidRPr="007A0035">
              <w:rPr>
                <w:rFonts w:ascii="GHEA Grapalat" w:hAnsi="GHEA Grapalat"/>
                <w:sz w:val="15"/>
                <w:szCs w:val="15"/>
              </w:rPr>
              <w:t xml:space="preserve"> 99.75 %-</w:t>
            </w:r>
            <w:proofErr w:type="spellStart"/>
            <w:r w:rsidRPr="007A0035">
              <w:rPr>
                <w:rFonts w:ascii="GHEA Grapalat" w:hAnsi="GHEA Grapalat"/>
                <w:sz w:val="15"/>
                <w:szCs w:val="15"/>
              </w:rPr>
              <w:t>ից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պակաս</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չոր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նյութի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վրա</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հաշված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խոնավության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զանգվածային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մասը</w:t>
            </w:r>
            <w:proofErr w:type="spellEnd"/>
            <w:r w:rsidRPr="007A0035">
              <w:rPr>
                <w:rFonts w:ascii="GHEA Grapalat" w:hAnsi="GHEA Grapalat"/>
                <w:sz w:val="15"/>
                <w:szCs w:val="15"/>
              </w:rPr>
              <w:t>՝ 0.14 %-</w:t>
            </w:r>
            <w:proofErr w:type="spellStart"/>
            <w:r w:rsidRPr="007A0035">
              <w:rPr>
                <w:rFonts w:ascii="GHEA Grapalat" w:hAnsi="GHEA Grapalat"/>
                <w:sz w:val="15"/>
                <w:szCs w:val="15"/>
              </w:rPr>
              <w:t>ից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ավելի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ֆեռոխառնուկների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զանգվածային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մասը</w:t>
            </w:r>
            <w:proofErr w:type="spellEnd"/>
            <w:r w:rsidRPr="007A0035">
              <w:rPr>
                <w:rFonts w:ascii="GHEA Grapalat" w:hAnsi="GHEA Grapalat"/>
                <w:sz w:val="15"/>
                <w:szCs w:val="15"/>
              </w:rPr>
              <w:t>՝ 0.0003 %-</w:t>
            </w:r>
            <w:proofErr w:type="spellStart"/>
            <w:r w:rsidRPr="007A0035">
              <w:rPr>
                <w:rFonts w:ascii="GHEA Grapalat" w:hAnsi="GHEA Grapalat"/>
                <w:sz w:val="15"/>
                <w:szCs w:val="15"/>
              </w:rPr>
              <w:t>ից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ավելի</w:t>
            </w:r>
            <w:proofErr w:type="spellEnd"/>
            <w:r w:rsidRPr="007A0035">
              <w:rPr>
                <w:rFonts w:ascii="GHEA Grapalat" w:hAnsi="GHEA Grapalat"/>
                <w:sz w:val="15"/>
                <w:szCs w:val="15"/>
              </w:rPr>
              <w:t xml:space="preserve">, ԳՕՍՏ 21-94 </w:t>
            </w:r>
            <w:proofErr w:type="spellStart"/>
            <w:r w:rsidRPr="007A0035">
              <w:rPr>
                <w:rFonts w:ascii="GHEA Grapalat" w:hAnsi="GHEA Grapalat"/>
                <w:sz w:val="15"/>
                <w:szCs w:val="15"/>
              </w:rPr>
              <w:t>կամ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համարժեքը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Անվտանգությունն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N 2-III-4.9-01-2010 </w:t>
            </w:r>
            <w:proofErr w:type="spellStart"/>
            <w:r w:rsidRPr="007A0035">
              <w:rPr>
                <w:rFonts w:ascii="GHEA Grapalat" w:hAnsi="GHEA Grapalat"/>
                <w:sz w:val="15"/>
                <w:szCs w:val="15"/>
              </w:rPr>
              <w:t>հիգիենիկ</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նորմատիվների</w:t>
            </w:r>
            <w:proofErr w:type="spellEnd"/>
            <w:r w:rsidRPr="007A0035">
              <w:rPr>
                <w:rFonts w:ascii="GHEA Grapalat" w:hAnsi="GHEA Grapalat"/>
                <w:sz w:val="15"/>
                <w:szCs w:val="15"/>
              </w:rPr>
              <w:t xml:space="preserve"> և &lt;&lt;</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&gt;&gt;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Պիտանելիության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մնացորդային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ժամկետը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պակաս</w:t>
            </w:r>
            <w:proofErr w:type="spellEnd"/>
            <w:r w:rsidRPr="007A0035">
              <w:rPr>
                <w:rFonts w:ascii="GHEA Grapalat" w:hAnsi="GHEA Grapalat"/>
                <w:sz w:val="15"/>
                <w:szCs w:val="15"/>
              </w:rPr>
              <w:t xml:space="preserve"> 50%:</w:t>
            </w:r>
          </w:p>
        </w:tc>
        <w:tc>
          <w:tcPr>
            <w:tcW w:w="840" w:type="dxa"/>
            <w:vAlign w:val="bottom"/>
          </w:tcPr>
          <w:p w14:paraId="34542DCE"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1C6E0BAF" w14:textId="5E692869"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480</w:t>
            </w:r>
          </w:p>
        </w:tc>
        <w:tc>
          <w:tcPr>
            <w:tcW w:w="973" w:type="dxa"/>
            <w:tcBorders>
              <w:top w:val="nil"/>
              <w:left w:val="nil"/>
              <w:bottom w:val="single" w:sz="4" w:space="0" w:color="auto"/>
              <w:right w:val="single" w:sz="4" w:space="0" w:color="auto"/>
            </w:tcBorders>
            <w:shd w:val="clear" w:color="000000" w:fill="FFFFFF"/>
            <w:vAlign w:val="center"/>
          </w:tcPr>
          <w:p w14:paraId="44C2F5DE" w14:textId="034032AB"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163200</w:t>
            </w:r>
          </w:p>
        </w:tc>
        <w:tc>
          <w:tcPr>
            <w:tcW w:w="973" w:type="dxa"/>
            <w:tcBorders>
              <w:top w:val="nil"/>
              <w:left w:val="single" w:sz="4" w:space="0" w:color="auto"/>
              <w:bottom w:val="single" w:sz="4" w:space="0" w:color="auto"/>
              <w:right w:val="single" w:sz="4" w:space="0" w:color="auto"/>
            </w:tcBorders>
            <w:shd w:val="clear" w:color="auto" w:fill="auto"/>
            <w:vAlign w:val="center"/>
          </w:tcPr>
          <w:p w14:paraId="065F0F75" w14:textId="3C06E9D6" w:rsidR="007E5B2C" w:rsidRPr="007A0035" w:rsidRDefault="007E5B2C" w:rsidP="007E5B2C">
            <w:pPr>
              <w:jc w:val="both"/>
              <w:rPr>
                <w:rFonts w:ascii="Sylfaen" w:hAnsi="Sylfaen"/>
                <w:b/>
                <w:i/>
              </w:rPr>
            </w:pPr>
            <w:r>
              <w:rPr>
                <w:rFonts w:ascii="Sylfaen" w:hAnsi="Sylfaen" w:cs="Calibri"/>
                <w:color w:val="000000"/>
                <w:sz w:val="18"/>
                <w:szCs w:val="18"/>
              </w:rPr>
              <w:t>340</w:t>
            </w:r>
          </w:p>
        </w:tc>
        <w:tc>
          <w:tcPr>
            <w:tcW w:w="1271" w:type="dxa"/>
          </w:tcPr>
          <w:p w14:paraId="07E0ABC3"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512A0A6A"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54DE75A6" w14:textId="6DDD0BE7"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340</w:t>
            </w:r>
          </w:p>
        </w:tc>
        <w:tc>
          <w:tcPr>
            <w:tcW w:w="1127" w:type="dxa"/>
            <w:vMerge/>
          </w:tcPr>
          <w:p w14:paraId="755445C8" w14:textId="77777777" w:rsidR="007E5B2C" w:rsidRPr="007A0035" w:rsidRDefault="007E5B2C" w:rsidP="007E5B2C">
            <w:pPr>
              <w:jc w:val="center"/>
              <w:rPr>
                <w:rFonts w:ascii="GHEA Grapalat" w:hAnsi="GHEA Grapalat"/>
                <w:sz w:val="15"/>
                <w:szCs w:val="15"/>
              </w:rPr>
            </w:pPr>
          </w:p>
        </w:tc>
      </w:tr>
      <w:tr w:rsidR="007E5B2C" w:rsidRPr="007A0035" w14:paraId="19CC6490" w14:textId="77777777" w:rsidTr="007E5B2C">
        <w:tc>
          <w:tcPr>
            <w:tcW w:w="805" w:type="dxa"/>
          </w:tcPr>
          <w:p w14:paraId="294B0A67"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3EDAC81E"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15332290</w:t>
            </w:r>
          </w:p>
        </w:tc>
        <w:tc>
          <w:tcPr>
            <w:tcW w:w="1067" w:type="dxa"/>
            <w:vAlign w:val="bottom"/>
          </w:tcPr>
          <w:p w14:paraId="6A3BF14D"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Ջեմ</w:t>
            </w:r>
            <w:proofErr w:type="spellEnd"/>
          </w:p>
        </w:tc>
        <w:tc>
          <w:tcPr>
            <w:tcW w:w="1165" w:type="dxa"/>
          </w:tcPr>
          <w:p w14:paraId="18A4FEFA" w14:textId="77777777" w:rsidR="007E5B2C" w:rsidRPr="007A0035" w:rsidRDefault="007E5B2C" w:rsidP="007E5B2C">
            <w:pPr>
              <w:jc w:val="center"/>
              <w:rPr>
                <w:rFonts w:ascii="GHEA Grapalat" w:hAnsi="GHEA Grapalat"/>
                <w:sz w:val="15"/>
                <w:szCs w:val="15"/>
              </w:rPr>
            </w:pPr>
          </w:p>
        </w:tc>
        <w:tc>
          <w:tcPr>
            <w:tcW w:w="4955" w:type="dxa"/>
            <w:vAlign w:val="bottom"/>
          </w:tcPr>
          <w:p w14:paraId="0CD674CC" w14:textId="77777777" w:rsidR="007E5B2C" w:rsidRPr="007A0035" w:rsidRDefault="007E5B2C" w:rsidP="007E5B2C">
            <w:pPr>
              <w:rPr>
                <w:rFonts w:ascii="GHEA Grapalat" w:hAnsi="GHEA Grapalat"/>
                <w:sz w:val="15"/>
                <w:szCs w:val="15"/>
              </w:rPr>
            </w:pPr>
            <w:proofErr w:type="spellStart"/>
            <w:r w:rsidRPr="007A0035">
              <w:rPr>
                <w:rFonts w:ascii="GHEA Grapalat" w:hAnsi="GHEA Grapalat"/>
                <w:sz w:val="15"/>
                <w:szCs w:val="15"/>
              </w:rPr>
              <w:t>Տարբեր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մրգերից</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հատապտուղներից</w:t>
            </w:r>
            <w:proofErr w:type="spellEnd"/>
            <w:r w:rsidRPr="007A0035">
              <w:rPr>
                <w:rFonts w:ascii="GHEA Grapalat" w:hAnsi="GHEA Grapalat"/>
                <w:sz w:val="15"/>
                <w:szCs w:val="15"/>
              </w:rPr>
              <w:t xml:space="preserve">, 1-ին </w:t>
            </w:r>
            <w:proofErr w:type="spellStart"/>
            <w:r w:rsidRPr="007A0035">
              <w:rPr>
                <w:rFonts w:ascii="GHEA Grapalat" w:hAnsi="GHEA Grapalat"/>
                <w:sz w:val="15"/>
                <w:szCs w:val="15"/>
              </w:rPr>
              <w:t>տեսակի</w:t>
            </w:r>
            <w:proofErr w:type="spellEnd"/>
            <w:r w:rsidRPr="007A0035">
              <w:rPr>
                <w:rFonts w:ascii="GHEA Grapalat" w:hAnsi="GHEA Grapalat"/>
                <w:sz w:val="15"/>
                <w:szCs w:val="15"/>
              </w:rPr>
              <w:t xml:space="preserve"> ՀՍՏ 48-2007: </w:t>
            </w:r>
            <w:proofErr w:type="spellStart"/>
            <w:r w:rsidRPr="007A0035">
              <w:rPr>
                <w:rFonts w:ascii="GHEA Grapalat" w:hAnsi="GHEA Grapalat"/>
                <w:sz w:val="15"/>
                <w:szCs w:val="15"/>
              </w:rPr>
              <w:t>Փաթեթավորումը</w:t>
            </w:r>
            <w:proofErr w:type="spellEnd"/>
            <w:r w:rsidRPr="007A0035">
              <w:rPr>
                <w:rFonts w:ascii="GHEA Grapalat" w:hAnsi="GHEA Grapalat"/>
                <w:sz w:val="15"/>
                <w:szCs w:val="15"/>
              </w:rPr>
              <w:t xml:space="preserve">՝ 800-1000 </w:t>
            </w:r>
            <w:proofErr w:type="spellStart"/>
            <w:r w:rsidRPr="007A0035">
              <w:rPr>
                <w:rFonts w:ascii="GHEA Grapalat" w:hAnsi="GHEA Grapalat"/>
                <w:sz w:val="15"/>
                <w:szCs w:val="15"/>
              </w:rPr>
              <w:t>գր-ոց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ապակե</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տարաներում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Անվտանգությունն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N 2-III-4.9-01-2010 </w:t>
            </w:r>
            <w:proofErr w:type="spellStart"/>
            <w:r w:rsidRPr="007A0035">
              <w:rPr>
                <w:rFonts w:ascii="GHEA Grapalat" w:hAnsi="GHEA Grapalat"/>
                <w:sz w:val="15"/>
                <w:szCs w:val="15"/>
              </w:rPr>
              <w:t>հիգիենիկ</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նորմատիվների</w:t>
            </w:r>
            <w:proofErr w:type="spellEnd"/>
            <w:r w:rsidRPr="007A0035">
              <w:rPr>
                <w:rFonts w:ascii="GHEA Grapalat" w:hAnsi="GHEA Grapalat"/>
                <w:sz w:val="15"/>
                <w:szCs w:val="15"/>
              </w:rPr>
              <w:t xml:space="preserve"> և &lt;&lt;</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&gt;&gt;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Պիտանելիության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մնացորդային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ժամկետը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մատակարարման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պահից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պակաս</w:t>
            </w:r>
            <w:proofErr w:type="spellEnd"/>
            <w:r w:rsidRPr="007A0035">
              <w:rPr>
                <w:rFonts w:ascii="GHEA Grapalat" w:hAnsi="GHEA Grapalat"/>
                <w:sz w:val="15"/>
                <w:szCs w:val="15"/>
              </w:rPr>
              <w:t xml:space="preserve"> 80%:</w:t>
            </w:r>
          </w:p>
        </w:tc>
        <w:tc>
          <w:tcPr>
            <w:tcW w:w="840" w:type="dxa"/>
            <w:vAlign w:val="bottom"/>
          </w:tcPr>
          <w:p w14:paraId="1A4B5D86"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584FA5FC" w14:textId="50E47A86"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1150</w:t>
            </w:r>
          </w:p>
        </w:tc>
        <w:tc>
          <w:tcPr>
            <w:tcW w:w="973" w:type="dxa"/>
            <w:tcBorders>
              <w:top w:val="nil"/>
              <w:left w:val="nil"/>
              <w:bottom w:val="single" w:sz="4" w:space="0" w:color="auto"/>
              <w:right w:val="single" w:sz="4" w:space="0" w:color="auto"/>
            </w:tcBorders>
            <w:shd w:val="clear" w:color="000000" w:fill="FFFFFF"/>
            <w:vAlign w:val="center"/>
          </w:tcPr>
          <w:p w14:paraId="029F9941" w14:textId="683D4D8E"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46000</w:t>
            </w:r>
          </w:p>
        </w:tc>
        <w:tc>
          <w:tcPr>
            <w:tcW w:w="973" w:type="dxa"/>
            <w:tcBorders>
              <w:top w:val="nil"/>
              <w:left w:val="single" w:sz="4" w:space="0" w:color="auto"/>
              <w:bottom w:val="single" w:sz="4" w:space="0" w:color="auto"/>
              <w:right w:val="single" w:sz="4" w:space="0" w:color="auto"/>
            </w:tcBorders>
            <w:shd w:val="clear" w:color="auto" w:fill="auto"/>
            <w:vAlign w:val="center"/>
          </w:tcPr>
          <w:p w14:paraId="3FC70AE3" w14:textId="36E56005" w:rsidR="007E5B2C" w:rsidRPr="007A0035" w:rsidRDefault="007E5B2C" w:rsidP="007E5B2C">
            <w:pPr>
              <w:jc w:val="both"/>
              <w:rPr>
                <w:rFonts w:ascii="Sylfaen" w:hAnsi="Sylfaen"/>
                <w:b/>
                <w:i/>
              </w:rPr>
            </w:pPr>
            <w:r>
              <w:rPr>
                <w:rFonts w:ascii="Sylfaen" w:hAnsi="Sylfaen" w:cs="Calibri"/>
                <w:color w:val="000000"/>
                <w:sz w:val="18"/>
                <w:szCs w:val="18"/>
              </w:rPr>
              <w:t>40</w:t>
            </w:r>
          </w:p>
        </w:tc>
        <w:tc>
          <w:tcPr>
            <w:tcW w:w="1271" w:type="dxa"/>
          </w:tcPr>
          <w:p w14:paraId="51F969C1"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685ADFF0"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014DD754" w14:textId="3253E47B"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40</w:t>
            </w:r>
          </w:p>
        </w:tc>
        <w:tc>
          <w:tcPr>
            <w:tcW w:w="1127" w:type="dxa"/>
            <w:vMerge/>
          </w:tcPr>
          <w:p w14:paraId="224A5C87" w14:textId="77777777" w:rsidR="007E5B2C" w:rsidRPr="007A0035" w:rsidRDefault="007E5B2C" w:rsidP="007E5B2C">
            <w:pPr>
              <w:jc w:val="center"/>
              <w:rPr>
                <w:rFonts w:ascii="GHEA Grapalat" w:hAnsi="GHEA Grapalat"/>
                <w:sz w:val="15"/>
                <w:szCs w:val="15"/>
              </w:rPr>
            </w:pPr>
          </w:p>
        </w:tc>
      </w:tr>
      <w:tr w:rsidR="007E5B2C" w:rsidRPr="007A0035" w14:paraId="4247CB54" w14:textId="77777777" w:rsidTr="007E5B2C">
        <w:tc>
          <w:tcPr>
            <w:tcW w:w="805" w:type="dxa"/>
          </w:tcPr>
          <w:p w14:paraId="513AAC29"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52EB79CC"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15623200</w:t>
            </w:r>
          </w:p>
        </w:tc>
        <w:tc>
          <w:tcPr>
            <w:tcW w:w="1067" w:type="dxa"/>
            <w:vAlign w:val="bottom"/>
          </w:tcPr>
          <w:p w14:paraId="2EAC61A0"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Սպիտակաձավար</w:t>
            </w:r>
            <w:proofErr w:type="spellEnd"/>
          </w:p>
        </w:tc>
        <w:tc>
          <w:tcPr>
            <w:tcW w:w="1165" w:type="dxa"/>
          </w:tcPr>
          <w:p w14:paraId="2629FACA" w14:textId="77777777" w:rsidR="007E5B2C" w:rsidRPr="007A0035" w:rsidRDefault="007E5B2C" w:rsidP="007E5B2C">
            <w:pPr>
              <w:jc w:val="center"/>
              <w:rPr>
                <w:rFonts w:ascii="GHEA Grapalat" w:hAnsi="GHEA Grapalat"/>
                <w:sz w:val="15"/>
                <w:szCs w:val="15"/>
              </w:rPr>
            </w:pPr>
          </w:p>
        </w:tc>
        <w:tc>
          <w:tcPr>
            <w:tcW w:w="4955" w:type="dxa"/>
            <w:vAlign w:val="bottom"/>
          </w:tcPr>
          <w:p w14:paraId="3386CBAF" w14:textId="77777777" w:rsidR="007E5B2C" w:rsidRPr="007A0035" w:rsidRDefault="007E5B2C" w:rsidP="007E5B2C">
            <w:pPr>
              <w:rPr>
                <w:rFonts w:ascii="GHEA Grapalat" w:hAnsi="GHEA Grapalat"/>
                <w:sz w:val="15"/>
                <w:szCs w:val="15"/>
              </w:rPr>
            </w:pPr>
            <w:proofErr w:type="spellStart"/>
            <w:r w:rsidRPr="007A0035">
              <w:rPr>
                <w:rFonts w:ascii="GHEA Grapalat" w:hAnsi="GHEA Grapalat"/>
                <w:sz w:val="15"/>
                <w:szCs w:val="15"/>
              </w:rPr>
              <w:t>Պատրաստված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կոշտ</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փափուկ</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ցորենից</w:t>
            </w:r>
            <w:proofErr w:type="spellEnd"/>
            <w:r w:rsidRPr="007A0035">
              <w:rPr>
                <w:rFonts w:ascii="GHEA Grapalat" w:hAnsi="GHEA Grapalat"/>
                <w:sz w:val="15"/>
                <w:szCs w:val="15"/>
              </w:rPr>
              <w:t xml:space="preserve"> , </w:t>
            </w:r>
            <w:proofErr w:type="spellStart"/>
            <w:r w:rsidRPr="007A0035">
              <w:rPr>
                <w:rFonts w:ascii="GHEA Grapalat" w:hAnsi="GHEA Grapalat"/>
                <w:sz w:val="15"/>
                <w:szCs w:val="15"/>
              </w:rPr>
              <w:t>խոնավությունը</w:t>
            </w:r>
            <w:proofErr w:type="spellEnd"/>
            <w:r w:rsidRPr="007A0035">
              <w:rPr>
                <w:rFonts w:ascii="GHEA Grapalat" w:hAnsi="GHEA Grapalat"/>
                <w:sz w:val="15"/>
                <w:szCs w:val="15"/>
              </w:rPr>
              <w:t xml:space="preserve"> 15 %-</w:t>
            </w:r>
            <w:proofErr w:type="spellStart"/>
            <w:r w:rsidRPr="007A0035">
              <w:rPr>
                <w:rFonts w:ascii="GHEA Grapalat" w:hAnsi="GHEA Grapalat"/>
                <w:sz w:val="15"/>
                <w:szCs w:val="15"/>
              </w:rPr>
              <w:t>ից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ավել</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փաթեթավորումը</w:t>
            </w:r>
            <w:proofErr w:type="spellEnd"/>
            <w:r w:rsidRPr="007A0035">
              <w:rPr>
                <w:rFonts w:ascii="GHEA Grapalat" w:hAnsi="GHEA Grapalat"/>
                <w:sz w:val="15"/>
                <w:szCs w:val="15"/>
              </w:rPr>
              <w:t xml:space="preserve"> 25 </w:t>
            </w:r>
            <w:proofErr w:type="spellStart"/>
            <w:r w:rsidRPr="007A0035">
              <w:rPr>
                <w:rFonts w:ascii="GHEA Grapalat" w:hAnsi="GHEA Grapalat"/>
                <w:sz w:val="15"/>
                <w:szCs w:val="15"/>
              </w:rPr>
              <w:t>կգ</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կամ</w:t>
            </w:r>
            <w:proofErr w:type="spellEnd"/>
            <w:r w:rsidRPr="007A0035">
              <w:rPr>
                <w:rFonts w:ascii="GHEA Grapalat" w:hAnsi="GHEA Grapalat"/>
                <w:sz w:val="15"/>
                <w:szCs w:val="15"/>
              </w:rPr>
              <w:t xml:space="preserve"> 50կգ-ոց </w:t>
            </w:r>
            <w:proofErr w:type="spellStart"/>
            <w:r w:rsidRPr="007A0035">
              <w:rPr>
                <w:rFonts w:ascii="GHEA Grapalat" w:hAnsi="GHEA Grapalat"/>
                <w:sz w:val="15"/>
                <w:szCs w:val="15"/>
              </w:rPr>
              <w:t>պարկերով</w:t>
            </w:r>
            <w:proofErr w:type="spellEnd"/>
            <w:r w:rsidRPr="007A0035">
              <w:rPr>
                <w:rFonts w:ascii="GHEA Grapalat" w:hAnsi="GHEA Grapalat"/>
                <w:sz w:val="15"/>
                <w:szCs w:val="15"/>
              </w:rPr>
              <w:t>,</w:t>
            </w:r>
            <w:r w:rsidRPr="007A0035">
              <w:rPr>
                <w:rFonts w:ascii="GHEA Grapalat" w:hAnsi="GHEA Grapalat"/>
                <w:sz w:val="15"/>
                <w:szCs w:val="15"/>
                <w:lang w:val="ru-RU"/>
              </w:rPr>
              <w:t>մաքուր</w:t>
            </w:r>
            <w:r w:rsidRPr="007A0035">
              <w:rPr>
                <w:rFonts w:ascii="GHEA Grapalat" w:hAnsi="GHEA Grapalat"/>
                <w:sz w:val="15"/>
                <w:szCs w:val="15"/>
              </w:rPr>
              <w:t>,</w:t>
            </w:r>
            <w:r w:rsidRPr="007A0035">
              <w:rPr>
                <w:rFonts w:ascii="GHEA Grapalat" w:hAnsi="GHEA Grapalat"/>
                <w:b/>
                <w:sz w:val="16"/>
                <w:szCs w:val="15"/>
                <w:lang w:val="ru-RU"/>
              </w:rPr>
              <w:t>համասեռ</w:t>
            </w:r>
            <w:r w:rsidRPr="007A0035">
              <w:rPr>
                <w:rFonts w:ascii="GHEA Grapalat" w:hAnsi="GHEA Grapalat"/>
                <w:b/>
                <w:sz w:val="16"/>
                <w:szCs w:val="15"/>
              </w:rPr>
              <w:t xml:space="preserve"> , </w:t>
            </w:r>
            <w:r w:rsidRPr="007A0035">
              <w:rPr>
                <w:rFonts w:ascii="GHEA Grapalat" w:hAnsi="GHEA Grapalat"/>
                <w:b/>
                <w:sz w:val="16"/>
                <w:szCs w:val="15"/>
                <w:lang w:val="ru-RU"/>
              </w:rPr>
              <w:t>առանց</w:t>
            </w:r>
            <w:r w:rsidRPr="007A0035">
              <w:rPr>
                <w:rFonts w:ascii="GHEA Grapalat" w:hAnsi="GHEA Grapalat"/>
                <w:b/>
                <w:sz w:val="16"/>
                <w:szCs w:val="15"/>
              </w:rPr>
              <w:t xml:space="preserve"> </w:t>
            </w:r>
            <w:r w:rsidRPr="007A0035">
              <w:rPr>
                <w:rFonts w:ascii="GHEA Grapalat" w:hAnsi="GHEA Grapalat"/>
                <w:b/>
                <w:sz w:val="16"/>
                <w:szCs w:val="15"/>
                <w:lang w:val="ru-RU"/>
              </w:rPr>
              <w:t>աղբային</w:t>
            </w:r>
            <w:r w:rsidRPr="007A0035">
              <w:rPr>
                <w:rFonts w:ascii="GHEA Grapalat" w:hAnsi="GHEA Grapalat"/>
                <w:b/>
                <w:sz w:val="16"/>
                <w:szCs w:val="15"/>
              </w:rPr>
              <w:t xml:space="preserve"> </w:t>
            </w:r>
            <w:r w:rsidRPr="007A0035">
              <w:rPr>
                <w:rFonts w:ascii="GHEA Grapalat" w:hAnsi="GHEA Grapalat"/>
                <w:b/>
                <w:sz w:val="16"/>
                <w:szCs w:val="15"/>
                <w:lang w:val="ru-RU"/>
              </w:rPr>
              <w:t>խառնուկների</w:t>
            </w:r>
            <w:r w:rsidRPr="007A0035">
              <w:rPr>
                <w:rFonts w:ascii="GHEA Grapalat" w:hAnsi="GHEA Grapalat"/>
                <w:b/>
                <w:sz w:val="16"/>
                <w:szCs w:val="15"/>
              </w:rPr>
              <w:t xml:space="preserve">, </w:t>
            </w:r>
            <w:r w:rsidRPr="007A0035">
              <w:rPr>
                <w:rFonts w:ascii="GHEA Grapalat" w:hAnsi="GHEA Grapalat"/>
                <w:b/>
                <w:sz w:val="16"/>
                <w:szCs w:val="15"/>
                <w:lang w:val="ru-RU"/>
              </w:rPr>
              <w:t>ռուսական</w:t>
            </w:r>
            <w:r w:rsidRPr="007A0035">
              <w:rPr>
                <w:rFonts w:ascii="GHEA Grapalat" w:hAnsi="GHEA Grapalat"/>
                <w:b/>
                <w:sz w:val="16"/>
                <w:szCs w:val="15"/>
              </w:rPr>
              <w:t xml:space="preserve"> /</w:t>
            </w:r>
            <w:r w:rsidRPr="007A0035">
              <w:rPr>
                <w:rFonts w:ascii="GHEA Grapalat" w:hAnsi="GHEA Grapalat"/>
                <w:b/>
                <w:sz w:val="16"/>
                <w:szCs w:val="15"/>
                <w:lang w:val="ru-RU"/>
              </w:rPr>
              <w:t>կամ</w:t>
            </w:r>
            <w:r w:rsidRPr="007A0035">
              <w:rPr>
                <w:rFonts w:ascii="GHEA Grapalat" w:hAnsi="GHEA Grapalat"/>
                <w:b/>
                <w:sz w:val="16"/>
                <w:szCs w:val="15"/>
              </w:rPr>
              <w:t xml:space="preserve"> </w:t>
            </w:r>
            <w:r w:rsidRPr="007A0035">
              <w:rPr>
                <w:rFonts w:ascii="GHEA Grapalat" w:hAnsi="GHEA Grapalat"/>
                <w:b/>
                <w:sz w:val="16"/>
                <w:szCs w:val="15"/>
                <w:lang w:val="ru-RU"/>
              </w:rPr>
              <w:t>համարժեք</w:t>
            </w:r>
            <w:r w:rsidRPr="007A0035">
              <w:rPr>
                <w:rFonts w:ascii="GHEA Grapalat" w:hAnsi="GHEA Grapalat"/>
                <w:b/>
                <w:sz w:val="16"/>
                <w:szCs w:val="15"/>
              </w:rPr>
              <w:t>/:</w:t>
            </w:r>
            <w:r w:rsidRPr="007A0035">
              <w:rPr>
                <w:rFonts w:ascii="GHEA Grapalat" w:hAnsi="GHEA Grapalat"/>
                <w:b/>
                <w:sz w:val="15"/>
                <w:szCs w:val="15"/>
              </w:rPr>
              <w:br/>
            </w:r>
            <w:proofErr w:type="spellStart"/>
            <w:r w:rsidRPr="007A0035">
              <w:rPr>
                <w:rFonts w:ascii="GHEA Grapalat" w:hAnsi="GHEA Grapalat"/>
                <w:sz w:val="15"/>
                <w:szCs w:val="15"/>
              </w:rPr>
              <w:t>Անվտանգությունը</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մակնշումը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կառավարության</w:t>
            </w:r>
            <w:proofErr w:type="spellEnd"/>
            <w:r w:rsidRPr="007A0035">
              <w:rPr>
                <w:rFonts w:ascii="GHEA Grapalat" w:hAnsi="GHEA Grapalat"/>
                <w:sz w:val="15"/>
                <w:szCs w:val="15"/>
              </w:rPr>
              <w:t xml:space="preserve"> 2007թ. </w:t>
            </w:r>
            <w:proofErr w:type="spellStart"/>
            <w:r w:rsidRPr="007A0035">
              <w:rPr>
                <w:rFonts w:ascii="GHEA Grapalat" w:hAnsi="GHEA Grapalat"/>
                <w:sz w:val="15"/>
                <w:szCs w:val="15"/>
              </w:rPr>
              <w:t>հունվարի</w:t>
            </w:r>
            <w:proofErr w:type="spellEnd"/>
            <w:r w:rsidRPr="007A0035">
              <w:rPr>
                <w:rFonts w:ascii="GHEA Grapalat" w:hAnsi="GHEA Grapalat"/>
                <w:sz w:val="15"/>
                <w:szCs w:val="15"/>
              </w:rPr>
              <w:t xml:space="preserve"> 11-ի N 22-Ն </w:t>
            </w:r>
            <w:proofErr w:type="spellStart"/>
            <w:r w:rsidRPr="007A0035">
              <w:rPr>
                <w:rFonts w:ascii="GHEA Grapalat" w:hAnsi="GHEA Grapalat"/>
                <w:sz w:val="15"/>
                <w:szCs w:val="15"/>
              </w:rPr>
              <w:t>որոշմամբ</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հաստատված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Հացահատիկին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lastRenderedPageBreak/>
              <w:t>դրա</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արտադրմանը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պահմանը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վերամշակմանը</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օգտահանմանը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ներկայացվող</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պահանջների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տեխնիկական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կանոնակարգի</w:t>
            </w:r>
            <w:proofErr w:type="spellEnd"/>
            <w:r w:rsidRPr="007A0035">
              <w:rPr>
                <w:rFonts w:ascii="GHEA Grapalat" w:hAnsi="GHEA Grapalat"/>
                <w:sz w:val="15"/>
                <w:szCs w:val="15"/>
              </w:rPr>
              <w:t>» և «</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r w:rsidRPr="007A0035">
              <w:rPr>
                <w:rFonts w:ascii="GHEA Grapalat" w:hAnsi="GHEA Grapalat"/>
                <w:sz w:val="15"/>
                <w:szCs w:val="15"/>
              </w:rPr>
              <w:t>:</w:t>
            </w:r>
          </w:p>
        </w:tc>
        <w:tc>
          <w:tcPr>
            <w:tcW w:w="840" w:type="dxa"/>
            <w:vAlign w:val="bottom"/>
          </w:tcPr>
          <w:p w14:paraId="5540CA2C"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lastRenderedPageBreak/>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3198CC68" w14:textId="12D5407E"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620</w:t>
            </w:r>
          </w:p>
        </w:tc>
        <w:tc>
          <w:tcPr>
            <w:tcW w:w="973" w:type="dxa"/>
            <w:tcBorders>
              <w:top w:val="nil"/>
              <w:left w:val="nil"/>
              <w:bottom w:val="single" w:sz="4" w:space="0" w:color="auto"/>
              <w:right w:val="single" w:sz="4" w:space="0" w:color="auto"/>
            </w:tcBorders>
            <w:shd w:val="clear" w:color="000000" w:fill="FFFFFF"/>
            <w:vAlign w:val="center"/>
          </w:tcPr>
          <w:p w14:paraId="4DE68420" w14:textId="1A17D793"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24800</w:t>
            </w:r>
          </w:p>
        </w:tc>
        <w:tc>
          <w:tcPr>
            <w:tcW w:w="973" w:type="dxa"/>
            <w:tcBorders>
              <w:top w:val="nil"/>
              <w:left w:val="single" w:sz="4" w:space="0" w:color="auto"/>
              <w:bottom w:val="single" w:sz="4" w:space="0" w:color="auto"/>
              <w:right w:val="single" w:sz="4" w:space="0" w:color="auto"/>
            </w:tcBorders>
            <w:shd w:val="clear" w:color="auto" w:fill="auto"/>
            <w:vAlign w:val="center"/>
          </w:tcPr>
          <w:p w14:paraId="1F67B15E" w14:textId="02C2965E" w:rsidR="007E5B2C" w:rsidRPr="007A0035" w:rsidRDefault="007E5B2C" w:rsidP="007E5B2C">
            <w:pPr>
              <w:jc w:val="both"/>
              <w:rPr>
                <w:rFonts w:ascii="Sylfaen" w:hAnsi="Sylfaen"/>
                <w:b/>
                <w:i/>
              </w:rPr>
            </w:pPr>
            <w:r>
              <w:rPr>
                <w:rFonts w:ascii="Sylfaen" w:hAnsi="Sylfaen" w:cs="Calibri"/>
                <w:color w:val="000000"/>
                <w:sz w:val="18"/>
                <w:szCs w:val="18"/>
              </w:rPr>
              <w:t>40</w:t>
            </w:r>
          </w:p>
        </w:tc>
        <w:tc>
          <w:tcPr>
            <w:tcW w:w="1271" w:type="dxa"/>
          </w:tcPr>
          <w:p w14:paraId="680C32A5"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36FFD96E"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1045239C" w14:textId="264995EB"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40</w:t>
            </w:r>
          </w:p>
        </w:tc>
        <w:tc>
          <w:tcPr>
            <w:tcW w:w="1127" w:type="dxa"/>
            <w:vMerge/>
          </w:tcPr>
          <w:p w14:paraId="4773D88F" w14:textId="77777777" w:rsidR="007E5B2C" w:rsidRPr="007A0035" w:rsidRDefault="007E5B2C" w:rsidP="007E5B2C">
            <w:pPr>
              <w:jc w:val="center"/>
              <w:rPr>
                <w:rFonts w:ascii="GHEA Grapalat" w:hAnsi="GHEA Grapalat"/>
                <w:sz w:val="15"/>
                <w:szCs w:val="15"/>
              </w:rPr>
            </w:pPr>
          </w:p>
        </w:tc>
      </w:tr>
      <w:tr w:rsidR="007E5B2C" w:rsidRPr="007A0035" w14:paraId="3DE5395A" w14:textId="77777777" w:rsidTr="007E5B2C">
        <w:tc>
          <w:tcPr>
            <w:tcW w:w="805" w:type="dxa"/>
          </w:tcPr>
          <w:p w14:paraId="57502623"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38D3F7A3"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03211300</w:t>
            </w:r>
          </w:p>
        </w:tc>
        <w:tc>
          <w:tcPr>
            <w:tcW w:w="1067" w:type="dxa"/>
            <w:vAlign w:val="bottom"/>
          </w:tcPr>
          <w:p w14:paraId="36D009C6"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Բրինձ</w:t>
            </w:r>
            <w:proofErr w:type="spellEnd"/>
          </w:p>
        </w:tc>
        <w:tc>
          <w:tcPr>
            <w:tcW w:w="1165" w:type="dxa"/>
          </w:tcPr>
          <w:p w14:paraId="6613B76F" w14:textId="77777777" w:rsidR="007E5B2C" w:rsidRPr="007A0035" w:rsidRDefault="007E5B2C" w:rsidP="007E5B2C">
            <w:pPr>
              <w:jc w:val="center"/>
              <w:rPr>
                <w:rFonts w:ascii="GHEA Grapalat" w:hAnsi="GHEA Grapalat"/>
                <w:sz w:val="15"/>
                <w:szCs w:val="15"/>
              </w:rPr>
            </w:pPr>
          </w:p>
        </w:tc>
        <w:tc>
          <w:tcPr>
            <w:tcW w:w="4955" w:type="dxa"/>
            <w:vAlign w:val="bottom"/>
          </w:tcPr>
          <w:p w14:paraId="1D711A9B" w14:textId="77777777" w:rsidR="007E5B2C" w:rsidRPr="007A0035" w:rsidRDefault="007E5B2C" w:rsidP="007E5B2C">
            <w:pPr>
              <w:rPr>
                <w:rFonts w:ascii="GHEA Grapalat" w:hAnsi="GHEA Grapalat"/>
                <w:sz w:val="15"/>
                <w:szCs w:val="15"/>
              </w:rPr>
            </w:pPr>
            <w:proofErr w:type="spellStart"/>
            <w:r w:rsidRPr="007A0035">
              <w:rPr>
                <w:rFonts w:ascii="GHEA Grapalat" w:hAnsi="GHEA Grapalat"/>
                <w:sz w:val="15"/>
                <w:szCs w:val="15"/>
              </w:rPr>
              <w:t>Մաքուր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սպիտակ</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խոշոր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բարձր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երկար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տեսակի</w:t>
            </w:r>
            <w:proofErr w:type="spellEnd"/>
            <w:r w:rsidRPr="007A0035">
              <w:rPr>
                <w:rFonts w:ascii="GHEA Grapalat" w:hAnsi="GHEA Grapalat"/>
                <w:sz w:val="15"/>
                <w:szCs w:val="15"/>
              </w:rPr>
              <w:t xml:space="preserve">, 3մմ-ից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պակաս</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երկարությամբ</w:t>
            </w:r>
            <w:proofErr w:type="spellEnd"/>
            <w:r w:rsidRPr="007A0035">
              <w:rPr>
                <w:rFonts w:ascii="GHEA Grapalat" w:hAnsi="GHEA Grapalat"/>
                <w:sz w:val="15"/>
                <w:szCs w:val="15"/>
              </w:rPr>
              <w:t xml:space="preserve"> , </w:t>
            </w:r>
            <w:proofErr w:type="spellStart"/>
            <w:r w:rsidRPr="007A0035">
              <w:rPr>
                <w:rFonts w:ascii="GHEA Grapalat" w:hAnsi="GHEA Grapalat"/>
                <w:sz w:val="15"/>
                <w:szCs w:val="15"/>
              </w:rPr>
              <w:t>չկոտրած</w:t>
            </w:r>
            <w:proofErr w:type="spellEnd"/>
            <w:r w:rsidRPr="007A0035">
              <w:rPr>
                <w:rFonts w:ascii="GHEA Grapalat" w:hAnsi="GHEA Grapalat"/>
                <w:sz w:val="15"/>
                <w:szCs w:val="15"/>
              </w:rPr>
              <w:t>, 13 %-</w:t>
            </w:r>
            <w:proofErr w:type="spellStart"/>
            <w:r w:rsidRPr="007A0035">
              <w:rPr>
                <w:rFonts w:ascii="GHEA Grapalat" w:hAnsi="GHEA Grapalat"/>
                <w:sz w:val="15"/>
                <w:szCs w:val="15"/>
              </w:rPr>
              <w:t>ից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մինչև</w:t>
            </w:r>
            <w:proofErr w:type="spellEnd"/>
            <w:r w:rsidRPr="007A0035">
              <w:rPr>
                <w:rFonts w:ascii="GHEA Grapalat" w:hAnsi="GHEA Grapalat"/>
                <w:sz w:val="15"/>
                <w:szCs w:val="15"/>
              </w:rPr>
              <w:t xml:space="preserve"> 15 %, </w:t>
            </w:r>
            <w:r w:rsidRPr="007A0035">
              <w:rPr>
                <w:rFonts w:ascii="GHEA Grapalat" w:hAnsi="GHEA Grapalat"/>
                <w:sz w:val="15"/>
                <w:szCs w:val="15"/>
                <w:lang w:val="ru-RU"/>
              </w:rPr>
              <w:t>մաքուր</w:t>
            </w:r>
            <w:r w:rsidRPr="007A0035">
              <w:rPr>
                <w:rFonts w:ascii="GHEA Grapalat" w:hAnsi="GHEA Grapalat"/>
                <w:sz w:val="15"/>
                <w:szCs w:val="15"/>
              </w:rPr>
              <w:t>,</w:t>
            </w:r>
            <w:r w:rsidRPr="007A0035">
              <w:rPr>
                <w:rFonts w:ascii="GHEA Grapalat" w:hAnsi="GHEA Grapalat"/>
                <w:b/>
                <w:sz w:val="16"/>
                <w:szCs w:val="15"/>
                <w:lang w:val="ru-RU"/>
              </w:rPr>
              <w:t>համասեռ</w:t>
            </w:r>
            <w:r w:rsidRPr="007A0035">
              <w:rPr>
                <w:rFonts w:ascii="GHEA Grapalat" w:hAnsi="GHEA Grapalat"/>
                <w:b/>
                <w:sz w:val="16"/>
                <w:szCs w:val="15"/>
              </w:rPr>
              <w:t xml:space="preserve">, </w:t>
            </w:r>
            <w:r w:rsidRPr="007A0035">
              <w:rPr>
                <w:rFonts w:ascii="GHEA Grapalat" w:hAnsi="GHEA Grapalat"/>
                <w:b/>
                <w:sz w:val="16"/>
                <w:szCs w:val="15"/>
                <w:lang w:val="ru-RU"/>
              </w:rPr>
              <w:t>առանց</w:t>
            </w:r>
            <w:r w:rsidRPr="007A0035">
              <w:rPr>
                <w:rFonts w:ascii="GHEA Grapalat" w:hAnsi="GHEA Grapalat"/>
                <w:b/>
                <w:sz w:val="16"/>
                <w:szCs w:val="15"/>
              </w:rPr>
              <w:t xml:space="preserve"> </w:t>
            </w:r>
            <w:r w:rsidRPr="007A0035">
              <w:rPr>
                <w:rFonts w:ascii="GHEA Grapalat" w:hAnsi="GHEA Grapalat"/>
                <w:b/>
                <w:sz w:val="16"/>
                <w:szCs w:val="15"/>
                <w:lang w:val="ru-RU"/>
              </w:rPr>
              <w:t>աղբային</w:t>
            </w:r>
            <w:r w:rsidRPr="007A0035">
              <w:rPr>
                <w:rFonts w:ascii="GHEA Grapalat" w:hAnsi="GHEA Grapalat"/>
                <w:b/>
                <w:sz w:val="16"/>
                <w:szCs w:val="15"/>
              </w:rPr>
              <w:t xml:space="preserve"> </w:t>
            </w:r>
            <w:r w:rsidRPr="007A0035">
              <w:rPr>
                <w:rFonts w:ascii="GHEA Grapalat" w:hAnsi="GHEA Grapalat"/>
                <w:b/>
                <w:sz w:val="16"/>
                <w:szCs w:val="15"/>
                <w:lang w:val="ru-RU"/>
              </w:rPr>
              <w:t>խառնուկների</w:t>
            </w:r>
            <w:r w:rsidRPr="007A0035">
              <w:rPr>
                <w:rFonts w:ascii="GHEA Grapalat" w:hAnsi="GHEA Grapalat"/>
                <w:b/>
                <w:sz w:val="16"/>
                <w:szCs w:val="15"/>
              </w:rPr>
              <w:t xml:space="preserve">,    </w:t>
            </w:r>
            <w:r w:rsidRPr="007A0035">
              <w:rPr>
                <w:rFonts w:ascii="GHEA Grapalat" w:hAnsi="GHEA Grapalat"/>
                <w:b/>
                <w:sz w:val="16"/>
                <w:szCs w:val="15"/>
                <w:lang w:val="ru-RU"/>
              </w:rPr>
              <w:t>Աքաղաղ</w:t>
            </w:r>
            <w:r w:rsidRPr="007A0035">
              <w:rPr>
                <w:rFonts w:ascii="GHEA Grapalat" w:hAnsi="GHEA Grapalat"/>
                <w:b/>
                <w:sz w:val="16"/>
                <w:szCs w:val="15"/>
              </w:rPr>
              <w:t xml:space="preserve"> /</w:t>
            </w:r>
            <w:r w:rsidRPr="007A0035">
              <w:rPr>
                <w:rFonts w:ascii="GHEA Grapalat" w:hAnsi="GHEA Grapalat"/>
                <w:b/>
                <w:sz w:val="16"/>
                <w:szCs w:val="15"/>
                <w:lang w:val="ru-RU"/>
              </w:rPr>
              <w:t>կամ</w:t>
            </w:r>
            <w:r w:rsidRPr="007A0035">
              <w:rPr>
                <w:rFonts w:ascii="GHEA Grapalat" w:hAnsi="GHEA Grapalat"/>
                <w:b/>
                <w:sz w:val="16"/>
                <w:szCs w:val="15"/>
              </w:rPr>
              <w:t xml:space="preserve"> </w:t>
            </w:r>
            <w:r w:rsidRPr="007A0035">
              <w:rPr>
                <w:rFonts w:ascii="GHEA Grapalat" w:hAnsi="GHEA Grapalat"/>
                <w:b/>
                <w:sz w:val="16"/>
                <w:szCs w:val="15"/>
                <w:lang w:val="ru-RU"/>
              </w:rPr>
              <w:t>համարժեք</w:t>
            </w:r>
            <w:r w:rsidRPr="007A0035">
              <w:rPr>
                <w:rFonts w:ascii="GHEA Grapalat" w:hAnsi="GHEA Grapalat"/>
                <w:b/>
                <w:sz w:val="16"/>
                <w:szCs w:val="15"/>
              </w:rPr>
              <w:t xml:space="preserve"> /,</w:t>
            </w:r>
            <w:r w:rsidRPr="007A0035">
              <w:rPr>
                <w:rFonts w:ascii="GHEA Grapalat" w:hAnsi="GHEA Grapalat"/>
                <w:sz w:val="15"/>
                <w:szCs w:val="15"/>
              </w:rPr>
              <w:t xml:space="preserve">ԳՕՍՏ 6293-90: </w:t>
            </w:r>
            <w:proofErr w:type="spellStart"/>
            <w:r w:rsidRPr="007A0035">
              <w:rPr>
                <w:rFonts w:ascii="GHEA Grapalat" w:hAnsi="GHEA Grapalat"/>
                <w:sz w:val="15"/>
                <w:szCs w:val="15"/>
              </w:rPr>
              <w:t>Անվտանգությունը</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մակնշումը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կառավարության</w:t>
            </w:r>
            <w:proofErr w:type="spellEnd"/>
            <w:r w:rsidRPr="007A0035">
              <w:rPr>
                <w:rFonts w:ascii="GHEA Grapalat" w:hAnsi="GHEA Grapalat"/>
                <w:sz w:val="15"/>
                <w:szCs w:val="15"/>
              </w:rPr>
              <w:t xml:space="preserve"> 2007թ. </w:t>
            </w:r>
            <w:proofErr w:type="spellStart"/>
            <w:r w:rsidRPr="007A0035">
              <w:rPr>
                <w:rFonts w:ascii="GHEA Grapalat" w:hAnsi="GHEA Grapalat"/>
                <w:sz w:val="15"/>
                <w:szCs w:val="15"/>
              </w:rPr>
              <w:t>հունվարի</w:t>
            </w:r>
            <w:proofErr w:type="spellEnd"/>
            <w:r w:rsidRPr="007A0035">
              <w:rPr>
                <w:rFonts w:ascii="GHEA Grapalat" w:hAnsi="GHEA Grapalat"/>
                <w:sz w:val="15"/>
                <w:szCs w:val="15"/>
              </w:rPr>
              <w:t xml:space="preserve"> 11-ի N22-Ն </w:t>
            </w:r>
            <w:proofErr w:type="spellStart"/>
            <w:r w:rsidRPr="007A0035">
              <w:rPr>
                <w:rFonts w:ascii="GHEA Grapalat" w:hAnsi="GHEA Grapalat"/>
                <w:sz w:val="15"/>
                <w:szCs w:val="15"/>
              </w:rPr>
              <w:t>որոշմամբ</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հաստատված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Հացահատիկին</w:t>
            </w:r>
            <w:proofErr w:type="spellEnd"/>
            <w:r w:rsidRPr="007A0035">
              <w:rPr>
                <w:rFonts w:ascii="GHEA Grapalat" w:hAnsi="GHEA Grapalat"/>
                <w:sz w:val="15"/>
                <w:szCs w:val="15"/>
              </w:rPr>
              <w:t xml:space="preserve"> , </w:t>
            </w:r>
            <w:proofErr w:type="spellStart"/>
            <w:r w:rsidRPr="007A0035">
              <w:rPr>
                <w:rFonts w:ascii="GHEA Grapalat" w:hAnsi="GHEA Grapalat"/>
                <w:sz w:val="15"/>
                <w:szCs w:val="15"/>
              </w:rPr>
              <w:t>դրա</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արտադրմանը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պահմանը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վերամշակմանը</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օգտահանմանը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ներկայացվող</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պահանջների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տեխնիկական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կանոնակարգի</w:t>
            </w:r>
            <w:proofErr w:type="spellEnd"/>
            <w:r w:rsidRPr="007A0035">
              <w:rPr>
                <w:rFonts w:ascii="GHEA Grapalat" w:hAnsi="GHEA Grapalat"/>
                <w:sz w:val="15"/>
                <w:szCs w:val="15"/>
              </w:rPr>
              <w:t>» և «</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Պիտանելիության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մնացորդային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ժամկետը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պակաս</w:t>
            </w:r>
            <w:proofErr w:type="spellEnd"/>
            <w:r w:rsidRPr="007A0035">
              <w:rPr>
                <w:rFonts w:ascii="GHEA Grapalat" w:hAnsi="GHEA Grapalat"/>
                <w:sz w:val="15"/>
                <w:szCs w:val="15"/>
              </w:rPr>
              <w:t xml:space="preserve"> 90%:</w:t>
            </w:r>
          </w:p>
        </w:tc>
        <w:tc>
          <w:tcPr>
            <w:tcW w:w="840" w:type="dxa"/>
            <w:vAlign w:val="bottom"/>
          </w:tcPr>
          <w:p w14:paraId="17167AC3"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54704522" w14:textId="1FB5E5EA"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850</w:t>
            </w:r>
          </w:p>
        </w:tc>
        <w:tc>
          <w:tcPr>
            <w:tcW w:w="973" w:type="dxa"/>
            <w:tcBorders>
              <w:top w:val="nil"/>
              <w:left w:val="nil"/>
              <w:bottom w:val="single" w:sz="4" w:space="0" w:color="auto"/>
              <w:right w:val="single" w:sz="4" w:space="0" w:color="auto"/>
            </w:tcBorders>
            <w:shd w:val="clear" w:color="000000" w:fill="FFFFFF"/>
            <w:vAlign w:val="center"/>
          </w:tcPr>
          <w:p w14:paraId="72190F54" w14:textId="20420EBD"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119000</w:t>
            </w:r>
          </w:p>
        </w:tc>
        <w:tc>
          <w:tcPr>
            <w:tcW w:w="973" w:type="dxa"/>
            <w:tcBorders>
              <w:top w:val="nil"/>
              <w:left w:val="single" w:sz="4" w:space="0" w:color="auto"/>
              <w:bottom w:val="single" w:sz="4" w:space="0" w:color="auto"/>
              <w:right w:val="single" w:sz="4" w:space="0" w:color="auto"/>
            </w:tcBorders>
            <w:shd w:val="clear" w:color="auto" w:fill="auto"/>
            <w:vAlign w:val="center"/>
          </w:tcPr>
          <w:p w14:paraId="466DEB86" w14:textId="29F3E58B" w:rsidR="007E5B2C" w:rsidRPr="007A0035" w:rsidRDefault="007E5B2C" w:rsidP="007E5B2C">
            <w:pPr>
              <w:jc w:val="both"/>
              <w:rPr>
                <w:rFonts w:ascii="Sylfaen" w:hAnsi="Sylfaen"/>
                <w:b/>
                <w:i/>
                <w:lang w:val="hy-AM"/>
              </w:rPr>
            </w:pPr>
            <w:r>
              <w:rPr>
                <w:rFonts w:ascii="Sylfaen" w:hAnsi="Sylfaen" w:cs="Calibri"/>
                <w:color w:val="000000"/>
                <w:sz w:val="18"/>
                <w:szCs w:val="18"/>
              </w:rPr>
              <w:t>140</w:t>
            </w:r>
          </w:p>
        </w:tc>
        <w:tc>
          <w:tcPr>
            <w:tcW w:w="1271" w:type="dxa"/>
          </w:tcPr>
          <w:p w14:paraId="01F13DA3"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1ED65468"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1F70EA7C" w14:textId="29235275"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140</w:t>
            </w:r>
          </w:p>
        </w:tc>
        <w:tc>
          <w:tcPr>
            <w:tcW w:w="1127" w:type="dxa"/>
            <w:vMerge/>
          </w:tcPr>
          <w:p w14:paraId="49E05337" w14:textId="77777777" w:rsidR="007E5B2C" w:rsidRPr="007A0035" w:rsidRDefault="007E5B2C" w:rsidP="007E5B2C">
            <w:pPr>
              <w:jc w:val="center"/>
              <w:rPr>
                <w:rFonts w:ascii="GHEA Grapalat" w:hAnsi="GHEA Grapalat"/>
                <w:sz w:val="15"/>
                <w:szCs w:val="15"/>
              </w:rPr>
            </w:pPr>
          </w:p>
        </w:tc>
      </w:tr>
      <w:tr w:rsidR="007E5B2C" w:rsidRPr="007A0035" w14:paraId="54FFE41C" w14:textId="77777777" w:rsidTr="007E5B2C">
        <w:tc>
          <w:tcPr>
            <w:tcW w:w="805" w:type="dxa"/>
          </w:tcPr>
          <w:p w14:paraId="1DD5F967"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34CDB7BD"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15851100</w:t>
            </w:r>
          </w:p>
        </w:tc>
        <w:tc>
          <w:tcPr>
            <w:tcW w:w="1067" w:type="dxa"/>
            <w:vAlign w:val="bottom"/>
          </w:tcPr>
          <w:p w14:paraId="530EA6E6"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Վերմիշել</w:t>
            </w:r>
            <w:proofErr w:type="spellEnd"/>
          </w:p>
        </w:tc>
        <w:tc>
          <w:tcPr>
            <w:tcW w:w="1165" w:type="dxa"/>
          </w:tcPr>
          <w:p w14:paraId="7425AC34" w14:textId="77777777" w:rsidR="007E5B2C" w:rsidRPr="007A0035" w:rsidRDefault="007E5B2C" w:rsidP="007E5B2C">
            <w:pPr>
              <w:jc w:val="center"/>
              <w:rPr>
                <w:rFonts w:ascii="GHEA Grapalat" w:hAnsi="GHEA Grapalat"/>
                <w:sz w:val="15"/>
                <w:szCs w:val="15"/>
              </w:rPr>
            </w:pPr>
          </w:p>
        </w:tc>
        <w:tc>
          <w:tcPr>
            <w:tcW w:w="4955" w:type="dxa"/>
            <w:vAlign w:val="bottom"/>
          </w:tcPr>
          <w:p w14:paraId="644C413F" w14:textId="77777777" w:rsidR="007E5B2C" w:rsidRPr="007A0035" w:rsidRDefault="007E5B2C" w:rsidP="007E5B2C">
            <w:pPr>
              <w:rPr>
                <w:rFonts w:ascii="GHEA Grapalat" w:hAnsi="GHEA Grapalat"/>
                <w:sz w:val="15"/>
                <w:szCs w:val="15"/>
              </w:rPr>
            </w:pPr>
            <w:proofErr w:type="spellStart"/>
            <w:r w:rsidRPr="007A0035">
              <w:rPr>
                <w:rFonts w:ascii="GHEA Grapalat" w:hAnsi="GHEA Grapalat"/>
                <w:sz w:val="15"/>
                <w:szCs w:val="15"/>
              </w:rPr>
              <w:t>Մակարոնեղեն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անդրոժ</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խմորից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չափածրարված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առանց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չափածրարման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մուգ</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դեղին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գույնի</w:t>
            </w:r>
            <w:proofErr w:type="spellEnd"/>
            <w:r w:rsidRPr="007A0035">
              <w:rPr>
                <w:rFonts w:ascii="GHEA Grapalat" w:hAnsi="GHEA Grapalat"/>
                <w:sz w:val="15"/>
                <w:szCs w:val="15"/>
              </w:rPr>
              <w:t xml:space="preserve">,  </w:t>
            </w:r>
            <w:r w:rsidRPr="007A0035">
              <w:rPr>
                <w:rFonts w:ascii="GHEA Grapalat" w:hAnsi="GHEA Grapalat"/>
                <w:b/>
                <w:sz w:val="16"/>
                <w:szCs w:val="15"/>
                <w:lang w:val="ru-RU"/>
              </w:rPr>
              <w:t>Դիվելլա</w:t>
            </w:r>
            <w:r w:rsidRPr="007A0035">
              <w:rPr>
                <w:rFonts w:ascii="GHEA Grapalat" w:hAnsi="GHEA Grapalat"/>
                <w:b/>
                <w:sz w:val="16"/>
                <w:szCs w:val="15"/>
              </w:rPr>
              <w:t xml:space="preserve"> /</w:t>
            </w:r>
            <w:r w:rsidRPr="007A0035">
              <w:rPr>
                <w:rFonts w:ascii="GHEA Grapalat" w:hAnsi="GHEA Grapalat"/>
                <w:b/>
                <w:sz w:val="16"/>
                <w:szCs w:val="15"/>
                <w:lang w:val="ru-RU"/>
              </w:rPr>
              <w:t>կամ</w:t>
            </w:r>
            <w:r w:rsidRPr="007A0035">
              <w:rPr>
                <w:rFonts w:ascii="GHEA Grapalat" w:hAnsi="GHEA Grapalat"/>
                <w:b/>
                <w:sz w:val="16"/>
                <w:szCs w:val="15"/>
              </w:rPr>
              <w:t xml:space="preserve"> </w:t>
            </w:r>
            <w:r w:rsidRPr="007A0035">
              <w:rPr>
                <w:rFonts w:ascii="GHEA Grapalat" w:hAnsi="GHEA Grapalat"/>
                <w:b/>
                <w:sz w:val="16"/>
                <w:szCs w:val="15"/>
                <w:lang w:val="ru-RU"/>
              </w:rPr>
              <w:t>համարժեք</w:t>
            </w:r>
            <w:r w:rsidRPr="007A0035">
              <w:rPr>
                <w:rFonts w:ascii="GHEA Grapalat" w:hAnsi="GHEA Grapalat"/>
                <w:b/>
                <w:sz w:val="16"/>
                <w:szCs w:val="15"/>
              </w:rPr>
              <w:t>/</w:t>
            </w:r>
            <w:r w:rsidRPr="007A0035">
              <w:rPr>
                <w:rFonts w:ascii="GHEA Grapalat" w:hAnsi="GHEA Grapalat"/>
                <w:sz w:val="15"/>
                <w:szCs w:val="15"/>
              </w:rPr>
              <w:t xml:space="preserve"> ԳՕՍՏ 875-92 </w:t>
            </w:r>
            <w:proofErr w:type="spellStart"/>
            <w:r w:rsidRPr="007A0035">
              <w:rPr>
                <w:rFonts w:ascii="GHEA Grapalat" w:hAnsi="GHEA Grapalat"/>
                <w:sz w:val="15"/>
                <w:szCs w:val="15"/>
              </w:rPr>
              <w:t>կամ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համարժեքը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Անվտանգությունն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N 2-III-4.9-01-2010 </w:t>
            </w:r>
            <w:proofErr w:type="spellStart"/>
            <w:r w:rsidRPr="007A0035">
              <w:rPr>
                <w:rFonts w:ascii="GHEA Grapalat" w:hAnsi="GHEA Grapalat"/>
                <w:sz w:val="15"/>
                <w:szCs w:val="15"/>
              </w:rPr>
              <w:t>հիգիենիկ</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նորմատիվների</w:t>
            </w:r>
            <w:proofErr w:type="spellEnd"/>
            <w:r w:rsidRPr="007A0035">
              <w:rPr>
                <w:rFonts w:ascii="GHEA Grapalat" w:hAnsi="GHEA Grapalat"/>
                <w:sz w:val="15"/>
                <w:szCs w:val="15"/>
              </w:rPr>
              <w:t xml:space="preserve"> և &lt;&lt;</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&gt;&gt;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Ռուսական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արտադրության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համարժեք</w:t>
            </w:r>
            <w:proofErr w:type="spellEnd"/>
            <w:r w:rsidRPr="007A0035">
              <w:rPr>
                <w:rFonts w:ascii="GHEA Grapalat" w:hAnsi="GHEA Grapalat"/>
                <w:sz w:val="15"/>
                <w:szCs w:val="15"/>
              </w:rPr>
              <w:t>:</w:t>
            </w:r>
          </w:p>
        </w:tc>
        <w:tc>
          <w:tcPr>
            <w:tcW w:w="840" w:type="dxa"/>
            <w:vAlign w:val="bottom"/>
          </w:tcPr>
          <w:p w14:paraId="5C6FFF8D"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4FABB31E" w14:textId="213C1C23"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500</w:t>
            </w:r>
          </w:p>
        </w:tc>
        <w:tc>
          <w:tcPr>
            <w:tcW w:w="973" w:type="dxa"/>
            <w:tcBorders>
              <w:top w:val="nil"/>
              <w:left w:val="nil"/>
              <w:bottom w:val="single" w:sz="4" w:space="0" w:color="auto"/>
              <w:right w:val="single" w:sz="4" w:space="0" w:color="auto"/>
            </w:tcBorders>
            <w:shd w:val="clear" w:color="000000" w:fill="FFFFFF"/>
            <w:vAlign w:val="center"/>
          </w:tcPr>
          <w:p w14:paraId="09035926" w14:textId="1A103C64"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70000</w:t>
            </w:r>
          </w:p>
        </w:tc>
        <w:tc>
          <w:tcPr>
            <w:tcW w:w="973" w:type="dxa"/>
            <w:tcBorders>
              <w:top w:val="nil"/>
              <w:left w:val="single" w:sz="4" w:space="0" w:color="auto"/>
              <w:bottom w:val="single" w:sz="4" w:space="0" w:color="auto"/>
              <w:right w:val="single" w:sz="4" w:space="0" w:color="auto"/>
            </w:tcBorders>
            <w:shd w:val="clear" w:color="auto" w:fill="auto"/>
            <w:vAlign w:val="center"/>
          </w:tcPr>
          <w:p w14:paraId="607FB2B6" w14:textId="50C842C7" w:rsidR="007E5B2C" w:rsidRPr="007A0035" w:rsidRDefault="007E5B2C" w:rsidP="007E5B2C">
            <w:pPr>
              <w:jc w:val="both"/>
              <w:rPr>
                <w:rFonts w:ascii="Sylfaen" w:hAnsi="Sylfaen"/>
                <w:b/>
                <w:i/>
                <w:lang w:val="hy-AM"/>
              </w:rPr>
            </w:pPr>
            <w:r>
              <w:rPr>
                <w:rFonts w:ascii="Sylfaen" w:hAnsi="Sylfaen" w:cs="Calibri"/>
                <w:color w:val="000000"/>
                <w:sz w:val="18"/>
                <w:szCs w:val="18"/>
              </w:rPr>
              <w:t>140</w:t>
            </w:r>
          </w:p>
        </w:tc>
        <w:tc>
          <w:tcPr>
            <w:tcW w:w="1271" w:type="dxa"/>
          </w:tcPr>
          <w:p w14:paraId="1DF7DAE4"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48953073"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1E707A88" w14:textId="0542C5AA"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140</w:t>
            </w:r>
          </w:p>
        </w:tc>
        <w:tc>
          <w:tcPr>
            <w:tcW w:w="1127" w:type="dxa"/>
            <w:vMerge/>
          </w:tcPr>
          <w:p w14:paraId="5C196336" w14:textId="77777777" w:rsidR="007E5B2C" w:rsidRPr="007A0035" w:rsidRDefault="007E5B2C" w:rsidP="007E5B2C">
            <w:pPr>
              <w:jc w:val="center"/>
              <w:rPr>
                <w:rFonts w:ascii="GHEA Grapalat" w:hAnsi="GHEA Grapalat"/>
                <w:sz w:val="15"/>
                <w:szCs w:val="15"/>
              </w:rPr>
            </w:pPr>
          </w:p>
        </w:tc>
      </w:tr>
      <w:tr w:rsidR="007E5B2C" w:rsidRPr="007A0035" w14:paraId="375352D4" w14:textId="77777777" w:rsidTr="007E5B2C">
        <w:tc>
          <w:tcPr>
            <w:tcW w:w="805" w:type="dxa"/>
          </w:tcPr>
          <w:p w14:paraId="77DEE9AC"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3DB77414"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15616000</w:t>
            </w:r>
          </w:p>
        </w:tc>
        <w:tc>
          <w:tcPr>
            <w:tcW w:w="1067" w:type="dxa"/>
            <w:vAlign w:val="bottom"/>
          </w:tcPr>
          <w:p w14:paraId="41ED0233"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Հնդկաձավար</w:t>
            </w:r>
            <w:proofErr w:type="spellEnd"/>
          </w:p>
        </w:tc>
        <w:tc>
          <w:tcPr>
            <w:tcW w:w="1165" w:type="dxa"/>
          </w:tcPr>
          <w:p w14:paraId="3C7A3DB0" w14:textId="77777777" w:rsidR="007E5B2C" w:rsidRPr="007A0035" w:rsidRDefault="007E5B2C" w:rsidP="007E5B2C">
            <w:pPr>
              <w:jc w:val="center"/>
              <w:rPr>
                <w:rFonts w:ascii="GHEA Grapalat" w:hAnsi="GHEA Grapalat"/>
                <w:sz w:val="15"/>
                <w:szCs w:val="15"/>
              </w:rPr>
            </w:pPr>
          </w:p>
        </w:tc>
        <w:tc>
          <w:tcPr>
            <w:tcW w:w="4955" w:type="dxa"/>
            <w:vAlign w:val="center"/>
          </w:tcPr>
          <w:p w14:paraId="389D56A4" w14:textId="77777777" w:rsidR="007E5B2C" w:rsidRPr="007A0035" w:rsidRDefault="007E5B2C" w:rsidP="007E5B2C">
            <w:pPr>
              <w:jc w:val="both"/>
              <w:rPr>
                <w:rFonts w:ascii="GHEA Grapalat" w:hAnsi="GHEA Grapalat"/>
                <w:sz w:val="15"/>
                <w:szCs w:val="15"/>
              </w:rPr>
            </w:pPr>
            <w:proofErr w:type="spellStart"/>
            <w:r w:rsidRPr="007A0035">
              <w:rPr>
                <w:rFonts w:ascii="GHEA Grapalat" w:hAnsi="GHEA Grapalat"/>
                <w:sz w:val="15"/>
                <w:szCs w:val="15"/>
              </w:rPr>
              <w:t>Հնդկաձավար</w:t>
            </w:r>
            <w:proofErr w:type="spellEnd"/>
            <w:r w:rsidRPr="007A0035">
              <w:rPr>
                <w:rFonts w:ascii="GHEA Grapalat" w:hAnsi="GHEA Grapalat"/>
                <w:sz w:val="15"/>
                <w:szCs w:val="15"/>
              </w:rPr>
              <w:t xml:space="preserve"> I </w:t>
            </w:r>
            <w:proofErr w:type="spellStart"/>
            <w:r w:rsidRPr="007A0035">
              <w:rPr>
                <w:rFonts w:ascii="GHEA Grapalat" w:hAnsi="GHEA Grapalat"/>
                <w:sz w:val="15"/>
                <w:szCs w:val="15"/>
              </w:rPr>
              <w:t>տեսակի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խոնավությունը</w:t>
            </w:r>
            <w:proofErr w:type="spellEnd"/>
            <w:r w:rsidRPr="007A0035">
              <w:rPr>
                <w:rFonts w:ascii="GHEA Grapalat" w:hAnsi="GHEA Grapalat"/>
                <w:sz w:val="15"/>
                <w:szCs w:val="15"/>
              </w:rPr>
              <w:t>՝ 14.0 %-</w:t>
            </w:r>
            <w:proofErr w:type="spellStart"/>
            <w:r w:rsidRPr="007A0035">
              <w:rPr>
                <w:rFonts w:ascii="GHEA Grapalat" w:hAnsi="GHEA Grapalat"/>
                <w:sz w:val="15"/>
                <w:szCs w:val="15"/>
              </w:rPr>
              <w:t>ից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ավելի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հատիկները</w:t>
            </w:r>
            <w:proofErr w:type="spellEnd"/>
            <w:r w:rsidRPr="007A0035">
              <w:rPr>
                <w:rFonts w:ascii="GHEA Grapalat" w:hAnsi="GHEA Grapalat"/>
                <w:sz w:val="15"/>
                <w:szCs w:val="15"/>
              </w:rPr>
              <w:t>՝ 97.5 %-</w:t>
            </w:r>
            <w:proofErr w:type="spellStart"/>
            <w:r w:rsidRPr="007A0035">
              <w:rPr>
                <w:rFonts w:ascii="GHEA Grapalat" w:hAnsi="GHEA Grapalat"/>
                <w:sz w:val="15"/>
                <w:szCs w:val="15"/>
              </w:rPr>
              <w:t>ից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պակաս</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գործարանային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պարկերով</w:t>
            </w:r>
            <w:proofErr w:type="spellEnd"/>
            <w:r w:rsidRPr="007A0035">
              <w:rPr>
                <w:rFonts w:ascii="GHEA Grapalat" w:hAnsi="GHEA Grapalat"/>
                <w:sz w:val="15"/>
                <w:szCs w:val="15"/>
              </w:rPr>
              <w:t>,</w:t>
            </w:r>
            <w:r w:rsidRPr="007A0035">
              <w:rPr>
                <w:rFonts w:ascii="GHEA Grapalat" w:hAnsi="GHEA Grapalat"/>
                <w:sz w:val="15"/>
                <w:szCs w:val="15"/>
                <w:lang w:val="ru-RU"/>
              </w:rPr>
              <w:t>համասեռ</w:t>
            </w:r>
            <w:r w:rsidRPr="007A0035">
              <w:rPr>
                <w:rFonts w:ascii="GHEA Grapalat" w:hAnsi="GHEA Grapalat"/>
                <w:sz w:val="15"/>
                <w:szCs w:val="15"/>
              </w:rPr>
              <w:t>,</w:t>
            </w:r>
            <w:r w:rsidRPr="007A0035">
              <w:rPr>
                <w:rFonts w:ascii="GHEA Grapalat" w:hAnsi="GHEA Grapalat"/>
                <w:sz w:val="15"/>
                <w:szCs w:val="15"/>
                <w:lang w:val="ru-RU"/>
              </w:rPr>
              <w:t>մաքուր</w:t>
            </w:r>
            <w:r w:rsidRPr="007A0035">
              <w:rPr>
                <w:rFonts w:ascii="GHEA Grapalat" w:hAnsi="GHEA Grapalat"/>
                <w:sz w:val="15"/>
                <w:szCs w:val="15"/>
              </w:rPr>
              <w:t>.</w:t>
            </w:r>
            <w:r w:rsidRPr="007A0035">
              <w:rPr>
                <w:rFonts w:ascii="GHEA Grapalat" w:hAnsi="GHEA Grapalat"/>
                <w:b/>
                <w:sz w:val="16"/>
                <w:szCs w:val="15"/>
              </w:rPr>
              <w:t xml:space="preserve"> </w:t>
            </w:r>
            <w:r w:rsidRPr="007A0035">
              <w:rPr>
                <w:rFonts w:ascii="GHEA Grapalat" w:hAnsi="GHEA Grapalat"/>
                <w:b/>
                <w:sz w:val="16"/>
                <w:szCs w:val="15"/>
                <w:lang w:val="ru-RU"/>
              </w:rPr>
              <w:t>առանց</w:t>
            </w:r>
            <w:r w:rsidRPr="007A0035">
              <w:rPr>
                <w:rFonts w:ascii="GHEA Grapalat" w:hAnsi="GHEA Grapalat"/>
                <w:b/>
                <w:sz w:val="16"/>
                <w:szCs w:val="15"/>
              </w:rPr>
              <w:t xml:space="preserve"> </w:t>
            </w:r>
            <w:r w:rsidRPr="007A0035">
              <w:rPr>
                <w:rFonts w:ascii="GHEA Grapalat" w:hAnsi="GHEA Grapalat"/>
                <w:b/>
                <w:sz w:val="16"/>
                <w:szCs w:val="15"/>
                <w:lang w:val="ru-RU"/>
              </w:rPr>
              <w:t>աղբային</w:t>
            </w:r>
            <w:r w:rsidRPr="007A0035">
              <w:rPr>
                <w:rFonts w:ascii="GHEA Grapalat" w:hAnsi="GHEA Grapalat"/>
                <w:b/>
                <w:sz w:val="16"/>
                <w:szCs w:val="15"/>
              </w:rPr>
              <w:t xml:space="preserve"> </w:t>
            </w:r>
            <w:r w:rsidRPr="007A0035">
              <w:rPr>
                <w:rFonts w:ascii="GHEA Grapalat" w:hAnsi="GHEA Grapalat"/>
                <w:b/>
                <w:sz w:val="16"/>
                <w:szCs w:val="15"/>
                <w:lang w:val="ru-RU"/>
              </w:rPr>
              <w:t>խառնուկների</w:t>
            </w:r>
            <w:r w:rsidRPr="007A0035">
              <w:rPr>
                <w:rFonts w:ascii="GHEA Grapalat" w:hAnsi="GHEA Grapalat"/>
                <w:b/>
                <w:sz w:val="16"/>
                <w:szCs w:val="15"/>
              </w:rPr>
              <w:t xml:space="preserve">, </w:t>
            </w:r>
            <w:r w:rsidRPr="007A0035">
              <w:rPr>
                <w:rFonts w:ascii="GHEA Grapalat" w:hAnsi="GHEA Grapalat"/>
                <w:sz w:val="15"/>
                <w:szCs w:val="15"/>
              </w:rPr>
              <w:t xml:space="preserve"> </w:t>
            </w:r>
            <w:r w:rsidRPr="007A0035">
              <w:rPr>
                <w:rFonts w:ascii="GHEA Grapalat" w:hAnsi="GHEA Grapalat"/>
                <w:sz w:val="15"/>
                <w:szCs w:val="15"/>
                <w:lang w:val="ru-RU"/>
              </w:rPr>
              <w:t>ռ</w:t>
            </w:r>
            <w:r w:rsidRPr="007A0035">
              <w:rPr>
                <w:rFonts w:ascii="GHEA Grapalat" w:hAnsi="GHEA Grapalat"/>
                <w:b/>
                <w:sz w:val="16"/>
                <w:szCs w:val="15"/>
                <w:lang w:val="ru-RU"/>
              </w:rPr>
              <w:t>ուսական</w:t>
            </w:r>
            <w:r w:rsidRPr="007A0035">
              <w:rPr>
                <w:rFonts w:ascii="GHEA Grapalat" w:hAnsi="GHEA Grapalat"/>
                <w:b/>
                <w:sz w:val="16"/>
                <w:szCs w:val="15"/>
              </w:rPr>
              <w:t xml:space="preserve"> /</w:t>
            </w:r>
            <w:r w:rsidRPr="007A0035">
              <w:rPr>
                <w:rFonts w:ascii="GHEA Grapalat" w:hAnsi="GHEA Grapalat"/>
                <w:b/>
                <w:sz w:val="16"/>
                <w:szCs w:val="15"/>
                <w:lang w:val="ru-RU"/>
              </w:rPr>
              <w:t>կամ</w:t>
            </w:r>
            <w:r w:rsidRPr="007A0035">
              <w:rPr>
                <w:rFonts w:ascii="GHEA Grapalat" w:hAnsi="GHEA Grapalat"/>
                <w:b/>
                <w:sz w:val="16"/>
                <w:szCs w:val="15"/>
              </w:rPr>
              <w:t xml:space="preserve"> </w:t>
            </w:r>
            <w:r w:rsidRPr="007A0035">
              <w:rPr>
                <w:rFonts w:ascii="GHEA Grapalat" w:hAnsi="GHEA Grapalat"/>
                <w:b/>
                <w:sz w:val="16"/>
                <w:szCs w:val="15"/>
                <w:lang w:val="ru-RU"/>
              </w:rPr>
              <w:t>համարժեք</w:t>
            </w:r>
            <w:r w:rsidRPr="007A0035">
              <w:rPr>
                <w:rFonts w:ascii="GHEA Grapalat" w:hAnsi="GHEA Grapalat"/>
                <w:b/>
                <w:sz w:val="16"/>
                <w:szCs w:val="15"/>
              </w:rPr>
              <w:t>/</w:t>
            </w:r>
            <w:r w:rsidRPr="007A0035">
              <w:rPr>
                <w:rFonts w:ascii="GHEA Grapalat" w:hAnsi="GHEA Grapalat"/>
                <w:sz w:val="16"/>
                <w:szCs w:val="15"/>
              </w:rPr>
              <w:t xml:space="preserve"> </w:t>
            </w:r>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Անվտանգությունը</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մակնշումը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կառավարության</w:t>
            </w:r>
            <w:proofErr w:type="spellEnd"/>
            <w:r w:rsidRPr="007A0035">
              <w:rPr>
                <w:rFonts w:ascii="GHEA Grapalat" w:hAnsi="GHEA Grapalat"/>
                <w:sz w:val="15"/>
                <w:szCs w:val="15"/>
              </w:rPr>
              <w:t xml:space="preserve"> 2007թ. </w:t>
            </w:r>
            <w:proofErr w:type="spellStart"/>
            <w:r w:rsidRPr="007A0035">
              <w:rPr>
                <w:rFonts w:ascii="GHEA Grapalat" w:hAnsi="GHEA Grapalat"/>
                <w:sz w:val="15"/>
                <w:szCs w:val="15"/>
              </w:rPr>
              <w:t>հունվարի</w:t>
            </w:r>
            <w:proofErr w:type="spellEnd"/>
            <w:r w:rsidRPr="007A0035">
              <w:rPr>
                <w:rFonts w:ascii="GHEA Grapalat" w:hAnsi="GHEA Grapalat"/>
                <w:sz w:val="15"/>
                <w:szCs w:val="15"/>
              </w:rPr>
              <w:t xml:space="preserve"> 11-ի N22-Ն </w:t>
            </w:r>
            <w:proofErr w:type="spellStart"/>
            <w:r w:rsidRPr="007A0035">
              <w:rPr>
                <w:rFonts w:ascii="GHEA Grapalat" w:hAnsi="GHEA Grapalat"/>
                <w:sz w:val="15"/>
                <w:szCs w:val="15"/>
              </w:rPr>
              <w:t>որոշմամբ</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հաստատված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Հացահատիկին</w:t>
            </w:r>
            <w:proofErr w:type="spellEnd"/>
            <w:r w:rsidRPr="007A0035">
              <w:rPr>
                <w:rFonts w:ascii="GHEA Grapalat" w:hAnsi="GHEA Grapalat"/>
                <w:sz w:val="15"/>
                <w:szCs w:val="15"/>
              </w:rPr>
              <w:t xml:space="preserve"> , </w:t>
            </w:r>
            <w:proofErr w:type="spellStart"/>
            <w:r w:rsidRPr="007A0035">
              <w:rPr>
                <w:rFonts w:ascii="GHEA Grapalat" w:hAnsi="GHEA Grapalat"/>
                <w:sz w:val="15"/>
                <w:szCs w:val="15"/>
              </w:rPr>
              <w:t>դրա</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արտադրմանը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պահմանը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վերամշակմանը</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օգտահանմանը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ներկայացվող</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պահանջների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տեխնիկական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կանոնակարգի</w:t>
            </w:r>
            <w:proofErr w:type="spellEnd"/>
            <w:r w:rsidRPr="007A0035">
              <w:rPr>
                <w:rFonts w:ascii="GHEA Grapalat" w:hAnsi="GHEA Grapalat"/>
                <w:sz w:val="15"/>
                <w:szCs w:val="15"/>
              </w:rPr>
              <w:t>» և «</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Պիտանելիության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մնացորդային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ժամկետը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պակաս</w:t>
            </w:r>
            <w:proofErr w:type="spellEnd"/>
            <w:r w:rsidRPr="007A0035">
              <w:rPr>
                <w:rFonts w:ascii="GHEA Grapalat" w:hAnsi="GHEA Grapalat"/>
                <w:sz w:val="15"/>
                <w:szCs w:val="15"/>
              </w:rPr>
              <w:t xml:space="preserve"> 90%:</w:t>
            </w:r>
          </w:p>
        </w:tc>
        <w:tc>
          <w:tcPr>
            <w:tcW w:w="840" w:type="dxa"/>
            <w:vAlign w:val="bottom"/>
          </w:tcPr>
          <w:p w14:paraId="071192EB"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483E03D5" w14:textId="7BE97B5A"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1000</w:t>
            </w:r>
          </w:p>
        </w:tc>
        <w:tc>
          <w:tcPr>
            <w:tcW w:w="973" w:type="dxa"/>
            <w:tcBorders>
              <w:top w:val="nil"/>
              <w:left w:val="nil"/>
              <w:bottom w:val="single" w:sz="4" w:space="0" w:color="auto"/>
              <w:right w:val="single" w:sz="4" w:space="0" w:color="auto"/>
            </w:tcBorders>
            <w:shd w:val="clear" w:color="000000" w:fill="FFFFFF"/>
            <w:vAlign w:val="center"/>
          </w:tcPr>
          <w:p w14:paraId="0E25E0A4" w14:textId="472E2049"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100000</w:t>
            </w:r>
          </w:p>
        </w:tc>
        <w:tc>
          <w:tcPr>
            <w:tcW w:w="973" w:type="dxa"/>
            <w:tcBorders>
              <w:top w:val="nil"/>
              <w:left w:val="single" w:sz="4" w:space="0" w:color="auto"/>
              <w:bottom w:val="single" w:sz="4" w:space="0" w:color="auto"/>
              <w:right w:val="single" w:sz="4" w:space="0" w:color="auto"/>
            </w:tcBorders>
            <w:shd w:val="clear" w:color="auto" w:fill="auto"/>
            <w:vAlign w:val="center"/>
          </w:tcPr>
          <w:p w14:paraId="5E27BA62" w14:textId="5321773F" w:rsidR="007E5B2C" w:rsidRPr="007A0035" w:rsidRDefault="007E5B2C" w:rsidP="007E5B2C">
            <w:pPr>
              <w:jc w:val="both"/>
              <w:rPr>
                <w:rFonts w:ascii="Sylfaen" w:hAnsi="Sylfaen"/>
                <w:b/>
                <w:i/>
                <w:lang w:val="hy-AM"/>
              </w:rPr>
            </w:pPr>
            <w:r>
              <w:rPr>
                <w:rFonts w:ascii="Sylfaen" w:hAnsi="Sylfaen" w:cs="Calibri"/>
                <w:color w:val="000000"/>
                <w:sz w:val="18"/>
                <w:szCs w:val="18"/>
              </w:rPr>
              <w:t>100</w:t>
            </w:r>
          </w:p>
        </w:tc>
        <w:tc>
          <w:tcPr>
            <w:tcW w:w="1271" w:type="dxa"/>
          </w:tcPr>
          <w:p w14:paraId="35263465"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15B4C4A9"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52E94330" w14:textId="087A6CC0"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100</w:t>
            </w:r>
          </w:p>
        </w:tc>
        <w:tc>
          <w:tcPr>
            <w:tcW w:w="1127" w:type="dxa"/>
            <w:vMerge/>
          </w:tcPr>
          <w:p w14:paraId="59C36054" w14:textId="77777777" w:rsidR="007E5B2C" w:rsidRPr="007A0035" w:rsidRDefault="007E5B2C" w:rsidP="007E5B2C">
            <w:pPr>
              <w:jc w:val="center"/>
              <w:rPr>
                <w:rFonts w:ascii="GHEA Grapalat" w:hAnsi="GHEA Grapalat"/>
                <w:sz w:val="15"/>
                <w:szCs w:val="15"/>
              </w:rPr>
            </w:pPr>
          </w:p>
        </w:tc>
      </w:tr>
      <w:tr w:rsidR="007E5B2C" w:rsidRPr="007A0035" w14:paraId="1566C2F5" w14:textId="77777777" w:rsidTr="007E5B2C">
        <w:tc>
          <w:tcPr>
            <w:tcW w:w="805" w:type="dxa"/>
          </w:tcPr>
          <w:p w14:paraId="129D6077"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3A8A79B7"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03221117</w:t>
            </w:r>
          </w:p>
        </w:tc>
        <w:tc>
          <w:tcPr>
            <w:tcW w:w="1067" w:type="dxa"/>
            <w:vAlign w:val="bottom"/>
          </w:tcPr>
          <w:p w14:paraId="6D6C3C11"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Ոլոռ</w:t>
            </w:r>
            <w:proofErr w:type="spellEnd"/>
          </w:p>
        </w:tc>
        <w:tc>
          <w:tcPr>
            <w:tcW w:w="1165" w:type="dxa"/>
          </w:tcPr>
          <w:p w14:paraId="6C49492A" w14:textId="77777777" w:rsidR="007E5B2C" w:rsidRPr="007A0035" w:rsidRDefault="007E5B2C" w:rsidP="007E5B2C">
            <w:pPr>
              <w:jc w:val="center"/>
              <w:rPr>
                <w:rFonts w:ascii="GHEA Grapalat" w:hAnsi="GHEA Grapalat"/>
                <w:sz w:val="15"/>
                <w:szCs w:val="15"/>
              </w:rPr>
            </w:pPr>
          </w:p>
        </w:tc>
        <w:tc>
          <w:tcPr>
            <w:tcW w:w="4955" w:type="dxa"/>
            <w:vAlign w:val="center"/>
          </w:tcPr>
          <w:p w14:paraId="5288CD2A" w14:textId="77777777" w:rsidR="007E5B2C" w:rsidRPr="007A0035" w:rsidRDefault="007E5B2C" w:rsidP="007E5B2C">
            <w:pPr>
              <w:jc w:val="both"/>
              <w:rPr>
                <w:rFonts w:ascii="GHEA Grapalat" w:hAnsi="GHEA Grapalat"/>
                <w:sz w:val="15"/>
                <w:szCs w:val="15"/>
              </w:rPr>
            </w:pPr>
            <w:proofErr w:type="spellStart"/>
            <w:r w:rsidRPr="007A0035">
              <w:rPr>
                <w:rFonts w:ascii="GHEA Grapalat" w:hAnsi="GHEA Grapalat"/>
                <w:sz w:val="15"/>
                <w:szCs w:val="15"/>
              </w:rPr>
              <w:t>Մաքուր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չորացրած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կեղևած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դեղին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գույնի</w:t>
            </w:r>
            <w:proofErr w:type="spellEnd"/>
            <w:r w:rsidRPr="007A0035">
              <w:rPr>
                <w:rFonts w:ascii="GHEA Grapalat" w:hAnsi="GHEA Grapalat"/>
                <w:sz w:val="15"/>
                <w:szCs w:val="15"/>
              </w:rPr>
              <w:t>,</w:t>
            </w:r>
            <w:r w:rsidRPr="007A0035">
              <w:rPr>
                <w:rFonts w:ascii="GHEA Grapalat" w:hAnsi="GHEA Grapalat"/>
                <w:sz w:val="15"/>
                <w:szCs w:val="15"/>
                <w:lang w:val="ru-RU"/>
              </w:rPr>
              <w:t>համասեռ</w:t>
            </w:r>
            <w:r w:rsidRPr="007A0035">
              <w:rPr>
                <w:rFonts w:ascii="GHEA Grapalat" w:hAnsi="GHEA Grapalat"/>
                <w:sz w:val="15"/>
                <w:szCs w:val="15"/>
              </w:rPr>
              <w:t>,</w:t>
            </w:r>
            <w:r w:rsidRPr="007A0035">
              <w:rPr>
                <w:rFonts w:ascii="GHEA Grapalat" w:hAnsi="GHEA Grapalat"/>
                <w:b/>
                <w:sz w:val="16"/>
                <w:szCs w:val="15"/>
              </w:rPr>
              <w:t xml:space="preserve"> </w:t>
            </w:r>
            <w:r w:rsidRPr="007A0035">
              <w:rPr>
                <w:rFonts w:ascii="GHEA Grapalat" w:hAnsi="GHEA Grapalat"/>
                <w:b/>
                <w:sz w:val="16"/>
                <w:szCs w:val="15"/>
                <w:lang w:val="ru-RU"/>
              </w:rPr>
              <w:t>առանց</w:t>
            </w:r>
            <w:r w:rsidRPr="007A0035">
              <w:rPr>
                <w:rFonts w:ascii="GHEA Grapalat" w:hAnsi="GHEA Grapalat"/>
                <w:b/>
                <w:sz w:val="16"/>
                <w:szCs w:val="15"/>
              </w:rPr>
              <w:t xml:space="preserve"> </w:t>
            </w:r>
            <w:r w:rsidRPr="007A0035">
              <w:rPr>
                <w:rFonts w:ascii="GHEA Grapalat" w:hAnsi="GHEA Grapalat"/>
                <w:b/>
                <w:sz w:val="16"/>
                <w:szCs w:val="15"/>
                <w:lang w:val="ru-RU"/>
              </w:rPr>
              <w:t>աղբային</w:t>
            </w:r>
            <w:r w:rsidRPr="007A0035">
              <w:rPr>
                <w:rFonts w:ascii="GHEA Grapalat" w:hAnsi="GHEA Grapalat"/>
                <w:b/>
                <w:sz w:val="16"/>
                <w:szCs w:val="15"/>
              </w:rPr>
              <w:t xml:space="preserve"> </w:t>
            </w:r>
            <w:r w:rsidRPr="007A0035">
              <w:rPr>
                <w:rFonts w:ascii="GHEA Grapalat" w:hAnsi="GHEA Grapalat"/>
                <w:b/>
                <w:sz w:val="16"/>
                <w:szCs w:val="15"/>
                <w:lang w:val="ru-RU"/>
              </w:rPr>
              <w:t>խառնուկների</w:t>
            </w:r>
            <w:r w:rsidRPr="007A0035">
              <w:rPr>
                <w:rFonts w:ascii="GHEA Grapalat" w:hAnsi="GHEA Grapalat"/>
                <w:b/>
                <w:sz w:val="16"/>
                <w:szCs w:val="15"/>
              </w:rPr>
              <w:t xml:space="preserve">, </w:t>
            </w:r>
            <w:r w:rsidRPr="007A0035">
              <w:rPr>
                <w:rFonts w:ascii="GHEA Grapalat" w:hAnsi="GHEA Grapalat"/>
                <w:sz w:val="15"/>
                <w:szCs w:val="15"/>
              </w:rPr>
              <w:t xml:space="preserve"> </w:t>
            </w:r>
            <w:r w:rsidRPr="007A0035">
              <w:rPr>
                <w:rFonts w:ascii="GHEA Grapalat" w:hAnsi="GHEA Grapalat"/>
                <w:sz w:val="15"/>
                <w:szCs w:val="15"/>
                <w:lang w:val="ru-RU"/>
              </w:rPr>
              <w:t>ռ</w:t>
            </w:r>
            <w:r w:rsidRPr="007A0035">
              <w:rPr>
                <w:rFonts w:ascii="GHEA Grapalat" w:hAnsi="GHEA Grapalat"/>
                <w:b/>
                <w:sz w:val="16"/>
                <w:szCs w:val="15"/>
                <w:lang w:val="ru-RU"/>
              </w:rPr>
              <w:t>ուսական</w:t>
            </w:r>
            <w:r w:rsidRPr="007A0035">
              <w:rPr>
                <w:rFonts w:ascii="GHEA Grapalat" w:hAnsi="GHEA Grapalat"/>
                <w:b/>
                <w:sz w:val="16"/>
                <w:szCs w:val="15"/>
              </w:rPr>
              <w:t xml:space="preserve"> /</w:t>
            </w:r>
            <w:r w:rsidRPr="007A0035">
              <w:rPr>
                <w:rFonts w:ascii="GHEA Grapalat" w:hAnsi="GHEA Grapalat"/>
                <w:b/>
                <w:sz w:val="16"/>
                <w:szCs w:val="15"/>
                <w:lang w:val="ru-RU"/>
              </w:rPr>
              <w:t>կամ</w:t>
            </w:r>
            <w:r w:rsidRPr="007A0035">
              <w:rPr>
                <w:rFonts w:ascii="GHEA Grapalat" w:hAnsi="GHEA Grapalat"/>
                <w:b/>
                <w:sz w:val="16"/>
                <w:szCs w:val="15"/>
              </w:rPr>
              <w:t xml:space="preserve"> </w:t>
            </w:r>
            <w:r w:rsidRPr="007A0035">
              <w:rPr>
                <w:rFonts w:ascii="GHEA Grapalat" w:hAnsi="GHEA Grapalat"/>
                <w:b/>
                <w:sz w:val="16"/>
                <w:szCs w:val="15"/>
                <w:lang w:val="ru-RU"/>
              </w:rPr>
              <w:t>համարժեք</w:t>
            </w:r>
            <w:r w:rsidRPr="007A0035">
              <w:rPr>
                <w:rFonts w:ascii="GHEA Grapalat" w:hAnsi="GHEA Grapalat"/>
                <w:b/>
                <w:sz w:val="16"/>
                <w:szCs w:val="15"/>
              </w:rPr>
              <w:t>/</w:t>
            </w:r>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Անվտանգությունն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N 2-III-4.9-01-2010 </w:t>
            </w:r>
            <w:proofErr w:type="spellStart"/>
            <w:r w:rsidRPr="007A0035">
              <w:rPr>
                <w:rFonts w:ascii="GHEA Grapalat" w:hAnsi="GHEA Grapalat"/>
                <w:sz w:val="15"/>
                <w:szCs w:val="15"/>
              </w:rPr>
              <w:t>հիգիենիկ</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նորմատիվների</w:t>
            </w:r>
            <w:proofErr w:type="spellEnd"/>
            <w:r w:rsidRPr="007A0035">
              <w:rPr>
                <w:rFonts w:ascii="GHEA Grapalat" w:hAnsi="GHEA Grapalat"/>
                <w:sz w:val="15"/>
                <w:szCs w:val="15"/>
              </w:rPr>
              <w:t xml:space="preserve"> և &lt;&lt;</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&gt;&gt;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r w:rsidRPr="007A0035">
              <w:rPr>
                <w:rFonts w:ascii="GHEA Grapalat" w:hAnsi="GHEA Grapalat"/>
                <w:sz w:val="15"/>
                <w:szCs w:val="15"/>
              </w:rPr>
              <w:t>:</w:t>
            </w:r>
          </w:p>
        </w:tc>
        <w:tc>
          <w:tcPr>
            <w:tcW w:w="840" w:type="dxa"/>
            <w:vAlign w:val="bottom"/>
          </w:tcPr>
          <w:p w14:paraId="6533964D"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071A0435" w14:textId="4F995C45"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550</w:t>
            </w:r>
          </w:p>
        </w:tc>
        <w:tc>
          <w:tcPr>
            <w:tcW w:w="973" w:type="dxa"/>
            <w:tcBorders>
              <w:top w:val="nil"/>
              <w:left w:val="nil"/>
              <w:bottom w:val="single" w:sz="4" w:space="0" w:color="auto"/>
              <w:right w:val="single" w:sz="4" w:space="0" w:color="auto"/>
            </w:tcBorders>
            <w:shd w:val="clear" w:color="000000" w:fill="FFFFFF"/>
            <w:vAlign w:val="center"/>
          </w:tcPr>
          <w:p w14:paraId="0C201EE1" w14:textId="4975B568"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22000</w:t>
            </w:r>
          </w:p>
        </w:tc>
        <w:tc>
          <w:tcPr>
            <w:tcW w:w="973" w:type="dxa"/>
            <w:tcBorders>
              <w:top w:val="nil"/>
              <w:left w:val="single" w:sz="4" w:space="0" w:color="auto"/>
              <w:bottom w:val="single" w:sz="4" w:space="0" w:color="auto"/>
              <w:right w:val="single" w:sz="4" w:space="0" w:color="auto"/>
            </w:tcBorders>
            <w:shd w:val="clear" w:color="auto" w:fill="auto"/>
            <w:vAlign w:val="center"/>
          </w:tcPr>
          <w:p w14:paraId="474D4500" w14:textId="0658EB7C" w:rsidR="007E5B2C" w:rsidRPr="007A0035" w:rsidRDefault="007E5B2C" w:rsidP="007E5B2C">
            <w:pPr>
              <w:jc w:val="both"/>
              <w:rPr>
                <w:rFonts w:ascii="Sylfaen" w:hAnsi="Sylfaen"/>
                <w:b/>
                <w:i/>
                <w:lang w:val="hy-AM"/>
              </w:rPr>
            </w:pPr>
            <w:r>
              <w:rPr>
                <w:rFonts w:ascii="Sylfaen" w:hAnsi="Sylfaen" w:cs="Calibri"/>
                <w:color w:val="000000"/>
                <w:sz w:val="18"/>
                <w:szCs w:val="18"/>
              </w:rPr>
              <w:t>40</w:t>
            </w:r>
          </w:p>
        </w:tc>
        <w:tc>
          <w:tcPr>
            <w:tcW w:w="1271" w:type="dxa"/>
          </w:tcPr>
          <w:p w14:paraId="7A5CF1BB"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5AB27FE1"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0CE0B8C7" w14:textId="40DA2E04"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40</w:t>
            </w:r>
          </w:p>
        </w:tc>
        <w:tc>
          <w:tcPr>
            <w:tcW w:w="1127" w:type="dxa"/>
            <w:vMerge/>
          </w:tcPr>
          <w:p w14:paraId="241D5C32" w14:textId="77777777" w:rsidR="007E5B2C" w:rsidRPr="007A0035" w:rsidRDefault="007E5B2C" w:rsidP="007E5B2C">
            <w:pPr>
              <w:jc w:val="center"/>
              <w:rPr>
                <w:rFonts w:ascii="GHEA Grapalat" w:hAnsi="GHEA Grapalat"/>
                <w:sz w:val="15"/>
                <w:szCs w:val="15"/>
              </w:rPr>
            </w:pPr>
          </w:p>
        </w:tc>
      </w:tr>
      <w:tr w:rsidR="007E5B2C" w:rsidRPr="007A0035" w14:paraId="021A8E30" w14:textId="77777777" w:rsidTr="007E5B2C">
        <w:tc>
          <w:tcPr>
            <w:tcW w:w="805" w:type="dxa"/>
          </w:tcPr>
          <w:p w14:paraId="2251EDD9"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3C1E6431"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15331153</w:t>
            </w:r>
          </w:p>
        </w:tc>
        <w:tc>
          <w:tcPr>
            <w:tcW w:w="1067" w:type="dxa"/>
            <w:vAlign w:val="bottom"/>
          </w:tcPr>
          <w:p w14:paraId="74F674C7"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Ոսպ</w:t>
            </w:r>
            <w:proofErr w:type="spellEnd"/>
          </w:p>
        </w:tc>
        <w:tc>
          <w:tcPr>
            <w:tcW w:w="1165" w:type="dxa"/>
          </w:tcPr>
          <w:p w14:paraId="2DEAF35A" w14:textId="77777777" w:rsidR="007E5B2C" w:rsidRPr="007A0035" w:rsidRDefault="007E5B2C" w:rsidP="007E5B2C">
            <w:pPr>
              <w:jc w:val="center"/>
              <w:rPr>
                <w:rFonts w:ascii="GHEA Grapalat" w:hAnsi="GHEA Grapalat"/>
                <w:sz w:val="15"/>
                <w:szCs w:val="15"/>
              </w:rPr>
            </w:pPr>
          </w:p>
        </w:tc>
        <w:tc>
          <w:tcPr>
            <w:tcW w:w="4955" w:type="dxa"/>
            <w:vAlign w:val="center"/>
          </w:tcPr>
          <w:p w14:paraId="29867D51" w14:textId="77777777" w:rsidR="007E5B2C" w:rsidRPr="007A0035" w:rsidRDefault="007E5B2C" w:rsidP="007E5B2C">
            <w:pPr>
              <w:jc w:val="both"/>
              <w:rPr>
                <w:rFonts w:ascii="GHEA Grapalat" w:hAnsi="GHEA Grapalat"/>
                <w:sz w:val="15"/>
                <w:szCs w:val="15"/>
              </w:rPr>
            </w:pPr>
            <w:proofErr w:type="spellStart"/>
            <w:r w:rsidRPr="007A0035">
              <w:rPr>
                <w:rFonts w:ascii="GHEA Grapalat" w:hAnsi="GHEA Grapalat"/>
                <w:sz w:val="15"/>
                <w:szCs w:val="15"/>
              </w:rPr>
              <w:t>Մաքուր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համասեռ</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չոր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խոնավությունը</w:t>
            </w:r>
            <w:proofErr w:type="spellEnd"/>
            <w:r w:rsidRPr="007A0035">
              <w:rPr>
                <w:rFonts w:ascii="GHEA Grapalat" w:hAnsi="GHEA Grapalat"/>
                <w:sz w:val="15"/>
                <w:szCs w:val="15"/>
              </w:rPr>
              <w:t xml:space="preserve"> 14 %-</w:t>
            </w:r>
            <w:proofErr w:type="spellStart"/>
            <w:r w:rsidRPr="007A0035">
              <w:rPr>
                <w:rFonts w:ascii="GHEA Grapalat" w:hAnsi="GHEA Grapalat"/>
                <w:sz w:val="15"/>
                <w:szCs w:val="15"/>
              </w:rPr>
              <w:t>ից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ավելի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միջին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չորությունը</w:t>
            </w:r>
            <w:proofErr w:type="spellEnd"/>
            <w:r w:rsidRPr="007A0035">
              <w:rPr>
                <w:rFonts w:ascii="GHEA Grapalat" w:hAnsi="GHEA Grapalat"/>
                <w:sz w:val="15"/>
                <w:szCs w:val="15"/>
              </w:rPr>
              <w:t xml:space="preserve">՝ 14.0-17.0 %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ավելի</w:t>
            </w:r>
            <w:proofErr w:type="spellEnd"/>
            <w:r w:rsidRPr="007A0035">
              <w:rPr>
                <w:rFonts w:ascii="GHEA Grapalat" w:hAnsi="GHEA Grapalat"/>
                <w:sz w:val="15"/>
                <w:szCs w:val="15"/>
              </w:rPr>
              <w:t>,</w:t>
            </w:r>
            <w:r w:rsidRPr="007A0035">
              <w:rPr>
                <w:rFonts w:ascii="GHEA Grapalat" w:hAnsi="GHEA Grapalat"/>
                <w:b/>
                <w:sz w:val="16"/>
                <w:szCs w:val="15"/>
              </w:rPr>
              <w:t xml:space="preserve"> </w:t>
            </w:r>
            <w:r w:rsidRPr="007A0035">
              <w:rPr>
                <w:rFonts w:ascii="GHEA Grapalat" w:hAnsi="GHEA Grapalat"/>
                <w:b/>
                <w:sz w:val="16"/>
                <w:szCs w:val="15"/>
                <w:lang w:val="ru-RU"/>
              </w:rPr>
              <w:t>առանց</w:t>
            </w:r>
            <w:r w:rsidRPr="007A0035">
              <w:rPr>
                <w:rFonts w:ascii="GHEA Grapalat" w:hAnsi="GHEA Grapalat"/>
                <w:b/>
                <w:sz w:val="16"/>
                <w:szCs w:val="15"/>
              </w:rPr>
              <w:t xml:space="preserve"> </w:t>
            </w:r>
            <w:r w:rsidRPr="007A0035">
              <w:rPr>
                <w:rFonts w:ascii="GHEA Grapalat" w:hAnsi="GHEA Grapalat"/>
                <w:b/>
                <w:sz w:val="16"/>
                <w:szCs w:val="15"/>
                <w:lang w:val="ru-RU"/>
              </w:rPr>
              <w:t>աղբային</w:t>
            </w:r>
            <w:r w:rsidRPr="007A0035">
              <w:rPr>
                <w:rFonts w:ascii="GHEA Grapalat" w:hAnsi="GHEA Grapalat"/>
                <w:b/>
                <w:sz w:val="16"/>
                <w:szCs w:val="15"/>
              </w:rPr>
              <w:t xml:space="preserve"> </w:t>
            </w:r>
            <w:r w:rsidRPr="007A0035">
              <w:rPr>
                <w:rFonts w:ascii="GHEA Grapalat" w:hAnsi="GHEA Grapalat"/>
                <w:b/>
                <w:sz w:val="16"/>
                <w:szCs w:val="15"/>
                <w:lang w:val="ru-RU"/>
              </w:rPr>
              <w:t>խառնուկների</w:t>
            </w:r>
            <w:r w:rsidRPr="007A0035">
              <w:rPr>
                <w:rFonts w:ascii="GHEA Grapalat" w:hAnsi="GHEA Grapalat"/>
                <w:b/>
                <w:sz w:val="16"/>
                <w:szCs w:val="15"/>
              </w:rPr>
              <w:t xml:space="preserve">, </w:t>
            </w:r>
            <w:r w:rsidRPr="007A0035">
              <w:rPr>
                <w:rFonts w:ascii="GHEA Grapalat" w:hAnsi="GHEA Grapalat"/>
                <w:sz w:val="15"/>
                <w:szCs w:val="15"/>
              </w:rPr>
              <w:t xml:space="preserve"> </w:t>
            </w:r>
            <w:r w:rsidRPr="007A0035">
              <w:rPr>
                <w:rFonts w:ascii="GHEA Grapalat" w:hAnsi="GHEA Grapalat"/>
                <w:sz w:val="15"/>
                <w:szCs w:val="15"/>
                <w:lang w:val="ru-RU"/>
              </w:rPr>
              <w:t>ռ</w:t>
            </w:r>
            <w:r w:rsidRPr="007A0035">
              <w:rPr>
                <w:rFonts w:ascii="GHEA Grapalat" w:hAnsi="GHEA Grapalat"/>
                <w:b/>
                <w:sz w:val="16"/>
                <w:szCs w:val="15"/>
                <w:lang w:val="ru-RU"/>
              </w:rPr>
              <w:t>ուսական</w:t>
            </w:r>
            <w:r w:rsidRPr="007A0035">
              <w:rPr>
                <w:rFonts w:ascii="GHEA Grapalat" w:hAnsi="GHEA Grapalat"/>
                <w:b/>
                <w:sz w:val="16"/>
                <w:szCs w:val="15"/>
              </w:rPr>
              <w:t xml:space="preserve"> /</w:t>
            </w:r>
            <w:r w:rsidRPr="007A0035">
              <w:rPr>
                <w:rFonts w:ascii="GHEA Grapalat" w:hAnsi="GHEA Grapalat"/>
                <w:b/>
                <w:sz w:val="16"/>
                <w:szCs w:val="15"/>
                <w:lang w:val="ru-RU"/>
              </w:rPr>
              <w:t>կամ</w:t>
            </w:r>
            <w:r w:rsidRPr="007A0035">
              <w:rPr>
                <w:rFonts w:ascii="GHEA Grapalat" w:hAnsi="GHEA Grapalat"/>
                <w:b/>
                <w:sz w:val="16"/>
                <w:szCs w:val="15"/>
              </w:rPr>
              <w:t xml:space="preserve"> </w:t>
            </w:r>
            <w:r w:rsidRPr="007A0035">
              <w:rPr>
                <w:rFonts w:ascii="GHEA Grapalat" w:hAnsi="GHEA Grapalat"/>
                <w:b/>
                <w:sz w:val="16"/>
                <w:szCs w:val="15"/>
                <w:lang w:val="ru-RU"/>
              </w:rPr>
              <w:t>համարժեք</w:t>
            </w:r>
            <w:r w:rsidRPr="007A0035">
              <w:rPr>
                <w:rFonts w:ascii="GHEA Grapalat" w:hAnsi="GHEA Grapalat"/>
                <w:b/>
                <w:sz w:val="16"/>
                <w:szCs w:val="15"/>
              </w:rPr>
              <w:t xml:space="preserve">/ </w:t>
            </w:r>
            <w:r w:rsidRPr="007A0035">
              <w:rPr>
                <w:rFonts w:ascii="GHEA Grapalat" w:hAnsi="GHEA Grapalat"/>
                <w:sz w:val="15"/>
                <w:szCs w:val="15"/>
              </w:rPr>
              <w:t xml:space="preserve">ԳՕՍՏ 7066-77: </w:t>
            </w:r>
            <w:proofErr w:type="spellStart"/>
            <w:r w:rsidRPr="007A0035">
              <w:rPr>
                <w:rFonts w:ascii="GHEA Grapalat" w:hAnsi="GHEA Grapalat"/>
                <w:sz w:val="15"/>
                <w:szCs w:val="15"/>
              </w:rPr>
              <w:t>Անվտանգությունն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N 2-III-4.9-01-2010 </w:t>
            </w:r>
            <w:proofErr w:type="spellStart"/>
            <w:r w:rsidRPr="007A0035">
              <w:rPr>
                <w:rFonts w:ascii="GHEA Grapalat" w:hAnsi="GHEA Grapalat"/>
                <w:sz w:val="15"/>
                <w:szCs w:val="15"/>
              </w:rPr>
              <w:t>հիգիենիկ</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նորմատիվների</w:t>
            </w:r>
            <w:proofErr w:type="spellEnd"/>
            <w:r w:rsidRPr="007A0035">
              <w:rPr>
                <w:rFonts w:ascii="GHEA Grapalat" w:hAnsi="GHEA Grapalat"/>
                <w:sz w:val="15"/>
                <w:szCs w:val="15"/>
              </w:rPr>
              <w:t xml:space="preserve"> և &lt;&lt;</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&gt;&gt;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r w:rsidRPr="007A0035">
              <w:rPr>
                <w:rFonts w:ascii="GHEA Grapalat" w:hAnsi="GHEA Grapalat"/>
                <w:sz w:val="15"/>
                <w:szCs w:val="15"/>
              </w:rPr>
              <w:t>:</w:t>
            </w:r>
          </w:p>
        </w:tc>
        <w:tc>
          <w:tcPr>
            <w:tcW w:w="840" w:type="dxa"/>
            <w:vAlign w:val="bottom"/>
          </w:tcPr>
          <w:p w14:paraId="27825A0E"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4EC58574" w14:textId="43BD37AA"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1000</w:t>
            </w:r>
          </w:p>
        </w:tc>
        <w:tc>
          <w:tcPr>
            <w:tcW w:w="973" w:type="dxa"/>
            <w:tcBorders>
              <w:top w:val="nil"/>
              <w:left w:val="nil"/>
              <w:bottom w:val="single" w:sz="4" w:space="0" w:color="auto"/>
              <w:right w:val="single" w:sz="4" w:space="0" w:color="auto"/>
            </w:tcBorders>
            <w:shd w:val="clear" w:color="000000" w:fill="FFFFFF"/>
            <w:vAlign w:val="center"/>
          </w:tcPr>
          <w:p w14:paraId="0A9DA017" w14:textId="4D0D4947"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50000</w:t>
            </w:r>
          </w:p>
        </w:tc>
        <w:tc>
          <w:tcPr>
            <w:tcW w:w="973" w:type="dxa"/>
            <w:tcBorders>
              <w:top w:val="nil"/>
              <w:left w:val="single" w:sz="4" w:space="0" w:color="auto"/>
              <w:bottom w:val="single" w:sz="4" w:space="0" w:color="auto"/>
              <w:right w:val="single" w:sz="4" w:space="0" w:color="auto"/>
            </w:tcBorders>
            <w:shd w:val="clear" w:color="auto" w:fill="auto"/>
            <w:vAlign w:val="center"/>
          </w:tcPr>
          <w:p w14:paraId="5C1349E0" w14:textId="10F64BEC" w:rsidR="007E5B2C" w:rsidRPr="007A0035" w:rsidRDefault="007E5B2C" w:rsidP="007E5B2C">
            <w:pPr>
              <w:jc w:val="both"/>
              <w:rPr>
                <w:rFonts w:ascii="Sylfaen" w:hAnsi="Sylfaen"/>
                <w:b/>
                <w:i/>
              </w:rPr>
            </w:pPr>
            <w:r>
              <w:rPr>
                <w:rFonts w:ascii="Sylfaen" w:hAnsi="Sylfaen" w:cs="Calibri"/>
                <w:color w:val="000000"/>
                <w:sz w:val="18"/>
                <w:szCs w:val="18"/>
              </w:rPr>
              <w:t>50</w:t>
            </w:r>
          </w:p>
        </w:tc>
        <w:tc>
          <w:tcPr>
            <w:tcW w:w="1271" w:type="dxa"/>
          </w:tcPr>
          <w:p w14:paraId="6B060711"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6149F835"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6DC3EBC8" w14:textId="3EFAB7CC"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50</w:t>
            </w:r>
          </w:p>
        </w:tc>
        <w:tc>
          <w:tcPr>
            <w:tcW w:w="1127" w:type="dxa"/>
            <w:vMerge/>
          </w:tcPr>
          <w:p w14:paraId="10395264" w14:textId="77777777" w:rsidR="007E5B2C" w:rsidRPr="007A0035" w:rsidRDefault="007E5B2C" w:rsidP="007E5B2C">
            <w:pPr>
              <w:jc w:val="center"/>
              <w:rPr>
                <w:rFonts w:ascii="GHEA Grapalat" w:hAnsi="GHEA Grapalat"/>
                <w:sz w:val="15"/>
                <w:szCs w:val="15"/>
              </w:rPr>
            </w:pPr>
          </w:p>
        </w:tc>
      </w:tr>
      <w:tr w:rsidR="007E5B2C" w:rsidRPr="007A0035" w14:paraId="336CB6ED" w14:textId="77777777" w:rsidTr="007E5B2C">
        <w:tc>
          <w:tcPr>
            <w:tcW w:w="805" w:type="dxa"/>
          </w:tcPr>
          <w:p w14:paraId="4FCD8255"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1A0DC7E2"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15619000</w:t>
            </w:r>
          </w:p>
        </w:tc>
        <w:tc>
          <w:tcPr>
            <w:tcW w:w="1067" w:type="dxa"/>
            <w:vAlign w:val="bottom"/>
          </w:tcPr>
          <w:p w14:paraId="1DB9DAC8"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Հաճարաձավար</w:t>
            </w:r>
            <w:proofErr w:type="spellEnd"/>
          </w:p>
        </w:tc>
        <w:tc>
          <w:tcPr>
            <w:tcW w:w="1165" w:type="dxa"/>
          </w:tcPr>
          <w:p w14:paraId="7E0AEE8A" w14:textId="77777777" w:rsidR="007E5B2C" w:rsidRPr="007A0035" w:rsidRDefault="007E5B2C" w:rsidP="007E5B2C">
            <w:pPr>
              <w:jc w:val="center"/>
              <w:rPr>
                <w:rFonts w:ascii="GHEA Grapalat" w:hAnsi="GHEA Grapalat"/>
                <w:sz w:val="15"/>
                <w:szCs w:val="15"/>
              </w:rPr>
            </w:pPr>
          </w:p>
        </w:tc>
        <w:tc>
          <w:tcPr>
            <w:tcW w:w="4955" w:type="dxa"/>
            <w:vAlign w:val="center"/>
          </w:tcPr>
          <w:p w14:paraId="046E13B4" w14:textId="77777777" w:rsidR="007E5B2C" w:rsidRPr="007A0035" w:rsidRDefault="007E5B2C" w:rsidP="007E5B2C">
            <w:pPr>
              <w:jc w:val="both"/>
              <w:rPr>
                <w:rFonts w:ascii="GHEA Grapalat" w:hAnsi="GHEA Grapalat"/>
                <w:sz w:val="15"/>
                <w:szCs w:val="15"/>
              </w:rPr>
            </w:pPr>
            <w:proofErr w:type="spellStart"/>
            <w:r w:rsidRPr="007A0035">
              <w:rPr>
                <w:rFonts w:ascii="GHEA Grapalat" w:hAnsi="GHEA Grapalat"/>
                <w:sz w:val="15"/>
                <w:szCs w:val="15"/>
              </w:rPr>
              <w:t>Պատրաստված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արևածաղկի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սերմերի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լուծամզման</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ճզմման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եղանակով</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բարձր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տեսակի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զտված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հոտազերծված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առնց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կողմնակի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համի</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հոտի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փաթեթավորումը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շշալցված</w:t>
            </w:r>
            <w:proofErr w:type="spellEnd"/>
            <w:r w:rsidRPr="007A0035">
              <w:rPr>
                <w:rFonts w:ascii="GHEA Grapalat" w:hAnsi="GHEA Grapalat"/>
                <w:sz w:val="15"/>
                <w:szCs w:val="15"/>
              </w:rPr>
              <w:t xml:space="preserve"> , </w:t>
            </w:r>
            <w:r w:rsidRPr="007A0035">
              <w:rPr>
                <w:rFonts w:ascii="GHEA Grapalat" w:hAnsi="GHEA Grapalat"/>
                <w:sz w:val="15"/>
                <w:szCs w:val="15"/>
                <w:lang w:val="ru-RU"/>
              </w:rPr>
              <w:t>Սլոբոդա</w:t>
            </w:r>
            <w:r w:rsidRPr="007A0035">
              <w:rPr>
                <w:rFonts w:ascii="GHEA Grapalat" w:hAnsi="GHEA Grapalat"/>
                <w:sz w:val="15"/>
                <w:szCs w:val="15"/>
              </w:rPr>
              <w:t xml:space="preserve"> </w:t>
            </w:r>
            <w:r w:rsidRPr="007A0035">
              <w:rPr>
                <w:rFonts w:ascii="GHEA Grapalat" w:hAnsi="GHEA Grapalat"/>
                <w:sz w:val="15"/>
                <w:szCs w:val="15"/>
                <w:lang w:val="ru-RU"/>
              </w:rPr>
              <w:t>կամ</w:t>
            </w:r>
            <w:r w:rsidRPr="007A0035">
              <w:rPr>
                <w:rFonts w:ascii="GHEA Grapalat" w:hAnsi="GHEA Grapalat"/>
                <w:sz w:val="15"/>
                <w:szCs w:val="15"/>
              </w:rPr>
              <w:t xml:space="preserve"> </w:t>
            </w:r>
            <w:r w:rsidRPr="007A0035">
              <w:rPr>
                <w:rFonts w:ascii="GHEA Grapalat" w:hAnsi="GHEA Grapalat"/>
                <w:sz w:val="15"/>
                <w:szCs w:val="15"/>
                <w:lang w:val="ru-RU"/>
              </w:rPr>
              <w:t>համարժեք</w:t>
            </w:r>
            <w:r w:rsidRPr="007A0035">
              <w:rPr>
                <w:rFonts w:ascii="GHEA Grapalat" w:hAnsi="GHEA Grapalat"/>
                <w:sz w:val="15"/>
                <w:szCs w:val="15"/>
              </w:rPr>
              <w:t xml:space="preserve">, ԳՕՍՏ 1129-93: </w:t>
            </w:r>
            <w:proofErr w:type="spellStart"/>
            <w:r w:rsidRPr="007A0035">
              <w:rPr>
                <w:rFonts w:ascii="GHEA Grapalat" w:hAnsi="GHEA Grapalat"/>
                <w:sz w:val="15"/>
                <w:szCs w:val="15"/>
              </w:rPr>
              <w:t>Անվտանգությունն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N 2-III-4.9-01-2010 </w:t>
            </w:r>
            <w:proofErr w:type="spellStart"/>
            <w:r w:rsidRPr="007A0035">
              <w:rPr>
                <w:rFonts w:ascii="GHEA Grapalat" w:hAnsi="GHEA Grapalat"/>
                <w:sz w:val="15"/>
                <w:szCs w:val="15"/>
              </w:rPr>
              <w:t>հիգիենիկ</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նորմատիվների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մակնշումը</w:t>
            </w:r>
            <w:proofErr w:type="spellEnd"/>
            <w:r w:rsidRPr="007A0035">
              <w:rPr>
                <w:rFonts w:ascii="GHEA Grapalat" w:hAnsi="GHEA Grapalat"/>
                <w:sz w:val="15"/>
                <w:szCs w:val="15"/>
              </w:rPr>
              <w:t>` &lt;&lt;</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&gt;&gt;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p>
        </w:tc>
        <w:tc>
          <w:tcPr>
            <w:tcW w:w="840" w:type="dxa"/>
            <w:vAlign w:val="bottom"/>
          </w:tcPr>
          <w:p w14:paraId="0DF6A5B4"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4A3F9E8A" w14:textId="11C0FE70"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750</w:t>
            </w:r>
          </w:p>
        </w:tc>
        <w:tc>
          <w:tcPr>
            <w:tcW w:w="973" w:type="dxa"/>
            <w:tcBorders>
              <w:top w:val="nil"/>
              <w:left w:val="nil"/>
              <w:bottom w:val="single" w:sz="4" w:space="0" w:color="auto"/>
              <w:right w:val="single" w:sz="4" w:space="0" w:color="auto"/>
            </w:tcBorders>
            <w:shd w:val="clear" w:color="000000" w:fill="FFFFFF"/>
            <w:vAlign w:val="center"/>
          </w:tcPr>
          <w:p w14:paraId="05B1FE29" w14:textId="33EDD9C4"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37500</w:t>
            </w:r>
          </w:p>
        </w:tc>
        <w:tc>
          <w:tcPr>
            <w:tcW w:w="973" w:type="dxa"/>
            <w:tcBorders>
              <w:top w:val="nil"/>
              <w:left w:val="single" w:sz="4" w:space="0" w:color="auto"/>
              <w:bottom w:val="single" w:sz="4" w:space="0" w:color="auto"/>
              <w:right w:val="single" w:sz="4" w:space="0" w:color="auto"/>
            </w:tcBorders>
            <w:shd w:val="clear" w:color="auto" w:fill="auto"/>
            <w:vAlign w:val="center"/>
          </w:tcPr>
          <w:p w14:paraId="18701F32" w14:textId="3C8E59BC" w:rsidR="007E5B2C" w:rsidRPr="007A0035" w:rsidRDefault="007E5B2C" w:rsidP="007E5B2C">
            <w:pPr>
              <w:jc w:val="both"/>
              <w:rPr>
                <w:rFonts w:ascii="Sylfaen" w:hAnsi="Sylfaen"/>
                <w:b/>
                <w:i/>
              </w:rPr>
            </w:pPr>
            <w:r>
              <w:rPr>
                <w:rFonts w:ascii="Sylfaen" w:hAnsi="Sylfaen" w:cs="Calibri"/>
                <w:color w:val="000000"/>
                <w:sz w:val="18"/>
                <w:szCs w:val="18"/>
              </w:rPr>
              <w:t>50</w:t>
            </w:r>
          </w:p>
        </w:tc>
        <w:tc>
          <w:tcPr>
            <w:tcW w:w="1271" w:type="dxa"/>
          </w:tcPr>
          <w:p w14:paraId="206992C3"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0D301544"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08AC7DB1" w14:textId="02043BFC"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50</w:t>
            </w:r>
          </w:p>
        </w:tc>
        <w:tc>
          <w:tcPr>
            <w:tcW w:w="1127" w:type="dxa"/>
            <w:vMerge/>
          </w:tcPr>
          <w:p w14:paraId="5C5E9450" w14:textId="77777777" w:rsidR="007E5B2C" w:rsidRPr="007A0035" w:rsidRDefault="007E5B2C" w:rsidP="007E5B2C">
            <w:pPr>
              <w:jc w:val="center"/>
              <w:rPr>
                <w:rFonts w:ascii="GHEA Grapalat" w:hAnsi="GHEA Grapalat"/>
                <w:sz w:val="15"/>
                <w:szCs w:val="15"/>
              </w:rPr>
            </w:pPr>
          </w:p>
        </w:tc>
      </w:tr>
      <w:tr w:rsidR="007E5B2C" w:rsidRPr="007A0035" w14:paraId="11D17B32" w14:textId="77777777" w:rsidTr="007E5B2C">
        <w:tc>
          <w:tcPr>
            <w:tcW w:w="805" w:type="dxa"/>
          </w:tcPr>
          <w:p w14:paraId="6CB27138"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14AE6A5B"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15612180</w:t>
            </w:r>
          </w:p>
        </w:tc>
        <w:tc>
          <w:tcPr>
            <w:tcW w:w="1067" w:type="dxa"/>
            <w:vAlign w:val="bottom"/>
          </w:tcPr>
          <w:p w14:paraId="0232E607"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Ալյուր</w:t>
            </w:r>
            <w:proofErr w:type="spellEnd"/>
          </w:p>
        </w:tc>
        <w:tc>
          <w:tcPr>
            <w:tcW w:w="1165" w:type="dxa"/>
          </w:tcPr>
          <w:p w14:paraId="75AF3A29" w14:textId="77777777" w:rsidR="007E5B2C" w:rsidRPr="007A0035" w:rsidRDefault="007E5B2C" w:rsidP="007E5B2C">
            <w:pPr>
              <w:jc w:val="center"/>
              <w:rPr>
                <w:rFonts w:ascii="GHEA Grapalat" w:hAnsi="GHEA Grapalat"/>
                <w:sz w:val="15"/>
                <w:szCs w:val="15"/>
              </w:rPr>
            </w:pPr>
          </w:p>
        </w:tc>
        <w:tc>
          <w:tcPr>
            <w:tcW w:w="4955" w:type="dxa"/>
            <w:vAlign w:val="center"/>
          </w:tcPr>
          <w:p w14:paraId="5E5729C3" w14:textId="77777777" w:rsidR="007E5B2C" w:rsidRPr="007A0035" w:rsidRDefault="007E5B2C" w:rsidP="007E5B2C">
            <w:pPr>
              <w:jc w:val="both"/>
              <w:rPr>
                <w:rFonts w:ascii="GHEA Grapalat" w:hAnsi="GHEA Grapalat"/>
                <w:sz w:val="15"/>
                <w:szCs w:val="15"/>
              </w:rPr>
            </w:pPr>
            <w:proofErr w:type="spellStart"/>
            <w:r w:rsidRPr="007A0035">
              <w:rPr>
                <w:rFonts w:ascii="GHEA Grapalat" w:hAnsi="GHEA Grapalat"/>
                <w:sz w:val="15"/>
                <w:szCs w:val="15"/>
              </w:rPr>
              <w:t>Ստացված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ցորենի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թեփահան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հատիկների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հղկմամբ</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հետագա</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կոտրատմամբ</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ցորենի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հատիկները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լինում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են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հղկված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ծայրերով</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հղկված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կլոր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հատիկների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ձևով</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խոնավությունը</w:t>
            </w:r>
            <w:proofErr w:type="spellEnd"/>
            <w:r w:rsidRPr="007A0035">
              <w:rPr>
                <w:rFonts w:ascii="GHEA Grapalat" w:hAnsi="GHEA Grapalat"/>
                <w:sz w:val="15"/>
                <w:szCs w:val="15"/>
              </w:rPr>
              <w:t xml:space="preserve"> 14 %-</w:t>
            </w:r>
            <w:proofErr w:type="spellStart"/>
            <w:r w:rsidRPr="007A0035">
              <w:rPr>
                <w:rFonts w:ascii="GHEA Grapalat" w:hAnsi="GHEA Grapalat"/>
                <w:sz w:val="15"/>
                <w:szCs w:val="15"/>
              </w:rPr>
              <w:t>ից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ավելի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lastRenderedPageBreak/>
              <w:t>աղբային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խառնուկները</w:t>
            </w:r>
            <w:proofErr w:type="spellEnd"/>
            <w:r w:rsidRPr="007A0035">
              <w:rPr>
                <w:rFonts w:ascii="GHEA Grapalat" w:hAnsi="GHEA Grapalat"/>
                <w:sz w:val="15"/>
                <w:szCs w:val="15"/>
              </w:rPr>
              <w:t xml:space="preserve"> 0.3 %-</w:t>
            </w:r>
            <w:proofErr w:type="spellStart"/>
            <w:r w:rsidRPr="007A0035">
              <w:rPr>
                <w:rFonts w:ascii="GHEA Grapalat" w:hAnsi="GHEA Grapalat"/>
                <w:sz w:val="15"/>
                <w:szCs w:val="15"/>
              </w:rPr>
              <w:t>ից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ավելի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պատրաստված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բարձր</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առաջին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տեսակի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ցորենից</w:t>
            </w:r>
            <w:proofErr w:type="spellEnd"/>
            <w:r w:rsidRPr="007A0035">
              <w:rPr>
                <w:rFonts w:ascii="GHEA Grapalat" w:hAnsi="GHEA Grapalat"/>
                <w:sz w:val="15"/>
                <w:szCs w:val="15"/>
              </w:rPr>
              <w:t>,</w:t>
            </w:r>
            <w:r w:rsidRPr="007A0035">
              <w:rPr>
                <w:rFonts w:ascii="GHEA Grapalat" w:hAnsi="GHEA Grapalat"/>
                <w:sz w:val="15"/>
                <w:szCs w:val="15"/>
                <w:lang w:val="ru-RU"/>
              </w:rPr>
              <w:t>Մառանիկ</w:t>
            </w:r>
            <w:r w:rsidRPr="007A0035">
              <w:rPr>
                <w:rFonts w:ascii="GHEA Grapalat" w:hAnsi="GHEA Grapalat"/>
                <w:sz w:val="15"/>
                <w:szCs w:val="15"/>
              </w:rPr>
              <w:t xml:space="preserve"> </w:t>
            </w:r>
            <w:r w:rsidRPr="007A0035">
              <w:rPr>
                <w:rFonts w:ascii="GHEA Grapalat" w:hAnsi="GHEA Grapalat"/>
                <w:sz w:val="15"/>
                <w:szCs w:val="15"/>
                <w:lang w:val="ru-RU"/>
              </w:rPr>
              <w:t>կամ</w:t>
            </w:r>
            <w:r w:rsidRPr="007A0035">
              <w:rPr>
                <w:rFonts w:ascii="GHEA Grapalat" w:hAnsi="GHEA Grapalat"/>
                <w:sz w:val="15"/>
                <w:szCs w:val="15"/>
              </w:rPr>
              <w:t xml:space="preserve"> </w:t>
            </w:r>
            <w:r w:rsidRPr="007A0035">
              <w:rPr>
                <w:rFonts w:ascii="GHEA Grapalat" w:hAnsi="GHEA Grapalat"/>
                <w:sz w:val="15"/>
                <w:szCs w:val="15"/>
                <w:lang w:val="ru-RU"/>
              </w:rPr>
              <w:t>համարժեք</w:t>
            </w:r>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Անվտանգությունը</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մակնշումը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կառավարության</w:t>
            </w:r>
            <w:proofErr w:type="spellEnd"/>
            <w:r w:rsidRPr="007A0035">
              <w:rPr>
                <w:rFonts w:ascii="GHEA Grapalat" w:hAnsi="GHEA Grapalat"/>
                <w:sz w:val="15"/>
                <w:szCs w:val="15"/>
              </w:rPr>
              <w:t xml:space="preserve"> 2007թ. </w:t>
            </w:r>
            <w:proofErr w:type="spellStart"/>
            <w:r w:rsidRPr="007A0035">
              <w:rPr>
                <w:rFonts w:ascii="GHEA Grapalat" w:hAnsi="GHEA Grapalat"/>
                <w:sz w:val="15"/>
                <w:szCs w:val="15"/>
              </w:rPr>
              <w:t>հունվարի</w:t>
            </w:r>
            <w:proofErr w:type="spellEnd"/>
            <w:r w:rsidRPr="007A0035">
              <w:rPr>
                <w:rFonts w:ascii="GHEA Grapalat" w:hAnsi="GHEA Grapalat"/>
                <w:sz w:val="15"/>
                <w:szCs w:val="15"/>
              </w:rPr>
              <w:t xml:space="preserve"> 11-ի N22-Ն </w:t>
            </w:r>
            <w:proofErr w:type="spellStart"/>
            <w:r w:rsidRPr="007A0035">
              <w:rPr>
                <w:rFonts w:ascii="GHEA Grapalat" w:hAnsi="GHEA Grapalat"/>
                <w:sz w:val="15"/>
                <w:szCs w:val="15"/>
              </w:rPr>
              <w:t>որոշմամբ</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հաստատված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Հացահատիկին</w:t>
            </w:r>
            <w:proofErr w:type="spellEnd"/>
            <w:r w:rsidRPr="007A0035">
              <w:rPr>
                <w:rFonts w:ascii="GHEA Grapalat" w:hAnsi="GHEA Grapalat"/>
                <w:sz w:val="15"/>
                <w:szCs w:val="15"/>
              </w:rPr>
              <w:t xml:space="preserve"> , </w:t>
            </w:r>
            <w:proofErr w:type="spellStart"/>
            <w:r w:rsidRPr="007A0035">
              <w:rPr>
                <w:rFonts w:ascii="GHEA Grapalat" w:hAnsi="GHEA Grapalat"/>
                <w:sz w:val="15"/>
                <w:szCs w:val="15"/>
              </w:rPr>
              <w:t>դրա</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արտադրմանը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պահմանը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վերամշակմանը</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օգտահանմանը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ներկայացվող</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պահանջների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տեխնիկական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կանոնակարգի</w:t>
            </w:r>
            <w:proofErr w:type="spellEnd"/>
            <w:r w:rsidRPr="007A0035">
              <w:rPr>
                <w:rFonts w:ascii="GHEA Grapalat" w:hAnsi="GHEA Grapalat"/>
                <w:sz w:val="15"/>
                <w:szCs w:val="15"/>
              </w:rPr>
              <w:t>» և «</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Պիտանելիության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մնացորդային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ժամկետը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պակաս</w:t>
            </w:r>
            <w:proofErr w:type="spellEnd"/>
            <w:r w:rsidRPr="007A0035">
              <w:rPr>
                <w:rFonts w:ascii="GHEA Grapalat" w:hAnsi="GHEA Grapalat"/>
                <w:sz w:val="15"/>
                <w:szCs w:val="15"/>
              </w:rPr>
              <w:t xml:space="preserve"> 90%:</w:t>
            </w:r>
          </w:p>
        </w:tc>
        <w:tc>
          <w:tcPr>
            <w:tcW w:w="840" w:type="dxa"/>
            <w:vAlign w:val="bottom"/>
          </w:tcPr>
          <w:p w14:paraId="50E9F9C7"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lastRenderedPageBreak/>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3B201C43" w14:textId="46C80E31"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450</w:t>
            </w:r>
          </w:p>
        </w:tc>
        <w:tc>
          <w:tcPr>
            <w:tcW w:w="973" w:type="dxa"/>
            <w:tcBorders>
              <w:top w:val="nil"/>
              <w:left w:val="nil"/>
              <w:bottom w:val="single" w:sz="4" w:space="0" w:color="auto"/>
              <w:right w:val="single" w:sz="4" w:space="0" w:color="auto"/>
            </w:tcBorders>
            <w:shd w:val="clear" w:color="000000" w:fill="FFFFFF"/>
            <w:vAlign w:val="center"/>
          </w:tcPr>
          <w:p w14:paraId="59E90F6E" w14:textId="03D54D6A"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45000</w:t>
            </w:r>
          </w:p>
        </w:tc>
        <w:tc>
          <w:tcPr>
            <w:tcW w:w="973" w:type="dxa"/>
            <w:tcBorders>
              <w:top w:val="nil"/>
              <w:left w:val="single" w:sz="4" w:space="0" w:color="auto"/>
              <w:bottom w:val="single" w:sz="4" w:space="0" w:color="auto"/>
              <w:right w:val="single" w:sz="4" w:space="0" w:color="auto"/>
            </w:tcBorders>
            <w:shd w:val="clear" w:color="auto" w:fill="auto"/>
            <w:vAlign w:val="center"/>
          </w:tcPr>
          <w:p w14:paraId="5D01C7AD" w14:textId="190E6E22" w:rsidR="007E5B2C" w:rsidRPr="007A0035" w:rsidRDefault="007E5B2C" w:rsidP="007E5B2C">
            <w:pPr>
              <w:jc w:val="both"/>
              <w:rPr>
                <w:rFonts w:ascii="Sylfaen" w:hAnsi="Sylfaen"/>
                <w:b/>
                <w:i/>
                <w:lang w:val="hy-AM"/>
              </w:rPr>
            </w:pPr>
            <w:r>
              <w:rPr>
                <w:rFonts w:ascii="Sylfaen" w:hAnsi="Sylfaen" w:cs="Calibri"/>
                <w:color w:val="000000"/>
                <w:sz w:val="18"/>
                <w:szCs w:val="18"/>
              </w:rPr>
              <w:t>100</w:t>
            </w:r>
          </w:p>
        </w:tc>
        <w:tc>
          <w:tcPr>
            <w:tcW w:w="1271" w:type="dxa"/>
          </w:tcPr>
          <w:p w14:paraId="28561416"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094D5A79"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77949C8F" w14:textId="36276C40"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100</w:t>
            </w:r>
          </w:p>
        </w:tc>
        <w:tc>
          <w:tcPr>
            <w:tcW w:w="1127" w:type="dxa"/>
            <w:vMerge/>
          </w:tcPr>
          <w:p w14:paraId="1B471A87" w14:textId="77777777" w:rsidR="007E5B2C" w:rsidRPr="007A0035" w:rsidRDefault="007E5B2C" w:rsidP="007E5B2C">
            <w:pPr>
              <w:jc w:val="center"/>
              <w:rPr>
                <w:rFonts w:ascii="GHEA Grapalat" w:hAnsi="GHEA Grapalat"/>
                <w:sz w:val="15"/>
                <w:szCs w:val="15"/>
              </w:rPr>
            </w:pPr>
          </w:p>
        </w:tc>
      </w:tr>
      <w:tr w:rsidR="007E5B2C" w:rsidRPr="007A0035" w14:paraId="7976E6A1" w14:textId="77777777" w:rsidTr="007E5B2C">
        <w:tc>
          <w:tcPr>
            <w:tcW w:w="805" w:type="dxa"/>
          </w:tcPr>
          <w:p w14:paraId="2C6FF1F3"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5DA1C760"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15863200</w:t>
            </w:r>
          </w:p>
        </w:tc>
        <w:tc>
          <w:tcPr>
            <w:tcW w:w="1067" w:type="dxa"/>
            <w:vAlign w:val="bottom"/>
          </w:tcPr>
          <w:p w14:paraId="226A8E63"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Թեյ</w:t>
            </w:r>
            <w:proofErr w:type="spellEnd"/>
          </w:p>
        </w:tc>
        <w:tc>
          <w:tcPr>
            <w:tcW w:w="1165" w:type="dxa"/>
          </w:tcPr>
          <w:p w14:paraId="6CE51DA4" w14:textId="77777777" w:rsidR="007E5B2C" w:rsidRPr="007A0035" w:rsidRDefault="007E5B2C" w:rsidP="007E5B2C">
            <w:pPr>
              <w:jc w:val="center"/>
              <w:rPr>
                <w:rFonts w:ascii="GHEA Grapalat" w:hAnsi="GHEA Grapalat"/>
                <w:sz w:val="15"/>
                <w:szCs w:val="15"/>
              </w:rPr>
            </w:pPr>
          </w:p>
        </w:tc>
        <w:tc>
          <w:tcPr>
            <w:tcW w:w="4955" w:type="dxa"/>
            <w:vAlign w:val="center"/>
          </w:tcPr>
          <w:p w14:paraId="2CAF06D4" w14:textId="77777777" w:rsidR="007E5B2C" w:rsidRPr="007A0035" w:rsidRDefault="007E5B2C" w:rsidP="007E5B2C">
            <w:pPr>
              <w:jc w:val="both"/>
              <w:rPr>
                <w:rFonts w:ascii="GHEA Grapalat" w:hAnsi="GHEA Grapalat"/>
                <w:sz w:val="15"/>
                <w:szCs w:val="15"/>
              </w:rPr>
            </w:pPr>
            <w:proofErr w:type="spellStart"/>
            <w:r w:rsidRPr="007A0035">
              <w:rPr>
                <w:rFonts w:ascii="GHEA Grapalat" w:hAnsi="GHEA Grapalat"/>
                <w:sz w:val="15"/>
                <w:szCs w:val="15"/>
              </w:rPr>
              <w:t>Պատրաստված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արևածաղկի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սերմերի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լուծամզման</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ճզմման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եղանակով</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բարձր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տեսակի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զտված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հոտազերծված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առնց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կողմնակի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համի</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հոտի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փաթեթավորումը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շշալցված</w:t>
            </w:r>
            <w:proofErr w:type="spellEnd"/>
            <w:r w:rsidRPr="007A0035">
              <w:rPr>
                <w:rFonts w:ascii="GHEA Grapalat" w:hAnsi="GHEA Grapalat"/>
                <w:sz w:val="15"/>
                <w:szCs w:val="15"/>
              </w:rPr>
              <w:t xml:space="preserve"> , </w:t>
            </w:r>
            <w:r w:rsidRPr="007A0035">
              <w:rPr>
                <w:rFonts w:ascii="GHEA Grapalat" w:hAnsi="GHEA Grapalat"/>
                <w:sz w:val="15"/>
                <w:szCs w:val="15"/>
                <w:lang w:val="ru-RU"/>
              </w:rPr>
              <w:t>Սլոբոդա</w:t>
            </w:r>
            <w:r w:rsidRPr="007A0035">
              <w:rPr>
                <w:rFonts w:ascii="GHEA Grapalat" w:hAnsi="GHEA Grapalat"/>
                <w:sz w:val="15"/>
                <w:szCs w:val="15"/>
              </w:rPr>
              <w:t xml:space="preserve"> </w:t>
            </w:r>
            <w:r w:rsidRPr="007A0035">
              <w:rPr>
                <w:rFonts w:ascii="GHEA Grapalat" w:hAnsi="GHEA Grapalat"/>
                <w:sz w:val="15"/>
                <w:szCs w:val="15"/>
                <w:lang w:val="ru-RU"/>
              </w:rPr>
              <w:t>կամ</w:t>
            </w:r>
            <w:r w:rsidRPr="007A0035">
              <w:rPr>
                <w:rFonts w:ascii="GHEA Grapalat" w:hAnsi="GHEA Grapalat"/>
                <w:sz w:val="15"/>
                <w:szCs w:val="15"/>
              </w:rPr>
              <w:t xml:space="preserve"> </w:t>
            </w:r>
            <w:r w:rsidRPr="007A0035">
              <w:rPr>
                <w:rFonts w:ascii="GHEA Grapalat" w:hAnsi="GHEA Grapalat"/>
                <w:sz w:val="15"/>
                <w:szCs w:val="15"/>
                <w:lang w:val="ru-RU"/>
              </w:rPr>
              <w:t>համարժեք</w:t>
            </w:r>
            <w:r w:rsidRPr="007A0035">
              <w:rPr>
                <w:rFonts w:ascii="GHEA Grapalat" w:hAnsi="GHEA Grapalat"/>
                <w:sz w:val="15"/>
                <w:szCs w:val="15"/>
              </w:rPr>
              <w:t xml:space="preserve">, ԳՕՍՏ 1129-93: </w:t>
            </w:r>
            <w:proofErr w:type="spellStart"/>
            <w:r w:rsidRPr="007A0035">
              <w:rPr>
                <w:rFonts w:ascii="GHEA Grapalat" w:hAnsi="GHEA Grapalat"/>
                <w:sz w:val="15"/>
                <w:szCs w:val="15"/>
              </w:rPr>
              <w:t>Անվտանգությունն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N 2-III-4.9-01-2010 </w:t>
            </w:r>
            <w:proofErr w:type="spellStart"/>
            <w:r w:rsidRPr="007A0035">
              <w:rPr>
                <w:rFonts w:ascii="GHEA Grapalat" w:hAnsi="GHEA Grapalat"/>
                <w:sz w:val="15"/>
                <w:szCs w:val="15"/>
              </w:rPr>
              <w:t>հիգիենիկ</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նորմատիվների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մակնշումը</w:t>
            </w:r>
            <w:proofErr w:type="spellEnd"/>
            <w:r w:rsidRPr="007A0035">
              <w:rPr>
                <w:rFonts w:ascii="GHEA Grapalat" w:hAnsi="GHEA Grapalat"/>
                <w:sz w:val="15"/>
                <w:szCs w:val="15"/>
              </w:rPr>
              <w:t>` &lt;&lt;</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&gt;&gt;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p>
        </w:tc>
        <w:tc>
          <w:tcPr>
            <w:tcW w:w="840" w:type="dxa"/>
            <w:vAlign w:val="bottom"/>
          </w:tcPr>
          <w:p w14:paraId="51A5BC5F"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5E385BAE" w14:textId="2907864B"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7500</w:t>
            </w:r>
          </w:p>
        </w:tc>
        <w:tc>
          <w:tcPr>
            <w:tcW w:w="973" w:type="dxa"/>
            <w:tcBorders>
              <w:top w:val="nil"/>
              <w:left w:val="nil"/>
              <w:bottom w:val="single" w:sz="4" w:space="0" w:color="auto"/>
              <w:right w:val="single" w:sz="4" w:space="0" w:color="auto"/>
            </w:tcBorders>
            <w:shd w:val="clear" w:color="000000" w:fill="FFFFFF"/>
            <w:vAlign w:val="center"/>
          </w:tcPr>
          <w:p w14:paraId="332213E1" w14:textId="20B7BA39"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37500</w:t>
            </w:r>
          </w:p>
        </w:tc>
        <w:tc>
          <w:tcPr>
            <w:tcW w:w="973" w:type="dxa"/>
            <w:tcBorders>
              <w:top w:val="nil"/>
              <w:left w:val="single" w:sz="4" w:space="0" w:color="auto"/>
              <w:bottom w:val="single" w:sz="4" w:space="0" w:color="auto"/>
              <w:right w:val="single" w:sz="4" w:space="0" w:color="auto"/>
            </w:tcBorders>
            <w:shd w:val="clear" w:color="auto" w:fill="auto"/>
            <w:vAlign w:val="center"/>
          </w:tcPr>
          <w:p w14:paraId="3D616745" w14:textId="7BA8A42A" w:rsidR="007E5B2C" w:rsidRPr="007A0035" w:rsidRDefault="007E5B2C" w:rsidP="007E5B2C">
            <w:pPr>
              <w:jc w:val="both"/>
              <w:rPr>
                <w:rFonts w:ascii="Sylfaen" w:hAnsi="Sylfaen"/>
                <w:b/>
                <w:i/>
              </w:rPr>
            </w:pPr>
            <w:r>
              <w:rPr>
                <w:rFonts w:ascii="Sylfaen" w:hAnsi="Sylfaen" w:cs="Calibri"/>
                <w:color w:val="000000"/>
                <w:sz w:val="18"/>
                <w:szCs w:val="18"/>
              </w:rPr>
              <w:t>5</w:t>
            </w:r>
          </w:p>
        </w:tc>
        <w:tc>
          <w:tcPr>
            <w:tcW w:w="1271" w:type="dxa"/>
          </w:tcPr>
          <w:p w14:paraId="5CC3954F"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5643F055"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0767D7A8" w14:textId="76C4CA08"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5</w:t>
            </w:r>
          </w:p>
        </w:tc>
        <w:tc>
          <w:tcPr>
            <w:tcW w:w="1127" w:type="dxa"/>
            <w:vMerge/>
          </w:tcPr>
          <w:p w14:paraId="35C8F54A" w14:textId="77777777" w:rsidR="007E5B2C" w:rsidRPr="007A0035" w:rsidRDefault="007E5B2C" w:rsidP="007E5B2C">
            <w:pPr>
              <w:jc w:val="center"/>
              <w:rPr>
                <w:rFonts w:ascii="GHEA Grapalat" w:hAnsi="GHEA Grapalat"/>
                <w:sz w:val="15"/>
                <w:szCs w:val="15"/>
              </w:rPr>
            </w:pPr>
          </w:p>
        </w:tc>
      </w:tr>
      <w:tr w:rsidR="007E5B2C" w:rsidRPr="007A0035" w14:paraId="4D9E5502" w14:textId="77777777" w:rsidTr="007E5B2C">
        <w:tc>
          <w:tcPr>
            <w:tcW w:w="805" w:type="dxa"/>
          </w:tcPr>
          <w:p w14:paraId="617AAB04"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39FFB476"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15421100</w:t>
            </w:r>
          </w:p>
        </w:tc>
        <w:tc>
          <w:tcPr>
            <w:tcW w:w="1067" w:type="dxa"/>
            <w:vAlign w:val="bottom"/>
          </w:tcPr>
          <w:p w14:paraId="21BADDF3"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Ձեթ</w:t>
            </w:r>
            <w:proofErr w:type="spellEnd"/>
          </w:p>
        </w:tc>
        <w:tc>
          <w:tcPr>
            <w:tcW w:w="1165" w:type="dxa"/>
          </w:tcPr>
          <w:p w14:paraId="18E166E8" w14:textId="77777777" w:rsidR="007E5B2C" w:rsidRPr="007A0035" w:rsidRDefault="007E5B2C" w:rsidP="007E5B2C">
            <w:pPr>
              <w:jc w:val="center"/>
              <w:rPr>
                <w:rFonts w:ascii="GHEA Grapalat" w:hAnsi="GHEA Grapalat"/>
                <w:sz w:val="15"/>
                <w:szCs w:val="15"/>
              </w:rPr>
            </w:pPr>
          </w:p>
        </w:tc>
        <w:tc>
          <w:tcPr>
            <w:tcW w:w="4955" w:type="dxa"/>
            <w:vAlign w:val="center"/>
          </w:tcPr>
          <w:p w14:paraId="1A358B87" w14:textId="77777777" w:rsidR="007E5B2C" w:rsidRPr="007A0035" w:rsidRDefault="007E5B2C" w:rsidP="007E5B2C">
            <w:pPr>
              <w:jc w:val="both"/>
              <w:rPr>
                <w:rFonts w:ascii="GHEA Grapalat" w:hAnsi="GHEA Grapalat"/>
                <w:sz w:val="15"/>
                <w:szCs w:val="15"/>
              </w:rPr>
            </w:pPr>
            <w:proofErr w:type="spellStart"/>
            <w:r w:rsidRPr="007A0035">
              <w:rPr>
                <w:rFonts w:ascii="GHEA Grapalat" w:hAnsi="GHEA Grapalat"/>
                <w:sz w:val="15"/>
                <w:szCs w:val="15"/>
              </w:rPr>
              <w:t>Ստացված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ցորենի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թեփահան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հատիկների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հղկմամբ</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հետագա</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կոտրատմամբ</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ցորենի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հատիկները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լինում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են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հղկված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ծայրերով</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հղկված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կլոր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հատիկների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ձևով</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խոնավությունը</w:t>
            </w:r>
            <w:proofErr w:type="spellEnd"/>
            <w:r w:rsidRPr="007A0035">
              <w:rPr>
                <w:rFonts w:ascii="GHEA Grapalat" w:hAnsi="GHEA Grapalat"/>
                <w:sz w:val="15"/>
                <w:szCs w:val="15"/>
              </w:rPr>
              <w:t xml:space="preserve"> 14 %-</w:t>
            </w:r>
            <w:proofErr w:type="spellStart"/>
            <w:r w:rsidRPr="007A0035">
              <w:rPr>
                <w:rFonts w:ascii="GHEA Grapalat" w:hAnsi="GHEA Grapalat"/>
                <w:sz w:val="15"/>
                <w:szCs w:val="15"/>
              </w:rPr>
              <w:t>ից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ավելի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աղբային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խառնուկները</w:t>
            </w:r>
            <w:proofErr w:type="spellEnd"/>
            <w:r w:rsidRPr="007A0035">
              <w:rPr>
                <w:rFonts w:ascii="GHEA Grapalat" w:hAnsi="GHEA Grapalat"/>
                <w:sz w:val="15"/>
                <w:szCs w:val="15"/>
              </w:rPr>
              <w:t xml:space="preserve"> 0.3 %-</w:t>
            </w:r>
            <w:proofErr w:type="spellStart"/>
            <w:r w:rsidRPr="007A0035">
              <w:rPr>
                <w:rFonts w:ascii="GHEA Grapalat" w:hAnsi="GHEA Grapalat"/>
                <w:sz w:val="15"/>
                <w:szCs w:val="15"/>
              </w:rPr>
              <w:t>ից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ավելի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պատրաստված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բարձր</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առաջին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տեսակի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ցորենից</w:t>
            </w:r>
            <w:proofErr w:type="spellEnd"/>
            <w:r w:rsidRPr="007A0035">
              <w:rPr>
                <w:rFonts w:ascii="GHEA Grapalat" w:hAnsi="GHEA Grapalat"/>
                <w:sz w:val="15"/>
                <w:szCs w:val="15"/>
              </w:rPr>
              <w:t>,</w:t>
            </w:r>
            <w:r w:rsidRPr="007A0035">
              <w:rPr>
                <w:rFonts w:ascii="GHEA Grapalat" w:hAnsi="GHEA Grapalat"/>
                <w:sz w:val="15"/>
                <w:szCs w:val="15"/>
                <w:lang w:val="ru-RU"/>
              </w:rPr>
              <w:t>Մառանիկ</w:t>
            </w:r>
            <w:r w:rsidRPr="007A0035">
              <w:rPr>
                <w:rFonts w:ascii="GHEA Grapalat" w:hAnsi="GHEA Grapalat"/>
                <w:sz w:val="15"/>
                <w:szCs w:val="15"/>
              </w:rPr>
              <w:t xml:space="preserve"> </w:t>
            </w:r>
            <w:r w:rsidRPr="007A0035">
              <w:rPr>
                <w:rFonts w:ascii="GHEA Grapalat" w:hAnsi="GHEA Grapalat"/>
                <w:sz w:val="15"/>
                <w:szCs w:val="15"/>
                <w:lang w:val="ru-RU"/>
              </w:rPr>
              <w:t>կամ</w:t>
            </w:r>
            <w:r w:rsidRPr="007A0035">
              <w:rPr>
                <w:rFonts w:ascii="GHEA Grapalat" w:hAnsi="GHEA Grapalat"/>
                <w:sz w:val="15"/>
                <w:szCs w:val="15"/>
              </w:rPr>
              <w:t xml:space="preserve"> </w:t>
            </w:r>
            <w:r w:rsidRPr="007A0035">
              <w:rPr>
                <w:rFonts w:ascii="GHEA Grapalat" w:hAnsi="GHEA Grapalat"/>
                <w:sz w:val="15"/>
                <w:szCs w:val="15"/>
                <w:lang w:val="ru-RU"/>
              </w:rPr>
              <w:t>համարժեք</w:t>
            </w:r>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Անվտանգությունը</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մակնշումը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կառավարության</w:t>
            </w:r>
            <w:proofErr w:type="spellEnd"/>
            <w:r w:rsidRPr="007A0035">
              <w:rPr>
                <w:rFonts w:ascii="GHEA Grapalat" w:hAnsi="GHEA Grapalat"/>
                <w:sz w:val="15"/>
                <w:szCs w:val="15"/>
              </w:rPr>
              <w:t xml:space="preserve"> 2007թ. </w:t>
            </w:r>
            <w:proofErr w:type="spellStart"/>
            <w:r w:rsidRPr="007A0035">
              <w:rPr>
                <w:rFonts w:ascii="GHEA Grapalat" w:hAnsi="GHEA Grapalat"/>
                <w:sz w:val="15"/>
                <w:szCs w:val="15"/>
              </w:rPr>
              <w:t>հունվարի</w:t>
            </w:r>
            <w:proofErr w:type="spellEnd"/>
            <w:r w:rsidRPr="007A0035">
              <w:rPr>
                <w:rFonts w:ascii="GHEA Grapalat" w:hAnsi="GHEA Grapalat"/>
                <w:sz w:val="15"/>
                <w:szCs w:val="15"/>
              </w:rPr>
              <w:t xml:space="preserve"> 11-ի N22-Ն </w:t>
            </w:r>
            <w:proofErr w:type="spellStart"/>
            <w:r w:rsidRPr="007A0035">
              <w:rPr>
                <w:rFonts w:ascii="GHEA Grapalat" w:hAnsi="GHEA Grapalat"/>
                <w:sz w:val="15"/>
                <w:szCs w:val="15"/>
              </w:rPr>
              <w:t>որոշմամբ</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հաստատված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Հացահատիկին</w:t>
            </w:r>
            <w:proofErr w:type="spellEnd"/>
            <w:r w:rsidRPr="007A0035">
              <w:rPr>
                <w:rFonts w:ascii="GHEA Grapalat" w:hAnsi="GHEA Grapalat"/>
                <w:sz w:val="15"/>
                <w:szCs w:val="15"/>
              </w:rPr>
              <w:t xml:space="preserve"> , </w:t>
            </w:r>
            <w:proofErr w:type="spellStart"/>
            <w:r w:rsidRPr="007A0035">
              <w:rPr>
                <w:rFonts w:ascii="GHEA Grapalat" w:hAnsi="GHEA Grapalat"/>
                <w:sz w:val="15"/>
                <w:szCs w:val="15"/>
              </w:rPr>
              <w:t>դրա</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արտադրմանը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պահմանը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վերամշակմանը</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օգտահանմանը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ներկայացվող</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պահանջների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տեխնիկական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կանոնակարգի</w:t>
            </w:r>
            <w:proofErr w:type="spellEnd"/>
            <w:r w:rsidRPr="007A0035">
              <w:rPr>
                <w:rFonts w:ascii="GHEA Grapalat" w:hAnsi="GHEA Grapalat"/>
                <w:sz w:val="15"/>
                <w:szCs w:val="15"/>
              </w:rPr>
              <w:t>» և «</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Պիտանելիության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մնացորդային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ժամկետը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պակաս</w:t>
            </w:r>
            <w:proofErr w:type="spellEnd"/>
            <w:r w:rsidRPr="007A0035">
              <w:rPr>
                <w:rFonts w:ascii="GHEA Grapalat" w:hAnsi="GHEA Grapalat"/>
                <w:sz w:val="15"/>
                <w:szCs w:val="15"/>
              </w:rPr>
              <w:t xml:space="preserve"> 90%:</w:t>
            </w:r>
          </w:p>
        </w:tc>
        <w:tc>
          <w:tcPr>
            <w:tcW w:w="840" w:type="dxa"/>
            <w:vAlign w:val="bottom"/>
          </w:tcPr>
          <w:p w14:paraId="13368B32"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t>լիտր</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2E86A5C7" w14:textId="436FE16B"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1250</w:t>
            </w:r>
          </w:p>
        </w:tc>
        <w:tc>
          <w:tcPr>
            <w:tcW w:w="973" w:type="dxa"/>
            <w:tcBorders>
              <w:top w:val="nil"/>
              <w:left w:val="nil"/>
              <w:bottom w:val="single" w:sz="4" w:space="0" w:color="auto"/>
              <w:right w:val="single" w:sz="4" w:space="0" w:color="auto"/>
            </w:tcBorders>
            <w:shd w:val="clear" w:color="000000" w:fill="FFFFFF"/>
            <w:vAlign w:val="center"/>
          </w:tcPr>
          <w:p w14:paraId="7E928800" w14:textId="36278F01"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125000</w:t>
            </w:r>
          </w:p>
        </w:tc>
        <w:tc>
          <w:tcPr>
            <w:tcW w:w="973" w:type="dxa"/>
            <w:tcBorders>
              <w:top w:val="nil"/>
              <w:left w:val="single" w:sz="4" w:space="0" w:color="auto"/>
              <w:bottom w:val="single" w:sz="4" w:space="0" w:color="auto"/>
              <w:right w:val="single" w:sz="4" w:space="0" w:color="auto"/>
            </w:tcBorders>
            <w:shd w:val="clear" w:color="auto" w:fill="auto"/>
            <w:vAlign w:val="center"/>
          </w:tcPr>
          <w:p w14:paraId="5678577E" w14:textId="434F3D26" w:rsidR="007E5B2C" w:rsidRPr="007A0035" w:rsidRDefault="007E5B2C" w:rsidP="007E5B2C">
            <w:pPr>
              <w:jc w:val="both"/>
              <w:rPr>
                <w:rFonts w:ascii="Sylfaen" w:hAnsi="Sylfaen"/>
                <w:b/>
                <w:i/>
              </w:rPr>
            </w:pPr>
            <w:r>
              <w:rPr>
                <w:rFonts w:ascii="Sylfaen" w:hAnsi="Sylfaen" w:cs="Calibri"/>
                <w:color w:val="000000"/>
                <w:sz w:val="18"/>
                <w:szCs w:val="18"/>
              </w:rPr>
              <w:t>100</w:t>
            </w:r>
          </w:p>
        </w:tc>
        <w:tc>
          <w:tcPr>
            <w:tcW w:w="1271" w:type="dxa"/>
          </w:tcPr>
          <w:p w14:paraId="61C16167"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52C28415"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0B520767" w14:textId="46D28E90"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100</w:t>
            </w:r>
          </w:p>
        </w:tc>
        <w:tc>
          <w:tcPr>
            <w:tcW w:w="1127" w:type="dxa"/>
            <w:vMerge/>
          </w:tcPr>
          <w:p w14:paraId="64F2B1DD" w14:textId="77777777" w:rsidR="007E5B2C" w:rsidRPr="007A0035" w:rsidRDefault="007E5B2C" w:rsidP="007E5B2C">
            <w:pPr>
              <w:jc w:val="center"/>
              <w:rPr>
                <w:rFonts w:ascii="GHEA Grapalat" w:hAnsi="GHEA Grapalat"/>
                <w:sz w:val="15"/>
                <w:szCs w:val="15"/>
              </w:rPr>
            </w:pPr>
          </w:p>
        </w:tc>
      </w:tr>
      <w:tr w:rsidR="007E5B2C" w:rsidRPr="007A0035" w14:paraId="7EC2FB5D" w14:textId="77777777" w:rsidTr="007E5B2C">
        <w:tc>
          <w:tcPr>
            <w:tcW w:w="805" w:type="dxa"/>
          </w:tcPr>
          <w:p w14:paraId="4E3012E1"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255123D2"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03211100</w:t>
            </w:r>
          </w:p>
        </w:tc>
        <w:tc>
          <w:tcPr>
            <w:tcW w:w="1067" w:type="dxa"/>
            <w:vAlign w:val="bottom"/>
          </w:tcPr>
          <w:p w14:paraId="34D80036"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Ցորենաձավար</w:t>
            </w:r>
            <w:proofErr w:type="spellEnd"/>
          </w:p>
        </w:tc>
        <w:tc>
          <w:tcPr>
            <w:tcW w:w="1165" w:type="dxa"/>
          </w:tcPr>
          <w:p w14:paraId="5D8CF80C" w14:textId="77777777" w:rsidR="007E5B2C" w:rsidRPr="007A0035" w:rsidRDefault="007E5B2C" w:rsidP="007E5B2C">
            <w:pPr>
              <w:jc w:val="center"/>
              <w:rPr>
                <w:rFonts w:ascii="GHEA Grapalat" w:hAnsi="GHEA Grapalat"/>
                <w:sz w:val="15"/>
                <w:szCs w:val="15"/>
              </w:rPr>
            </w:pPr>
          </w:p>
        </w:tc>
        <w:tc>
          <w:tcPr>
            <w:tcW w:w="4955" w:type="dxa"/>
            <w:vAlign w:val="center"/>
          </w:tcPr>
          <w:p w14:paraId="0414DBCD" w14:textId="77777777" w:rsidR="007E5B2C" w:rsidRPr="007A0035" w:rsidRDefault="007E5B2C" w:rsidP="007E5B2C">
            <w:pPr>
              <w:jc w:val="both"/>
              <w:rPr>
                <w:rFonts w:ascii="GHEA Grapalat" w:hAnsi="GHEA Grapalat"/>
                <w:sz w:val="15"/>
                <w:szCs w:val="15"/>
              </w:rPr>
            </w:pPr>
            <w:proofErr w:type="spellStart"/>
            <w:r w:rsidRPr="007A0035">
              <w:rPr>
                <w:rFonts w:ascii="GHEA Grapalat" w:hAnsi="GHEA Grapalat"/>
                <w:sz w:val="15"/>
                <w:szCs w:val="15"/>
              </w:rPr>
              <w:t>Պատրաստված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արևածաղկի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սերմերի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լուծամզման</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ճզմման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եղանակով</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բարձր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տեսակի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զտված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հոտազերծված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առնց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կողմնակի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համի</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հոտի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փաթեթավորումը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շշալցված</w:t>
            </w:r>
            <w:proofErr w:type="spellEnd"/>
            <w:r w:rsidRPr="007A0035">
              <w:rPr>
                <w:rFonts w:ascii="GHEA Grapalat" w:hAnsi="GHEA Grapalat"/>
                <w:sz w:val="15"/>
                <w:szCs w:val="15"/>
              </w:rPr>
              <w:t xml:space="preserve"> , </w:t>
            </w:r>
            <w:r w:rsidRPr="007A0035">
              <w:rPr>
                <w:rFonts w:ascii="GHEA Grapalat" w:hAnsi="GHEA Grapalat"/>
                <w:sz w:val="15"/>
                <w:szCs w:val="15"/>
                <w:lang w:val="ru-RU"/>
              </w:rPr>
              <w:t>Սլոբոդա</w:t>
            </w:r>
            <w:r w:rsidRPr="007A0035">
              <w:rPr>
                <w:rFonts w:ascii="GHEA Grapalat" w:hAnsi="GHEA Grapalat"/>
                <w:sz w:val="15"/>
                <w:szCs w:val="15"/>
              </w:rPr>
              <w:t xml:space="preserve"> </w:t>
            </w:r>
            <w:r w:rsidRPr="007A0035">
              <w:rPr>
                <w:rFonts w:ascii="GHEA Grapalat" w:hAnsi="GHEA Grapalat"/>
                <w:sz w:val="15"/>
                <w:szCs w:val="15"/>
                <w:lang w:val="ru-RU"/>
              </w:rPr>
              <w:t>կամ</w:t>
            </w:r>
            <w:r w:rsidRPr="007A0035">
              <w:rPr>
                <w:rFonts w:ascii="GHEA Grapalat" w:hAnsi="GHEA Grapalat"/>
                <w:sz w:val="15"/>
                <w:szCs w:val="15"/>
              </w:rPr>
              <w:t xml:space="preserve"> </w:t>
            </w:r>
            <w:r w:rsidRPr="007A0035">
              <w:rPr>
                <w:rFonts w:ascii="GHEA Grapalat" w:hAnsi="GHEA Grapalat"/>
                <w:sz w:val="15"/>
                <w:szCs w:val="15"/>
                <w:lang w:val="ru-RU"/>
              </w:rPr>
              <w:t>համարժեք</w:t>
            </w:r>
            <w:r w:rsidRPr="007A0035">
              <w:rPr>
                <w:rFonts w:ascii="GHEA Grapalat" w:hAnsi="GHEA Grapalat"/>
                <w:sz w:val="15"/>
                <w:szCs w:val="15"/>
              </w:rPr>
              <w:t xml:space="preserve">, ԳՕՍՏ 1129-93: </w:t>
            </w:r>
            <w:proofErr w:type="spellStart"/>
            <w:r w:rsidRPr="007A0035">
              <w:rPr>
                <w:rFonts w:ascii="GHEA Grapalat" w:hAnsi="GHEA Grapalat"/>
                <w:sz w:val="15"/>
                <w:szCs w:val="15"/>
              </w:rPr>
              <w:t>Անվտանգությունն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N 2-III-4.9-01-2010 </w:t>
            </w:r>
            <w:proofErr w:type="spellStart"/>
            <w:r w:rsidRPr="007A0035">
              <w:rPr>
                <w:rFonts w:ascii="GHEA Grapalat" w:hAnsi="GHEA Grapalat"/>
                <w:sz w:val="15"/>
                <w:szCs w:val="15"/>
              </w:rPr>
              <w:t>հիգիենիկ</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նորմատիվների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մակնշումը</w:t>
            </w:r>
            <w:proofErr w:type="spellEnd"/>
            <w:r w:rsidRPr="007A0035">
              <w:rPr>
                <w:rFonts w:ascii="GHEA Grapalat" w:hAnsi="GHEA Grapalat"/>
                <w:sz w:val="15"/>
                <w:szCs w:val="15"/>
              </w:rPr>
              <w:t>` &lt;&lt;</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&gt;&gt;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p>
        </w:tc>
        <w:tc>
          <w:tcPr>
            <w:tcW w:w="840" w:type="dxa"/>
            <w:vAlign w:val="bottom"/>
          </w:tcPr>
          <w:p w14:paraId="2F40E91E"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683BECBA" w14:textId="26A5D7A1"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600</w:t>
            </w:r>
          </w:p>
        </w:tc>
        <w:tc>
          <w:tcPr>
            <w:tcW w:w="973" w:type="dxa"/>
            <w:tcBorders>
              <w:top w:val="nil"/>
              <w:left w:val="nil"/>
              <w:bottom w:val="single" w:sz="4" w:space="0" w:color="auto"/>
              <w:right w:val="single" w:sz="4" w:space="0" w:color="auto"/>
            </w:tcBorders>
            <w:shd w:val="clear" w:color="000000" w:fill="FFFFFF"/>
            <w:vAlign w:val="center"/>
          </w:tcPr>
          <w:p w14:paraId="5DF58AB0" w14:textId="434E1328"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24000</w:t>
            </w:r>
          </w:p>
        </w:tc>
        <w:tc>
          <w:tcPr>
            <w:tcW w:w="973" w:type="dxa"/>
            <w:tcBorders>
              <w:top w:val="nil"/>
              <w:left w:val="single" w:sz="4" w:space="0" w:color="auto"/>
              <w:bottom w:val="single" w:sz="4" w:space="0" w:color="auto"/>
              <w:right w:val="single" w:sz="4" w:space="0" w:color="auto"/>
            </w:tcBorders>
            <w:shd w:val="clear" w:color="auto" w:fill="auto"/>
            <w:vAlign w:val="center"/>
          </w:tcPr>
          <w:p w14:paraId="2FD66A17" w14:textId="0C9BDCF0" w:rsidR="007E5B2C" w:rsidRPr="007A0035" w:rsidRDefault="007E5B2C" w:rsidP="007E5B2C">
            <w:pPr>
              <w:jc w:val="both"/>
              <w:rPr>
                <w:rFonts w:ascii="Sylfaen" w:hAnsi="Sylfaen"/>
                <w:b/>
                <w:i/>
              </w:rPr>
            </w:pPr>
            <w:r>
              <w:rPr>
                <w:rFonts w:ascii="Sylfaen" w:hAnsi="Sylfaen" w:cs="Calibri"/>
                <w:color w:val="000000"/>
                <w:sz w:val="18"/>
                <w:szCs w:val="18"/>
              </w:rPr>
              <w:t>40</w:t>
            </w:r>
          </w:p>
        </w:tc>
        <w:tc>
          <w:tcPr>
            <w:tcW w:w="1271" w:type="dxa"/>
          </w:tcPr>
          <w:p w14:paraId="4FB0BA43"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49E6883C"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2C055537" w14:textId="11B16D9F"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40</w:t>
            </w:r>
          </w:p>
        </w:tc>
        <w:tc>
          <w:tcPr>
            <w:tcW w:w="1127" w:type="dxa"/>
            <w:vMerge/>
          </w:tcPr>
          <w:p w14:paraId="63A2FCA4" w14:textId="77777777" w:rsidR="007E5B2C" w:rsidRPr="007A0035" w:rsidRDefault="007E5B2C" w:rsidP="007E5B2C">
            <w:pPr>
              <w:jc w:val="center"/>
              <w:rPr>
                <w:rFonts w:ascii="GHEA Grapalat" w:hAnsi="GHEA Grapalat"/>
                <w:sz w:val="15"/>
                <w:szCs w:val="15"/>
              </w:rPr>
            </w:pPr>
          </w:p>
        </w:tc>
      </w:tr>
      <w:tr w:rsidR="007E5B2C" w:rsidRPr="007A0035" w14:paraId="18703472" w14:textId="77777777" w:rsidTr="007E5B2C">
        <w:tc>
          <w:tcPr>
            <w:tcW w:w="805" w:type="dxa"/>
          </w:tcPr>
          <w:p w14:paraId="19320C2F"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300A220B"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15311100</w:t>
            </w:r>
          </w:p>
        </w:tc>
        <w:tc>
          <w:tcPr>
            <w:tcW w:w="1067" w:type="dxa"/>
            <w:vAlign w:val="bottom"/>
          </w:tcPr>
          <w:p w14:paraId="0FC8D7F7"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Կարտոֆիլ</w:t>
            </w:r>
            <w:proofErr w:type="spellEnd"/>
          </w:p>
        </w:tc>
        <w:tc>
          <w:tcPr>
            <w:tcW w:w="1165" w:type="dxa"/>
          </w:tcPr>
          <w:p w14:paraId="2711DBA6" w14:textId="77777777" w:rsidR="007E5B2C" w:rsidRPr="007A0035" w:rsidRDefault="007E5B2C" w:rsidP="007E5B2C">
            <w:pPr>
              <w:jc w:val="center"/>
              <w:rPr>
                <w:rFonts w:ascii="GHEA Grapalat" w:hAnsi="GHEA Grapalat"/>
                <w:sz w:val="15"/>
                <w:szCs w:val="15"/>
              </w:rPr>
            </w:pPr>
          </w:p>
        </w:tc>
        <w:tc>
          <w:tcPr>
            <w:tcW w:w="4955" w:type="dxa"/>
            <w:vAlign w:val="center"/>
          </w:tcPr>
          <w:p w14:paraId="73243CA1" w14:textId="77777777" w:rsidR="007E5B2C" w:rsidRPr="007A0035" w:rsidRDefault="007E5B2C" w:rsidP="007E5B2C">
            <w:pPr>
              <w:jc w:val="both"/>
              <w:rPr>
                <w:rFonts w:ascii="GHEA Grapalat" w:hAnsi="GHEA Grapalat"/>
                <w:sz w:val="15"/>
                <w:szCs w:val="15"/>
              </w:rPr>
            </w:pPr>
            <w:proofErr w:type="spellStart"/>
            <w:r w:rsidRPr="007A0035">
              <w:rPr>
                <w:rFonts w:ascii="GHEA Grapalat" w:hAnsi="GHEA Grapalat"/>
                <w:sz w:val="15"/>
                <w:szCs w:val="15"/>
              </w:rPr>
              <w:t>Միջին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չափսի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վաղահաս</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ուշահաս</w:t>
            </w:r>
            <w:proofErr w:type="spellEnd"/>
            <w:r w:rsidRPr="007A0035">
              <w:rPr>
                <w:rFonts w:ascii="GHEA Grapalat" w:hAnsi="GHEA Grapalat"/>
                <w:sz w:val="15"/>
                <w:szCs w:val="15"/>
              </w:rPr>
              <w:t xml:space="preserve">, 1-ին </w:t>
            </w:r>
            <w:proofErr w:type="spellStart"/>
            <w:r w:rsidRPr="007A0035">
              <w:rPr>
                <w:rFonts w:ascii="GHEA Grapalat" w:hAnsi="GHEA Grapalat"/>
                <w:sz w:val="15"/>
                <w:szCs w:val="15"/>
              </w:rPr>
              <w:t>տեսակի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չցրտահարված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առանց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վնասվածքների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նեղ</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տրամագիծը</w:t>
            </w:r>
            <w:proofErr w:type="spellEnd"/>
            <w:r w:rsidRPr="007A0035">
              <w:rPr>
                <w:rFonts w:ascii="GHEA Grapalat" w:hAnsi="GHEA Grapalat"/>
                <w:sz w:val="15"/>
                <w:szCs w:val="15"/>
              </w:rPr>
              <w:t xml:space="preserve"> 4 </w:t>
            </w:r>
            <w:proofErr w:type="spellStart"/>
            <w:r w:rsidRPr="007A0035">
              <w:rPr>
                <w:rFonts w:ascii="GHEA Grapalat" w:hAnsi="GHEA Grapalat"/>
                <w:sz w:val="15"/>
                <w:szCs w:val="15"/>
              </w:rPr>
              <w:t>սմ-ից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պակաս</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տեսականու</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մաքրությունը</w:t>
            </w:r>
            <w:proofErr w:type="spellEnd"/>
            <w:r w:rsidRPr="007A0035">
              <w:rPr>
                <w:rFonts w:ascii="GHEA Grapalat" w:hAnsi="GHEA Grapalat"/>
                <w:sz w:val="15"/>
                <w:szCs w:val="15"/>
              </w:rPr>
              <w:t>՝ 90 %-</w:t>
            </w:r>
            <w:proofErr w:type="spellStart"/>
            <w:r w:rsidRPr="007A0035">
              <w:rPr>
                <w:rFonts w:ascii="GHEA Grapalat" w:hAnsi="GHEA Grapalat"/>
                <w:sz w:val="15"/>
                <w:szCs w:val="15"/>
              </w:rPr>
              <w:t>ից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պակաս</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Անվտանգությունն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կառավարության</w:t>
            </w:r>
            <w:proofErr w:type="spellEnd"/>
            <w:r w:rsidRPr="007A0035">
              <w:rPr>
                <w:rFonts w:ascii="GHEA Grapalat" w:hAnsi="GHEA Grapalat"/>
                <w:sz w:val="15"/>
                <w:szCs w:val="15"/>
              </w:rPr>
              <w:t xml:space="preserve"> 2006թ. </w:t>
            </w:r>
            <w:proofErr w:type="spellStart"/>
            <w:r w:rsidRPr="007A0035">
              <w:rPr>
                <w:rFonts w:ascii="GHEA Grapalat" w:hAnsi="GHEA Grapalat"/>
                <w:sz w:val="15"/>
                <w:szCs w:val="15"/>
              </w:rPr>
              <w:t>դեկտեմբերի</w:t>
            </w:r>
            <w:proofErr w:type="spellEnd"/>
            <w:r w:rsidRPr="007A0035">
              <w:rPr>
                <w:rFonts w:ascii="GHEA Grapalat" w:hAnsi="GHEA Grapalat"/>
                <w:sz w:val="15"/>
                <w:szCs w:val="15"/>
              </w:rPr>
              <w:t xml:space="preserve"> 21-ի N 1913-Ն </w:t>
            </w:r>
            <w:proofErr w:type="spellStart"/>
            <w:r w:rsidRPr="007A0035">
              <w:rPr>
                <w:rFonts w:ascii="GHEA Grapalat" w:hAnsi="GHEA Grapalat"/>
                <w:sz w:val="15"/>
                <w:szCs w:val="15"/>
              </w:rPr>
              <w:t>որոշմամբ</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հաստատված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Թարմ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պտուղ</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բանջարեղենի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տեխնիկական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կանոնակարգի</w:t>
            </w:r>
            <w:proofErr w:type="spellEnd"/>
            <w:r w:rsidRPr="007A0035">
              <w:rPr>
                <w:rFonts w:ascii="GHEA Grapalat" w:hAnsi="GHEA Grapalat"/>
                <w:sz w:val="15"/>
                <w:szCs w:val="15"/>
              </w:rPr>
              <w:t>» և &lt;&lt;</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&gt;&gt;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r w:rsidRPr="007A0035">
              <w:rPr>
                <w:rFonts w:ascii="GHEA Grapalat" w:hAnsi="GHEA Grapalat"/>
                <w:sz w:val="15"/>
                <w:szCs w:val="15"/>
              </w:rPr>
              <w:t>:</w:t>
            </w:r>
          </w:p>
        </w:tc>
        <w:tc>
          <w:tcPr>
            <w:tcW w:w="840" w:type="dxa"/>
            <w:vAlign w:val="bottom"/>
          </w:tcPr>
          <w:p w14:paraId="5036D7B6"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62FE3842" w14:textId="2541ACF1"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350</w:t>
            </w:r>
          </w:p>
        </w:tc>
        <w:tc>
          <w:tcPr>
            <w:tcW w:w="973" w:type="dxa"/>
            <w:tcBorders>
              <w:top w:val="nil"/>
              <w:left w:val="nil"/>
              <w:bottom w:val="single" w:sz="4" w:space="0" w:color="auto"/>
              <w:right w:val="single" w:sz="4" w:space="0" w:color="auto"/>
            </w:tcBorders>
            <w:shd w:val="clear" w:color="000000" w:fill="FFFFFF"/>
            <w:vAlign w:val="center"/>
          </w:tcPr>
          <w:p w14:paraId="4DC11F55" w14:textId="639450FF"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700000</w:t>
            </w:r>
          </w:p>
        </w:tc>
        <w:tc>
          <w:tcPr>
            <w:tcW w:w="973" w:type="dxa"/>
            <w:tcBorders>
              <w:top w:val="nil"/>
              <w:left w:val="single" w:sz="4" w:space="0" w:color="auto"/>
              <w:bottom w:val="single" w:sz="4" w:space="0" w:color="auto"/>
              <w:right w:val="single" w:sz="4" w:space="0" w:color="auto"/>
            </w:tcBorders>
            <w:shd w:val="clear" w:color="auto" w:fill="auto"/>
            <w:vAlign w:val="center"/>
          </w:tcPr>
          <w:p w14:paraId="04DBD42D" w14:textId="512965F0" w:rsidR="007E5B2C" w:rsidRPr="007A0035" w:rsidRDefault="007E5B2C" w:rsidP="007E5B2C">
            <w:pPr>
              <w:jc w:val="both"/>
              <w:rPr>
                <w:rFonts w:ascii="Sylfaen" w:hAnsi="Sylfaen"/>
                <w:b/>
                <w:i/>
              </w:rPr>
            </w:pPr>
            <w:r>
              <w:rPr>
                <w:rFonts w:ascii="Sylfaen" w:hAnsi="Sylfaen" w:cs="Calibri"/>
                <w:color w:val="000000"/>
                <w:sz w:val="18"/>
                <w:szCs w:val="18"/>
              </w:rPr>
              <w:t>2000</w:t>
            </w:r>
          </w:p>
        </w:tc>
        <w:tc>
          <w:tcPr>
            <w:tcW w:w="1271" w:type="dxa"/>
          </w:tcPr>
          <w:p w14:paraId="00678317"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1E1CBA70"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4F290D31" w14:textId="18B68FA1"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2000</w:t>
            </w:r>
          </w:p>
        </w:tc>
        <w:tc>
          <w:tcPr>
            <w:tcW w:w="1127" w:type="dxa"/>
            <w:vMerge/>
          </w:tcPr>
          <w:p w14:paraId="74EBE2FF" w14:textId="77777777" w:rsidR="007E5B2C" w:rsidRPr="007A0035" w:rsidRDefault="007E5B2C" w:rsidP="007E5B2C">
            <w:pPr>
              <w:jc w:val="center"/>
              <w:rPr>
                <w:rFonts w:ascii="GHEA Grapalat" w:hAnsi="GHEA Grapalat"/>
                <w:sz w:val="15"/>
                <w:szCs w:val="15"/>
              </w:rPr>
            </w:pPr>
          </w:p>
        </w:tc>
      </w:tr>
      <w:tr w:rsidR="007E5B2C" w:rsidRPr="007A0035" w14:paraId="5DF059A0" w14:textId="77777777" w:rsidTr="007E5B2C">
        <w:tc>
          <w:tcPr>
            <w:tcW w:w="805" w:type="dxa"/>
          </w:tcPr>
          <w:p w14:paraId="2398AACB"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32DCFC1F"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03221410</w:t>
            </w:r>
          </w:p>
        </w:tc>
        <w:tc>
          <w:tcPr>
            <w:tcW w:w="1067" w:type="dxa"/>
            <w:vAlign w:val="bottom"/>
          </w:tcPr>
          <w:p w14:paraId="62C10AF3"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Կաղամբ</w:t>
            </w:r>
            <w:proofErr w:type="spellEnd"/>
          </w:p>
        </w:tc>
        <w:tc>
          <w:tcPr>
            <w:tcW w:w="1165" w:type="dxa"/>
          </w:tcPr>
          <w:p w14:paraId="22CDF661" w14:textId="77777777" w:rsidR="007E5B2C" w:rsidRPr="007A0035" w:rsidRDefault="007E5B2C" w:rsidP="007E5B2C">
            <w:pPr>
              <w:jc w:val="center"/>
              <w:rPr>
                <w:rFonts w:ascii="GHEA Grapalat" w:hAnsi="GHEA Grapalat"/>
                <w:sz w:val="15"/>
                <w:szCs w:val="15"/>
              </w:rPr>
            </w:pPr>
          </w:p>
        </w:tc>
        <w:tc>
          <w:tcPr>
            <w:tcW w:w="4955" w:type="dxa"/>
            <w:vAlign w:val="center"/>
          </w:tcPr>
          <w:p w14:paraId="5271A281" w14:textId="77777777" w:rsidR="007E5B2C" w:rsidRPr="007A0035" w:rsidRDefault="007E5B2C" w:rsidP="007E5B2C">
            <w:pPr>
              <w:jc w:val="both"/>
              <w:rPr>
                <w:rFonts w:ascii="GHEA Grapalat" w:hAnsi="GHEA Grapalat"/>
                <w:sz w:val="15"/>
                <w:szCs w:val="15"/>
              </w:rPr>
            </w:pPr>
            <w:proofErr w:type="spellStart"/>
            <w:r w:rsidRPr="007A0035">
              <w:rPr>
                <w:rFonts w:ascii="GHEA Grapalat" w:hAnsi="GHEA Grapalat"/>
                <w:sz w:val="15"/>
                <w:szCs w:val="15"/>
              </w:rPr>
              <w:t>Գլուխ</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կաղամբ</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վաղահաս</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միջահաս</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ուշահաս</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ընտիր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տեսակների</w:t>
            </w:r>
            <w:proofErr w:type="spellEnd"/>
            <w:r w:rsidRPr="007A0035">
              <w:rPr>
                <w:rFonts w:ascii="GHEA Grapalat" w:hAnsi="GHEA Grapalat"/>
                <w:sz w:val="15"/>
                <w:szCs w:val="15"/>
              </w:rPr>
              <w:t xml:space="preserve">, ԳՕՍՏ 26768-85: </w:t>
            </w:r>
            <w:proofErr w:type="spellStart"/>
            <w:r w:rsidRPr="007A0035">
              <w:rPr>
                <w:rFonts w:ascii="GHEA Grapalat" w:hAnsi="GHEA Grapalat"/>
                <w:sz w:val="15"/>
                <w:szCs w:val="15"/>
              </w:rPr>
              <w:t>Արտաքին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տեսքը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գլուխները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թարմ,ամբողջական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առանց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հիվանդությունների</w:t>
            </w:r>
            <w:proofErr w:type="spellEnd"/>
            <w:r w:rsidRPr="007A0035">
              <w:rPr>
                <w:rFonts w:ascii="GHEA Grapalat" w:hAnsi="GHEA Grapalat"/>
                <w:sz w:val="15"/>
                <w:szCs w:val="15"/>
              </w:rPr>
              <w:t xml:space="preserve"> , </w:t>
            </w:r>
            <w:proofErr w:type="spellStart"/>
            <w:r w:rsidRPr="007A0035">
              <w:rPr>
                <w:rFonts w:ascii="GHEA Grapalat" w:hAnsi="GHEA Grapalat"/>
                <w:sz w:val="15"/>
                <w:szCs w:val="15"/>
              </w:rPr>
              <w:t>չծլած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մաքուր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մեկ</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բուսաբանական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տեսակի,առանց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վնասվածքների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Գլուխները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պետք</w:t>
            </w:r>
            <w:proofErr w:type="spellEnd"/>
            <w:r w:rsidRPr="007A0035">
              <w:rPr>
                <w:rFonts w:ascii="GHEA Grapalat" w:hAnsi="GHEA Grapalat"/>
                <w:sz w:val="15"/>
                <w:szCs w:val="15"/>
              </w:rPr>
              <w:t xml:space="preserve"> է </w:t>
            </w:r>
            <w:proofErr w:type="spellStart"/>
            <w:r w:rsidRPr="007A0035">
              <w:rPr>
                <w:rFonts w:ascii="GHEA Grapalat" w:hAnsi="GHEA Grapalat"/>
                <w:sz w:val="15"/>
                <w:szCs w:val="15"/>
              </w:rPr>
              <w:t>լինեն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լիովին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կազմավորված</w:t>
            </w:r>
            <w:proofErr w:type="spellEnd"/>
            <w:r w:rsidRPr="007A0035">
              <w:rPr>
                <w:rFonts w:ascii="GHEA Grapalat" w:hAnsi="GHEA Grapalat"/>
                <w:sz w:val="15"/>
                <w:szCs w:val="15"/>
              </w:rPr>
              <w:t xml:space="preserve"> , </w:t>
            </w:r>
            <w:proofErr w:type="spellStart"/>
            <w:r w:rsidRPr="007A0035">
              <w:rPr>
                <w:rFonts w:ascii="GHEA Grapalat" w:hAnsi="GHEA Grapalat"/>
                <w:sz w:val="15"/>
                <w:szCs w:val="15"/>
              </w:rPr>
              <w:t>ամուր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փխրուն</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չլխկած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Կաղամբակոթի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երկարությունը</w:t>
            </w:r>
            <w:proofErr w:type="spellEnd"/>
            <w:r w:rsidRPr="007A0035">
              <w:rPr>
                <w:rFonts w:ascii="GHEA Grapalat" w:hAnsi="GHEA Grapalat"/>
                <w:sz w:val="15"/>
                <w:szCs w:val="15"/>
              </w:rPr>
              <w:t xml:space="preserve"> 3սմ-ից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ավել</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Անվտանգությունն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կառավարության</w:t>
            </w:r>
            <w:proofErr w:type="spellEnd"/>
            <w:r w:rsidRPr="007A0035">
              <w:rPr>
                <w:rFonts w:ascii="GHEA Grapalat" w:hAnsi="GHEA Grapalat"/>
                <w:sz w:val="15"/>
                <w:szCs w:val="15"/>
              </w:rPr>
              <w:t xml:space="preserve"> 2006թ. </w:t>
            </w:r>
            <w:proofErr w:type="spellStart"/>
            <w:r w:rsidRPr="007A0035">
              <w:rPr>
                <w:rFonts w:ascii="GHEA Grapalat" w:hAnsi="GHEA Grapalat"/>
                <w:sz w:val="15"/>
                <w:szCs w:val="15"/>
              </w:rPr>
              <w:t>դեկտեմբերի</w:t>
            </w:r>
            <w:proofErr w:type="spellEnd"/>
            <w:r w:rsidRPr="007A0035">
              <w:rPr>
                <w:rFonts w:ascii="GHEA Grapalat" w:hAnsi="GHEA Grapalat"/>
                <w:sz w:val="15"/>
                <w:szCs w:val="15"/>
              </w:rPr>
              <w:t xml:space="preserve"> 21-ի N 1913-Ն </w:t>
            </w:r>
            <w:proofErr w:type="spellStart"/>
            <w:r w:rsidRPr="007A0035">
              <w:rPr>
                <w:rFonts w:ascii="GHEA Grapalat" w:hAnsi="GHEA Grapalat"/>
                <w:sz w:val="15"/>
                <w:szCs w:val="15"/>
              </w:rPr>
              <w:t>որոշմամբ</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հաստատված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Թարմ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պտուղ</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բանջարեղենի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տեխնիկական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կանոնակարգի</w:t>
            </w:r>
            <w:proofErr w:type="spellEnd"/>
            <w:r w:rsidRPr="007A0035">
              <w:rPr>
                <w:rFonts w:ascii="GHEA Grapalat" w:hAnsi="GHEA Grapalat"/>
                <w:sz w:val="15"/>
                <w:szCs w:val="15"/>
              </w:rPr>
              <w:t>» և &lt;&lt;</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&gt;&gt;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p>
        </w:tc>
        <w:tc>
          <w:tcPr>
            <w:tcW w:w="840" w:type="dxa"/>
            <w:vAlign w:val="bottom"/>
          </w:tcPr>
          <w:p w14:paraId="6C7422B3"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3E642630" w14:textId="4BF4305C"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250</w:t>
            </w:r>
          </w:p>
        </w:tc>
        <w:tc>
          <w:tcPr>
            <w:tcW w:w="973" w:type="dxa"/>
            <w:tcBorders>
              <w:top w:val="nil"/>
              <w:left w:val="nil"/>
              <w:bottom w:val="single" w:sz="4" w:space="0" w:color="auto"/>
              <w:right w:val="single" w:sz="4" w:space="0" w:color="auto"/>
            </w:tcBorders>
            <w:shd w:val="clear" w:color="000000" w:fill="FFFFFF"/>
            <w:vAlign w:val="center"/>
          </w:tcPr>
          <w:p w14:paraId="2319CE57" w14:textId="71F01E93"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300000</w:t>
            </w:r>
          </w:p>
        </w:tc>
        <w:tc>
          <w:tcPr>
            <w:tcW w:w="973" w:type="dxa"/>
            <w:tcBorders>
              <w:top w:val="nil"/>
              <w:left w:val="single" w:sz="4" w:space="0" w:color="auto"/>
              <w:bottom w:val="single" w:sz="4" w:space="0" w:color="auto"/>
              <w:right w:val="single" w:sz="4" w:space="0" w:color="auto"/>
            </w:tcBorders>
            <w:shd w:val="clear" w:color="auto" w:fill="auto"/>
            <w:vAlign w:val="center"/>
          </w:tcPr>
          <w:p w14:paraId="300D9D59" w14:textId="5F627265" w:rsidR="007E5B2C" w:rsidRPr="007A0035" w:rsidRDefault="007E5B2C" w:rsidP="007E5B2C">
            <w:pPr>
              <w:jc w:val="both"/>
              <w:rPr>
                <w:rFonts w:ascii="Sylfaen" w:hAnsi="Sylfaen"/>
                <w:b/>
                <w:i/>
              </w:rPr>
            </w:pPr>
            <w:r>
              <w:rPr>
                <w:rFonts w:ascii="Sylfaen" w:hAnsi="Sylfaen" w:cs="Calibri"/>
                <w:color w:val="000000"/>
                <w:sz w:val="18"/>
                <w:szCs w:val="18"/>
              </w:rPr>
              <w:t>1200</w:t>
            </w:r>
          </w:p>
        </w:tc>
        <w:tc>
          <w:tcPr>
            <w:tcW w:w="1271" w:type="dxa"/>
          </w:tcPr>
          <w:p w14:paraId="155A2C96"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3F6D3462"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5B7F6ECA" w14:textId="4DD68E86"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1200</w:t>
            </w:r>
          </w:p>
        </w:tc>
        <w:tc>
          <w:tcPr>
            <w:tcW w:w="1127" w:type="dxa"/>
            <w:vMerge/>
          </w:tcPr>
          <w:p w14:paraId="42CA1765" w14:textId="77777777" w:rsidR="007E5B2C" w:rsidRPr="007A0035" w:rsidRDefault="007E5B2C" w:rsidP="007E5B2C">
            <w:pPr>
              <w:jc w:val="center"/>
              <w:rPr>
                <w:rFonts w:ascii="GHEA Grapalat" w:hAnsi="GHEA Grapalat"/>
                <w:sz w:val="15"/>
                <w:szCs w:val="15"/>
              </w:rPr>
            </w:pPr>
          </w:p>
        </w:tc>
      </w:tr>
      <w:tr w:rsidR="007E5B2C" w:rsidRPr="007A0035" w14:paraId="3366B5FD" w14:textId="77777777" w:rsidTr="007E5B2C">
        <w:tc>
          <w:tcPr>
            <w:tcW w:w="805" w:type="dxa"/>
          </w:tcPr>
          <w:p w14:paraId="68AB4A74"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0E544399"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03221110</w:t>
            </w:r>
          </w:p>
        </w:tc>
        <w:tc>
          <w:tcPr>
            <w:tcW w:w="1067" w:type="dxa"/>
            <w:vAlign w:val="bottom"/>
          </w:tcPr>
          <w:p w14:paraId="51B1F6EF"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Գազար</w:t>
            </w:r>
            <w:proofErr w:type="spellEnd"/>
          </w:p>
        </w:tc>
        <w:tc>
          <w:tcPr>
            <w:tcW w:w="1165" w:type="dxa"/>
          </w:tcPr>
          <w:p w14:paraId="335B0B10" w14:textId="77777777" w:rsidR="007E5B2C" w:rsidRPr="007A0035" w:rsidRDefault="007E5B2C" w:rsidP="007E5B2C">
            <w:pPr>
              <w:jc w:val="center"/>
              <w:rPr>
                <w:rFonts w:ascii="GHEA Grapalat" w:hAnsi="GHEA Grapalat"/>
                <w:sz w:val="15"/>
                <w:szCs w:val="15"/>
              </w:rPr>
            </w:pPr>
          </w:p>
        </w:tc>
        <w:tc>
          <w:tcPr>
            <w:tcW w:w="4955" w:type="dxa"/>
            <w:vAlign w:val="center"/>
          </w:tcPr>
          <w:p w14:paraId="46C42F4B" w14:textId="77777777" w:rsidR="007E5B2C" w:rsidRPr="007A0035" w:rsidRDefault="007E5B2C" w:rsidP="007E5B2C">
            <w:pPr>
              <w:jc w:val="both"/>
              <w:rPr>
                <w:rFonts w:ascii="GHEA Grapalat" w:hAnsi="GHEA Grapalat"/>
                <w:sz w:val="15"/>
                <w:szCs w:val="15"/>
              </w:rPr>
            </w:pPr>
            <w:proofErr w:type="spellStart"/>
            <w:r w:rsidRPr="007A0035">
              <w:rPr>
                <w:rFonts w:ascii="GHEA Grapalat" w:hAnsi="GHEA Grapalat"/>
                <w:sz w:val="15"/>
                <w:szCs w:val="15"/>
              </w:rPr>
              <w:t>Ընտիր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տեսակի</w:t>
            </w:r>
            <w:proofErr w:type="spellEnd"/>
            <w:r w:rsidRPr="007A0035">
              <w:rPr>
                <w:rFonts w:ascii="GHEA Grapalat" w:hAnsi="GHEA Grapalat"/>
                <w:sz w:val="15"/>
                <w:szCs w:val="15"/>
              </w:rPr>
              <w:t xml:space="preserve">, ԳՕՍՏ 26767-85: </w:t>
            </w:r>
            <w:proofErr w:type="spellStart"/>
            <w:r w:rsidRPr="007A0035">
              <w:rPr>
                <w:rFonts w:ascii="GHEA Grapalat" w:hAnsi="GHEA Grapalat"/>
                <w:sz w:val="15"/>
                <w:szCs w:val="15"/>
              </w:rPr>
              <w:t>Արտաքին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տեսքը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արմատապտուղները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թարմ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ամբողջական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առանց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հիվանդությունների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չոր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չկեղտոտված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առանց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ճաքերի</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վնասվածքների</w:t>
            </w:r>
            <w:proofErr w:type="spellEnd"/>
            <w:r w:rsidRPr="007A0035">
              <w:rPr>
                <w:rFonts w:ascii="GHEA Grapalat" w:hAnsi="GHEA Grapalat"/>
                <w:sz w:val="15"/>
                <w:szCs w:val="15"/>
              </w:rPr>
              <w:t>,  &lt;&lt;</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&gt;&gt;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9-րդ </w:t>
            </w:r>
            <w:proofErr w:type="spellStart"/>
            <w:r w:rsidRPr="007A0035">
              <w:rPr>
                <w:rFonts w:ascii="GHEA Grapalat" w:hAnsi="GHEA Grapalat"/>
                <w:sz w:val="15"/>
                <w:szCs w:val="15"/>
              </w:rPr>
              <w:t>հոդվածի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Անվտանգությունն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կառավարության</w:t>
            </w:r>
            <w:proofErr w:type="spellEnd"/>
            <w:r w:rsidRPr="007A0035">
              <w:rPr>
                <w:rFonts w:ascii="GHEA Grapalat" w:hAnsi="GHEA Grapalat"/>
                <w:sz w:val="15"/>
                <w:szCs w:val="15"/>
              </w:rPr>
              <w:t xml:space="preserve"> 2006թ. </w:t>
            </w:r>
            <w:proofErr w:type="spellStart"/>
            <w:r w:rsidRPr="007A0035">
              <w:rPr>
                <w:rFonts w:ascii="GHEA Grapalat" w:hAnsi="GHEA Grapalat"/>
                <w:sz w:val="15"/>
                <w:szCs w:val="15"/>
              </w:rPr>
              <w:t>դեկտեմբերի</w:t>
            </w:r>
            <w:proofErr w:type="spellEnd"/>
            <w:r w:rsidRPr="007A0035">
              <w:rPr>
                <w:rFonts w:ascii="GHEA Grapalat" w:hAnsi="GHEA Grapalat"/>
                <w:sz w:val="15"/>
                <w:szCs w:val="15"/>
              </w:rPr>
              <w:t xml:space="preserve"> 21-ի N 1913-Ն </w:t>
            </w:r>
            <w:proofErr w:type="spellStart"/>
            <w:r w:rsidRPr="007A0035">
              <w:rPr>
                <w:rFonts w:ascii="GHEA Grapalat" w:hAnsi="GHEA Grapalat"/>
                <w:sz w:val="15"/>
                <w:szCs w:val="15"/>
              </w:rPr>
              <w:t>որոշմամբ</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հաստատված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Թարմ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պտուղ</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բանջարեղենի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տեխնիկական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կանոնակարգի</w:t>
            </w:r>
            <w:proofErr w:type="spellEnd"/>
            <w:r w:rsidRPr="007A0035">
              <w:rPr>
                <w:rFonts w:ascii="GHEA Grapalat" w:hAnsi="GHEA Grapalat"/>
                <w:sz w:val="15"/>
                <w:szCs w:val="15"/>
              </w:rPr>
              <w:t>» և &lt;&lt;</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&gt;&gt;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p>
        </w:tc>
        <w:tc>
          <w:tcPr>
            <w:tcW w:w="840" w:type="dxa"/>
            <w:vAlign w:val="bottom"/>
          </w:tcPr>
          <w:p w14:paraId="6F5718D9"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7B613D68" w14:textId="23D1CF7C"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400</w:t>
            </w:r>
          </w:p>
        </w:tc>
        <w:tc>
          <w:tcPr>
            <w:tcW w:w="973" w:type="dxa"/>
            <w:tcBorders>
              <w:top w:val="nil"/>
              <w:left w:val="nil"/>
              <w:bottom w:val="single" w:sz="4" w:space="0" w:color="auto"/>
              <w:right w:val="single" w:sz="4" w:space="0" w:color="auto"/>
            </w:tcBorders>
            <w:shd w:val="clear" w:color="000000" w:fill="FFFFFF"/>
            <w:vAlign w:val="center"/>
          </w:tcPr>
          <w:p w14:paraId="5C7DB34B" w14:textId="4311990B"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24000</w:t>
            </w:r>
          </w:p>
        </w:tc>
        <w:tc>
          <w:tcPr>
            <w:tcW w:w="973" w:type="dxa"/>
            <w:tcBorders>
              <w:top w:val="nil"/>
              <w:left w:val="single" w:sz="4" w:space="0" w:color="auto"/>
              <w:bottom w:val="single" w:sz="4" w:space="0" w:color="auto"/>
              <w:right w:val="single" w:sz="4" w:space="0" w:color="auto"/>
            </w:tcBorders>
            <w:shd w:val="clear" w:color="auto" w:fill="auto"/>
            <w:vAlign w:val="center"/>
          </w:tcPr>
          <w:p w14:paraId="5D542F78" w14:textId="3D0C56DD" w:rsidR="007E5B2C" w:rsidRPr="007A0035" w:rsidRDefault="007E5B2C" w:rsidP="007E5B2C">
            <w:pPr>
              <w:jc w:val="both"/>
              <w:rPr>
                <w:rFonts w:ascii="Sylfaen" w:hAnsi="Sylfaen"/>
                <w:b/>
                <w:i/>
              </w:rPr>
            </w:pPr>
            <w:r>
              <w:rPr>
                <w:rFonts w:ascii="Sylfaen" w:hAnsi="Sylfaen" w:cs="Calibri"/>
                <w:color w:val="000000"/>
                <w:sz w:val="18"/>
                <w:szCs w:val="18"/>
              </w:rPr>
              <w:t>60</w:t>
            </w:r>
          </w:p>
        </w:tc>
        <w:tc>
          <w:tcPr>
            <w:tcW w:w="1271" w:type="dxa"/>
          </w:tcPr>
          <w:p w14:paraId="01ADE5AA"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075060C9"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319DB113" w14:textId="510424FC"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60</w:t>
            </w:r>
          </w:p>
        </w:tc>
        <w:tc>
          <w:tcPr>
            <w:tcW w:w="1127" w:type="dxa"/>
            <w:vMerge/>
          </w:tcPr>
          <w:p w14:paraId="099EFD43" w14:textId="77777777" w:rsidR="007E5B2C" w:rsidRPr="007A0035" w:rsidRDefault="007E5B2C" w:rsidP="007E5B2C">
            <w:pPr>
              <w:jc w:val="center"/>
              <w:rPr>
                <w:rFonts w:ascii="GHEA Grapalat" w:hAnsi="GHEA Grapalat"/>
                <w:sz w:val="15"/>
                <w:szCs w:val="15"/>
              </w:rPr>
            </w:pPr>
          </w:p>
        </w:tc>
      </w:tr>
      <w:tr w:rsidR="007E5B2C" w:rsidRPr="007A0035" w14:paraId="4E6607B4" w14:textId="77777777" w:rsidTr="007E5B2C">
        <w:tc>
          <w:tcPr>
            <w:tcW w:w="805" w:type="dxa"/>
          </w:tcPr>
          <w:p w14:paraId="0660876A"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403796D5"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03221100</w:t>
            </w:r>
          </w:p>
        </w:tc>
        <w:tc>
          <w:tcPr>
            <w:tcW w:w="1067" w:type="dxa"/>
            <w:vAlign w:val="bottom"/>
          </w:tcPr>
          <w:p w14:paraId="2FA236BE"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Բազուկ</w:t>
            </w:r>
            <w:proofErr w:type="spellEnd"/>
          </w:p>
        </w:tc>
        <w:tc>
          <w:tcPr>
            <w:tcW w:w="1165" w:type="dxa"/>
          </w:tcPr>
          <w:p w14:paraId="7D1AF295" w14:textId="77777777" w:rsidR="007E5B2C" w:rsidRPr="007A0035" w:rsidRDefault="007E5B2C" w:rsidP="007E5B2C">
            <w:pPr>
              <w:jc w:val="center"/>
              <w:rPr>
                <w:rFonts w:ascii="GHEA Grapalat" w:hAnsi="GHEA Grapalat"/>
                <w:sz w:val="15"/>
                <w:szCs w:val="15"/>
              </w:rPr>
            </w:pPr>
          </w:p>
        </w:tc>
        <w:tc>
          <w:tcPr>
            <w:tcW w:w="4955" w:type="dxa"/>
            <w:vAlign w:val="center"/>
          </w:tcPr>
          <w:p w14:paraId="0DD93CFC" w14:textId="77777777" w:rsidR="007E5B2C" w:rsidRPr="007A0035" w:rsidRDefault="007E5B2C" w:rsidP="007E5B2C">
            <w:pPr>
              <w:jc w:val="both"/>
              <w:rPr>
                <w:rFonts w:ascii="GHEA Grapalat" w:hAnsi="GHEA Grapalat"/>
                <w:sz w:val="15"/>
                <w:szCs w:val="15"/>
              </w:rPr>
            </w:pPr>
            <w:proofErr w:type="spellStart"/>
            <w:r w:rsidRPr="007A0035">
              <w:rPr>
                <w:rFonts w:ascii="GHEA Grapalat" w:hAnsi="GHEA Grapalat"/>
                <w:sz w:val="15"/>
                <w:szCs w:val="15"/>
              </w:rPr>
              <w:t>Արտաքին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տեսքը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արմատապտուղները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թարմ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ամբողջական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առանց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հիվանդությունների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չոր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չկեղտոտված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առանց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ճաքերի</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վնասվածքների</w:t>
            </w:r>
            <w:proofErr w:type="spellEnd"/>
            <w:r w:rsidRPr="007A0035">
              <w:rPr>
                <w:rFonts w:ascii="GHEA Grapalat" w:hAnsi="GHEA Grapalat"/>
                <w:sz w:val="15"/>
                <w:szCs w:val="15"/>
              </w:rPr>
              <w:t>:</w:t>
            </w:r>
            <w:r w:rsidRPr="007A0035">
              <w:rPr>
                <w:rFonts w:ascii="GHEA Grapalat" w:hAnsi="GHEA Grapalat"/>
                <w:sz w:val="15"/>
                <w:szCs w:val="15"/>
              </w:rPr>
              <w:br/>
            </w:r>
            <w:proofErr w:type="spellStart"/>
            <w:r w:rsidRPr="007A0035">
              <w:rPr>
                <w:rFonts w:ascii="GHEA Grapalat" w:hAnsi="GHEA Grapalat"/>
                <w:sz w:val="15"/>
                <w:szCs w:val="15"/>
              </w:rPr>
              <w:t>Ներքին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կառուցվածքը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միջուկը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հյութալի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մուգ</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կարմիր</w:t>
            </w:r>
            <w:proofErr w:type="spellEnd"/>
            <w:r w:rsidRPr="007A0035">
              <w:rPr>
                <w:rFonts w:ascii="GHEA Grapalat" w:hAnsi="GHEA Grapalat"/>
                <w:sz w:val="15"/>
                <w:szCs w:val="15"/>
              </w:rPr>
              <w:t>:</w:t>
            </w:r>
            <w:r w:rsidRPr="007A0035">
              <w:rPr>
                <w:rFonts w:ascii="GHEA Grapalat" w:hAnsi="GHEA Grapalat"/>
                <w:sz w:val="15"/>
                <w:szCs w:val="15"/>
              </w:rPr>
              <w:br/>
            </w:r>
            <w:proofErr w:type="spellStart"/>
            <w:r w:rsidRPr="007A0035">
              <w:rPr>
                <w:rFonts w:ascii="GHEA Grapalat" w:hAnsi="GHEA Grapalat"/>
                <w:sz w:val="15"/>
                <w:szCs w:val="15"/>
              </w:rPr>
              <w:t>Արմատապտուղների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չափսերը</w:t>
            </w:r>
            <w:proofErr w:type="spellEnd"/>
            <w:r w:rsidRPr="007A0035">
              <w:rPr>
                <w:rFonts w:ascii="GHEA Grapalat" w:hAnsi="GHEA Grapalat"/>
                <w:sz w:val="15"/>
                <w:szCs w:val="15"/>
              </w:rPr>
              <w:t xml:space="preserve"> 5-14սմ /</w:t>
            </w:r>
            <w:proofErr w:type="spellStart"/>
            <w:r w:rsidRPr="007A0035">
              <w:rPr>
                <w:rFonts w:ascii="GHEA Grapalat" w:hAnsi="GHEA Grapalat"/>
                <w:sz w:val="15"/>
                <w:szCs w:val="15"/>
              </w:rPr>
              <w:t>լայնակի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կտրվածքով</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Արմատապտուղներին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կպած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հողի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քանակությունը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ավել</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քան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ընդհանուր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քանակի</w:t>
            </w:r>
            <w:proofErr w:type="spellEnd"/>
            <w:r w:rsidRPr="007A0035">
              <w:rPr>
                <w:rFonts w:ascii="GHEA Grapalat" w:hAnsi="GHEA Grapalat"/>
                <w:sz w:val="15"/>
                <w:szCs w:val="15"/>
              </w:rPr>
              <w:t xml:space="preserve"> 1%: </w:t>
            </w:r>
            <w:proofErr w:type="spellStart"/>
            <w:r w:rsidRPr="007A0035">
              <w:rPr>
                <w:rFonts w:ascii="GHEA Grapalat" w:hAnsi="GHEA Grapalat"/>
                <w:sz w:val="15"/>
                <w:szCs w:val="15"/>
              </w:rPr>
              <w:t>Անվտանգությունն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կառավարության</w:t>
            </w:r>
            <w:proofErr w:type="spellEnd"/>
            <w:r w:rsidRPr="007A0035">
              <w:rPr>
                <w:rFonts w:ascii="GHEA Grapalat" w:hAnsi="GHEA Grapalat"/>
                <w:sz w:val="15"/>
                <w:szCs w:val="15"/>
              </w:rPr>
              <w:t xml:space="preserve"> 2006թ. </w:t>
            </w:r>
            <w:proofErr w:type="spellStart"/>
            <w:r w:rsidRPr="007A0035">
              <w:rPr>
                <w:rFonts w:ascii="GHEA Grapalat" w:hAnsi="GHEA Grapalat"/>
                <w:sz w:val="15"/>
                <w:szCs w:val="15"/>
              </w:rPr>
              <w:t>դեկտեմբերի</w:t>
            </w:r>
            <w:proofErr w:type="spellEnd"/>
            <w:r w:rsidRPr="007A0035">
              <w:rPr>
                <w:rFonts w:ascii="GHEA Grapalat" w:hAnsi="GHEA Grapalat"/>
                <w:sz w:val="15"/>
                <w:szCs w:val="15"/>
              </w:rPr>
              <w:t xml:space="preserve"> 21-ի N 1913-Ն </w:t>
            </w:r>
            <w:proofErr w:type="spellStart"/>
            <w:r w:rsidRPr="007A0035">
              <w:rPr>
                <w:rFonts w:ascii="GHEA Grapalat" w:hAnsi="GHEA Grapalat"/>
                <w:sz w:val="15"/>
                <w:szCs w:val="15"/>
              </w:rPr>
              <w:t>որոշմամբ</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հաստատված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Թարմ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պտուղ</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բանջարեղենի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տեխնիկական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կանոնակարգի</w:t>
            </w:r>
            <w:proofErr w:type="spellEnd"/>
            <w:r w:rsidRPr="007A0035">
              <w:rPr>
                <w:rFonts w:ascii="GHEA Grapalat" w:hAnsi="GHEA Grapalat"/>
                <w:sz w:val="15"/>
                <w:szCs w:val="15"/>
              </w:rPr>
              <w:t>» և &lt;&lt;</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&gt;&gt;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r w:rsidRPr="007A0035">
              <w:rPr>
                <w:rFonts w:ascii="GHEA Grapalat" w:hAnsi="GHEA Grapalat"/>
                <w:sz w:val="15"/>
                <w:szCs w:val="15"/>
              </w:rPr>
              <w:t>:</w:t>
            </w:r>
          </w:p>
        </w:tc>
        <w:tc>
          <w:tcPr>
            <w:tcW w:w="840" w:type="dxa"/>
            <w:vAlign w:val="bottom"/>
          </w:tcPr>
          <w:p w14:paraId="620556F4"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01E5AC74" w14:textId="15292266"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450</w:t>
            </w:r>
          </w:p>
        </w:tc>
        <w:tc>
          <w:tcPr>
            <w:tcW w:w="973" w:type="dxa"/>
            <w:tcBorders>
              <w:top w:val="nil"/>
              <w:left w:val="nil"/>
              <w:bottom w:val="single" w:sz="4" w:space="0" w:color="auto"/>
              <w:right w:val="single" w:sz="4" w:space="0" w:color="auto"/>
            </w:tcBorders>
            <w:shd w:val="clear" w:color="000000" w:fill="FFFFFF"/>
            <w:vAlign w:val="center"/>
          </w:tcPr>
          <w:p w14:paraId="6315A180" w14:textId="66197001"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22500</w:t>
            </w:r>
          </w:p>
        </w:tc>
        <w:tc>
          <w:tcPr>
            <w:tcW w:w="973" w:type="dxa"/>
            <w:tcBorders>
              <w:top w:val="nil"/>
              <w:left w:val="single" w:sz="4" w:space="0" w:color="auto"/>
              <w:bottom w:val="single" w:sz="4" w:space="0" w:color="auto"/>
              <w:right w:val="single" w:sz="4" w:space="0" w:color="auto"/>
            </w:tcBorders>
            <w:shd w:val="clear" w:color="auto" w:fill="auto"/>
            <w:vAlign w:val="center"/>
          </w:tcPr>
          <w:p w14:paraId="4FE190A8" w14:textId="7EE53C45" w:rsidR="007E5B2C" w:rsidRPr="007A0035" w:rsidRDefault="007E5B2C" w:rsidP="007E5B2C">
            <w:pPr>
              <w:jc w:val="both"/>
              <w:rPr>
                <w:rFonts w:ascii="Sylfaen" w:hAnsi="Sylfaen"/>
                <w:b/>
                <w:i/>
              </w:rPr>
            </w:pPr>
            <w:r>
              <w:rPr>
                <w:rFonts w:ascii="Sylfaen" w:hAnsi="Sylfaen" w:cs="Calibri"/>
                <w:color w:val="000000"/>
                <w:sz w:val="18"/>
                <w:szCs w:val="18"/>
              </w:rPr>
              <w:t>50</w:t>
            </w:r>
          </w:p>
        </w:tc>
        <w:tc>
          <w:tcPr>
            <w:tcW w:w="1271" w:type="dxa"/>
          </w:tcPr>
          <w:p w14:paraId="1B774FC1"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4B3B66F8"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40EA195A" w14:textId="09A911B9"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50</w:t>
            </w:r>
          </w:p>
        </w:tc>
        <w:tc>
          <w:tcPr>
            <w:tcW w:w="1127" w:type="dxa"/>
            <w:vMerge/>
          </w:tcPr>
          <w:p w14:paraId="6FDB62B1" w14:textId="77777777" w:rsidR="007E5B2C" w:rsidRPr="007A0035" w:rsidRDefault="007E5B2C" w:rsidP="007E5B2C">
            <w:pPr>
              <w:jc w:val="center"/>
              <w:rPr>
                <w:rFonts w:ascii="GHEA Grapalat" w:hAnsi="GHEA Grapalat"/>
                <w:sz w:val="15"/>
                <w:szCs w:val="15"/>
              </w:rPr>
            </w:pPr>
          </w:p>
        </w:tc>
      </w:tr>
      <w:tr w:rsidR="007E5B2C" w:rsidRPr="007A0035" w14:paraId="26FA553A" w14:textId="77777777" w:rsidTr="007E5B2C">
        <w:tc>
          <w:tcPr>
            <w:tcW w:w="805" w:type="dxa"/>
          </w:tcPr>
          <w:p w14:paraId="3B425158"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7A376559"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03221111</w:t>
            </w:r>
          </w:p>
        </w:tc>
        <w:tc>
          <w:tcPr>
            <w:tcW w:w="1067" w:type="dxa"/>
            <w:vAlign w:val="bottom"/>
          </w:tcPr>
          <w:p w14:paraId="3A37F301"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Սոխ</w:t>
            </w:r>
            <w:proofErr w:type="spellEnd"/>
          </w:p>
        </w:tc>
        <w:tc>
          <w:tcPr>
            <w:tcW w:w="1165" w:type="dxa"/>
          </w:tcPr>
          <w:p w14:paraId="0F7247F4" w14:textId="77777777" w:rsidR="007E5B2C" w:rsidRPr="007A0035" w:rsidRDefault="007E5B2C" w:rsidP="007E5B2C">
            <w:pPr>
              <w:jc w:val="center"/>
              <w:rPr>
                <w:rFonts w:ascii="GHEA Grapalat" w:hAnsi="GHEA Grapalat"/>
                <w:sz w:val="15"/>
                <w:szCs w:val="15"/>
              </w:rPr>
            </w:pPr>
          </w:p>
        </w:tc>
        <w:tc>
          <w:tcPr>
            <w:tcW w:w="4955" w:type="dxa"/>
            <w:vAlign w:val="center"/>
          </w:tcPr>
          <w:p w14:paraId="2E3F2645" w14:textId="77777777" w:rsidR="007E5B2C" w:rsidRPr="007A0035" w:rsidRDefault="007E5B2C" w:rsidP="007E5B2C">
            <w:pPr>
              <w:jc w:val="both"/>
              <w:rPr>
                <w:rFonts w:ascii="GHEA Grapalat" w:hAnsi="GHEA Grapalat"/>
                <w:sz w:val="15"/>
                <w:szCs w:val="15"/>
              </w:rPr>
            </w:pPr>
            <w:proofErr w:type="spellStart"/>
            <w:r w:rsidRPr="007A0035">
              <w:rPr>
                <w:rFonts w:ascii="GHEA Grapalat" w:hAnsi="GHEA Grapalat"/>
                <w:sz w:val="15"/>
                <w:szCs w:val="15"/>
              </w:rPr>
              <w:t>Ընտիր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տեսակի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թարմ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կծու</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կիսակծու</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քաղցր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նեղ</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տրամագիծը</w:t>
            </w:r>
            <w:proofErr w:type="spellEnd"/>
            <w:r w:rsidRPr="007A0035">
              <w:rPr>
                <w:rFonts w:ascii="GHEA Grapalat" w:hAnsi="GHEA Grapalat"/>
                <w:sz w:val="15"/>
                <w:szCs w:val="15"/>
              </w:rPr>
              <w:t xml:space="preserve"> 3 </w:t>
            </w:r>
            <w:proofErr w:type="spellStart"/>
            <w:r w:rsidRPr="007A0035">
              <w:rPr>
                <w:rFonts w:ascii="GHEA Grapalat" w:hAnsi="GHEA Grapalat"/>
                <w:sz w:val="15"/>
                <w:szCs w:val="15"/>
              </w:rPr>
              <w:t>սմ-ից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պակաս</w:t>
            </w:r>
            <w:proofErr w:type="spellEnd"/>
            <w:r w:rsidRPr="007A0035">
              <w:rPr>
                <w:rFonts w:ascii="GHEA Grapalat" w:hAnsi="GHEA Grapalat"/>
                <w:sz w:val="15"/>
                <w:szCs w:val="15"/>
              </w:rPr>
              <w:t xml:space="preserve">, ԳՕՍՏ 27166-86: </w:t>
            </w:r>
            <w:proofErr w:type="spellStart"/>
            <w:r w:rsidRPr="007A0035">
              <w:rPr>
                <w:rFonts w:ascii="GHEA Grapalat" w:hAnsi="GHEA Grapalat"/>
                <w:sz w:val="15"/>
                <w:szCs w:val="15"/>
              </w:rPr>
              <w:t>Անվտանգությունն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կառավարության</w:t>
            </w:r>
            <w:proofErr w:type="spellEnd"/>
            <w:r w:rsidRPr="007A0035">
              <w:rPr>
                <w:rFonts w:ascii="GHEA Grapalat" w:hAnsi="GHEA Grapalat"/>
                <w:sz w:val="15"/>
                <w:szCs w:val="15"/>
              </w:rPr>
              <w:t xml:space="preserve"> 2006թ. </w:t>
            </w:r>
            <w:proofErr w:type="spellStart"/>
            <w:r w:rsidRPr="007A0035">
              <w:rPr>
                <w:rFonts w:ascii="GHEA Grapalat" w:hAnsi="GHEA Grapalat"/>
                <w:sz w:val="15"/>
                <w:szCs w:val="15"/>
              </w:rPr>
              <w:t>դեկտեմբերի</w:t>
            </w:r>
            <w:proofErr w:type="spellEnd"/>
            <w:r w:rsidRPr="007A0035">
              <w:rPr>
                <w:rFonts w:ascii="GHEA Grapalat" w:hAnsi="GHEA Grapalat"/>
                <w:sz w:val="15"/>
                <w:szCs w:val="15"/>
              </w:rPr>
              <w:t xml:space="preserve"> 21-ի N 1913-Ն </w:t>
            </w:r>
            <w:proofErr w:type="spellStart"/>
            <w:r w:rsidRPr="007A0035">
              <w:rPr>
                <w:rFonts w:ascii="GHEA Grapalat" w:hAnsi="GHEA Grapalat"/>
                <w:sz w:val="15"/>
                <w:szCs w:val="15"/>
              </w:rPr>
              <w:t>որոշմամբ</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հաստատված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Թարմ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պտուղ</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բանջարեղենի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տեխնիկական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կանոնակարգի</w:t>
            </w:r>
            <w:proofErr w:type="spellEnd"/>
            <w:r w:rsidRPr="007A0035">
              <w:rPr>
                <w:rFonts w:ascii="GHEA Grapalat" w:hAnsi="GHEA Grapalat"/>
                <w:sz w:val="15"/>
                <w:szCs w:val="15"/>
              </w:rPr>
              <w:t>» և &lt;&lt;</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&gt;&gt;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r w:rsidRPr="007A0035">
              <w:rPr>
                <w:rFonts w:ascii="GHEA Grapalat" w:hAnsi="GHEA Grapalat"/>
                <w:sz w:val="15"/>
                <w:szCs w:val="15"/>
              </w:rPr>
              <w:t>:</w:t>
            </w:r>
          </w:p>
        </w:tc>
        <w:tc>
          <w:tcPr>
            <w:tcW w:w="840" w:type="dxa"/>
            <w:vAlign w:val="bottom"/>
          </w:tcPr>
          <w:p w14:paraId="47ABFB9C"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2BE061A5" w14:textId="78EAC51B"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400</w:t>
            </w:r>
          </w:p>
        </w:tc>
        <w:tc>
          <w:tcPr>
            <w:tcW w:w="973" w:type="dxa"/>
            <w:tcBorders>
              <w:top w:val="nil"/>
              <w:left w:val="nil"/>
              <w:bottom w:val="single" w:sz="4" w:space="0" w:color="auto"/>
              <w:right w:val="single" w:sz="4" w:space="0" w:color="auto"/>
            </w:tcBorders>
            <w:shd w:val="clear" w:color="000000" w:fill="FFFFFF"/>
            <w:vAlign w:val="center"/>
          </w:tcPr>
          <w:p w14:paraId="5A0EC5D7" w14:textId="6198887B"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40000</w:t>
            </w:r>
          </w:p>
        </w:tc>
        <w:tc>
          <w:tcPr>
            <w:tcW w:w="973" w:type="dxa"/>
            <w:tcBorders>
              <w:top w:val="nil"/>
              <w:left w:val="single" w:sz="4" w:space="0" w:color="auto"/>
              <w:bottom w:val="single" w:sz="4" w:space="0" w:color="auto"/>
              <w:right w:val="single" w:sz="4" w:space="0" w:color="auto"/>
            </w:tcBorders>
            <w:shd w:val="clear" w:color="auto" w:fill="auto"/>
            <w:vAlign w:val="center"/>
          </w:tcPr>
          <w:p w14:paraId="03C8AD37" w14:textId="0EF466AC" w:rsidR="007E5B2C" w:rsidRPr="007A0035" w:rsidRDefault="007E5B2C" w:rsidP="007E5B2C">
            <w:pPr>
              <w:jc w:val="both"/>
              <w:rPr>
                <w:rFonts w:ascii="Sylfaen" w:hAnsi="Sylfaen"/>
                <w:b/>
                <w:i/>
              </w:rPr>
            </w:pPr>
            <w:r>
              <w:rPr>
                <w:rFonts w:ascii="Sylfaen" w:hAnsi="Sylfaen" w:cs="Calibri"/>
                <w:color w:val="000000"/>
                <w:sz w:val="18"/>
                <w:szCs w:val="18"/>
              </w:rPr>
              <w:t>100</w:t>
            </w:r>
          </w:p>
        </w:tc>
        <w:tc>
          <w:tcPr>
            <w:tcW w:w="1271" w:type="dxa"/>
          </w:tcPr>
          <w:p w14:paraId="44A9BDDE"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3EE5D1E7"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11B2661C" w14:textId="0F12A149"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100</w:t>
            </w:r>
          </w:p>
        </w:tc>
        <w:tc>
          <w:tcPr>
            <w:tcW w:w="1127" w:type="dxa"/>
            <w:vMerge/>
          </w:tcPr>
          <w:p w14:paraId="0403F5D3" w14:textId="77777777" w:rsidR="007E5B2C" w:rsidRPr="007A0035" w:rsidRDefault="007E5B2C" w:rsidP="007E5B2C">
            <w:pPr>
              <w:jc w:val="center"/>
              <w:rPr>
                <w:rFonts w:ascii="GHEA Grapalat" w:hAnsi="GHEA Grapalat"/>
                <w:sz w:val="15"/>
                <w:szCs w:val="15"/>
              </w:rPr>
            </w:pPr>
          </w:p>
        </w:tc>
      </w:tr>
      <w:tr w:rsidR="007E5B2C" w:rsidRPr="007A0035" w14:paraId="1E9E2112" w14:textId="77777777" w:rsidTr="007E5B2C">
        <w:tc>
          <w:tcPr>
            <w:tcW w:w="805" w:type="dxa"/>
          </w:tcPr>
          <w:p w14:paraId="6CA46709"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7A11C3B8"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15842310</w:t>
            </w:r>
          </w:p>
        </w:tc>
        <w:tc>
          <w:tcPr>
            <w:tcW w:w="1067" w:type="dxa"/>
            <w:vAlign w:val="bottom"/>
          </w:tcPr>
          <w:p w14:paraId="168E6900"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Կոնֆետ</w:t>
            </w:r>
            <w:proofErr w:type="spellEnd"/>
          </w:p>
        </w:tc>
        <w:tc>
          <w:tcPr>
            <w:tcW w:w="1165" w:type="dxa"/>
          </w:tcPr>
          <w:p w14:paraId="705EE1EA" w14:textId="77777777" w:rsidR="007E5B2C" w:rsidRPr="007A0035" w:rsidRDefault="007E5B2C" w:rsidP="007E5B2C">
            <w:pPr>
              <w:jc w:val="center"/>
              <w:rPr>
                <w:rFonts w:ascii="GHEA Grapalat" w:hAnsi="GHEA Grapalat"/>
                <w:sz w:val="15"/>
                <w:szCs w:val="15"/>
              </w:rPr>
            </w:pPr>
          </w:p>
        </w:tc>
        <w:tc>
          <w:tcPr>
            <w:tcW w:w="4955" w:type="dxa"/>
            <w:vAlign w:val="center"/>
          </w:tcPr>
          <w:p w14:paraId="030DC1B3" w14:textId="77777777" w:rsidR="007E5B2C" w:rsidRPr="007A0035" w:rsidRDefault="007E5B2C" w:rsidP="007E5B2C">
            <w:pPr>
              <w:jc w:val="both"/>
              <w:rPr>
                <w:rFonts w:ascii="GHEA Grapalat" w:hAnsi="GHEA Grapalat"/>
                <w:sz w:val="15"/>
                <w:szCs w:val="15"/>
              </w:rPr>
            </w:pPr>
            <w:proofErr w:type="spellStart"/>
            <w:r w:rsidRPr="007A0035">
              <w:rPr>
                <w:rFonts w:ascii="GHEA Grapalat" w:hAnsi="GHEA Grapalat"/>
                <w:sz w:val="15"/>
                <w:szCs w:val="15"/>
              </w:rPr>
              <w:t>Մրգային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խոնավությունը</w:t>
            </w:r>
            <w:proofErr w:type="spellEnd"/>
            <w:r w:rsidRPr="007A0035">
              <w:rPr>
                <w:rFonts w:ascii="GHEA Grapalat" w:hAnsi="GHEA Grapalat"/>
                <w:sz w:val="15"/>
                <w:szCs w:val="15"/>
              </w:rPr>
              <w:t xml:space="preserve"> 4.0 %-</w:t>
            </w:r>
            <w:proofErr w:type="spellStart"/>
            <w:r w:rsidRPr="007A0035">
              <w:rPr>
                <w:rFonts w:ascii="GHEA Grapalat" w:hAnsi="GHEA Grapalat"/>
                <w:sz w:val="15"/>
                <w:szCs w:val="15"/>
              </w:rPr>
              <w:t>ից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ավելի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փաթեթավորված</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առանց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փաթեթավորման</w:t>
            </w:r>
            <w:proofErr w:type="spellEnd"/>
            <w:r w:rsidRPr="007A0035">
              <w:rPr>
                <w:rFonts w:ascii="GHEA Grapalat" w:hAnsi="GHEA Grapalat"/>
                <w:sz w:val="15"/>
                <w:szCs w:val="15"/>
              </w:rPr>
              <w:t xml:space="preserve">, ԳՕՍՏ 4570-93 </w:t>
            </w:r>
            <w:proofErr w:type="spellStart"/>
            <w:r w:rsidRPr="007A0035">
              <w:rPr>
                <w:rFonts w:ascii="GHEA Grapalat" w:hAnsi="GHEA Grapalat"/>
                <w:sz w:val="15"/>
                <w:szCs w:val="15"/>
              </w:rPr>
              <w:t>կամ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համարժեք</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Անվտանգությունն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N 2-III-4.9-01-2010 </w:t>
            </w:r>
            <w:proofErr w:type="spellStart"/>
            <w:r w:rsidRPr="007A0035">
              <w:rPr>
                <w:rFonts w:ascii="GHEA Grapalat" w:hAnsi="GHEA Grapalat"/>
                <w:sz w:val="15"/>
                <w:szCs w:val="15"/>
              </w:rPr>
              <w:t>հիգիենիկ</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նորմատիվների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իսկ</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մակնշումը</w:t>
            </w:r>
            <w:proofErr w:type="spellEnd"/>
            <w:r w:rsidRPr="007A0035">
              <w:rPr>
                <w:rFonts w:ascii="GHEA Grapalat" w:hAnsi="GHEA Grapalat"/>
                <w:sz w:val="15"/>
                <w:szCs w:val="15"/>
              </w:rPr>
              <w:t xml:space="preserve"> &lt;&lt;</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&gt;&gt;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r w:rsidRPr="007A0035">
              <w:rPr>
                <w:rFonts w:ascii="GHEA Grapalat" w:hAnsi="GHEA Grapalat"/>
                <w:sz w:val="15"/>
                <w:szCs w:val="15"/>
              </w:rPr>
              <w:t>:</w:t>
            </w:r>
          </w:p>
        </w:tc>
        <w:tc>
          <w:tcPr>
            <w:tcW w:w="840" w:type="dxa"/>
            <w:vAlign w:val="bottom"/>
          </w:tcPr>
          <w:p w14:paraId="41CCB4E3"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65443F88" w14:textId="33B8B146"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1500</w:t>
            </w:r>
          </w:p>
        </w:tc>
        <w:tc>
          <w:tcPr>
            <w:tcW w:w="973" w:type="dxa"/>
            <w:tcBorders>
              <w:top w:val="nil"/>
              <w:left w:val="nil"/>
              <w:bottom w:val="single" w:sz="4" w:space="0" w:color="auto"/>
              <w:right w:val="single" w:sz="4" w:space="0" w:color="auto"/>
            </w:tcBorders>
            <w:shd w:val="clear" w:color="000000" w:fill="FFFFFF"/>
            <w:vAlign w:val="center"/>
          </w:tcPr>
          <w:p w14:paraId="064637CD" w14:textId="4F75950F"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30000</w:t>
            </w:r>
          </w:p>
        </w:tc>
        <w:tc>
          <w:tcPr>
            <w:tcW w:w="973" w:type="dxa"/>
            <w:tcBorders>
              <w:top w:val="nil"/>
              <w:left w:val="single" w:sz="4" w:space="0" w:color="auto"/>
              <w:bottom w:val="single" w:sz="4" w:space="0" w:color="auto"/>
              <w:right w:val="single" w:sz="4" w:space="0" w:color="auto"/>
            </w:tcBorders>
            <w:shd w:val="clear" w:color="auto" w:fill="auto"/>
            <w:vAlign w:val="center"/>
          </w:tcPr>
          <w:p w14:paraId="4ED75C75" w14:textId="77A6BF44" w:rsidR="007E5B2C" w:rsidRPr="007A0035" w:rsidRDefault="007E5B2C" w:rsidP="007E5B2C">
            <w:pPr>
              <w:jc w:val="both"/>
              <w:rPr>
                <w:rFonts w:ascii="Sylfaen" w:hAnsi="Sylfaen"/>
                <w:b/>
                <w:i/>
              </w:rPr>
            </w:pPr>
            <w:r>
              <w:rPr>
                <w:rFonts w:ascii="Sylfaen" w:hAnsi="Sylfaen" w:cs="Calibri"/>
                <w:color w:val="000000"/>
                <w:sz w:val="18"/>
                <w:szCs w:val="18"/>
              </w:rPr>
              <w:t>20</w:t>
            </w:r>
          </w:p>
        </w:tc>
        <w:tc>
          <w:tcPr>
            <w:tcW w:w="1271" w:type="dxa"/>
          </w:tcPr>
          <w:p w14:paraId="3702DC0E"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03C0DFFA"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195D39F6" w14:textId="29987266"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20</w:t>
            </w:r>
          </w:p>
        </w:tc>
        <w:tc>
          <w:tcPr>
            <w:tcW w:w="1127" w:type="dxa"/>
            <w:vMerge/>
          </w:tcPr>
          <w:p w14:paraId="2885586D" w14:textId="77777777" w:rsidR="007E5B2C" w:rsidRPr="007A0035" w:rsidRDefault="007E5B2C" w:rsidP="007E5B2C">
            <w:pPr>
              <w:jc w:val="center"/>
              <w:rPr>
                <w:rFonts w:ascii="GHEA Grapalat" w:hAnsi="GHEA Grapalat"/>
                <w:sz w:val="15"/>
                <w:szCs w:val="15"/>
              </w:rPr>
            </w:pPr>
          </w:p>
        </w:tc>
      </w:tr>
      <w:tr w:rsidR="007E5B2C" w:rsidRPr="007A0035" w14:paraId="4151E3DA" w14:textId="77777777" w:rsidTr="007E5B2C">
        <w:tc>
          <w:tcPr>
            <w:tcW w:w="805" w:type="dxa"/>
          </w:tcPr>
          <w:p w14:paraId="3367705A"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224E0B1B"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15821500</w:t>
            </w:r>
          </w:p>
        </w:tc>
        <w:tc>
          <w:tcPr>
            <w:tcW w:w="1067" w:type="dxa"/>
            <w:vAlign w:val="bottom"/>
          </w:tcPr>
          <w:p w14:paraId="270CDF8E"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Վաֆլի</w:t>
            </w:r>
            <w:proofErr w:type="spellEnd"/>
          </w:p>
        </w:tc>
        <w:tc>
          <w:tcPr>
            <w:tcW w:w="1165" w:type="dxa"/>
          </w:tcPr>
          <w:p w14:paraId="33E90EC6" w14:textId="77777777" w:rsidR="007E5B2C" w:rsidRPr="007A0035" w:rsidRDefault="007E5B2C" w:rsidP="007E5B2C">
            <w:pPr>
              <w:jc w:val="center"/>
              <w:rPr>
                <w:rFonts w:ascii="GHEA Grapalat" w:hAnsi="GHEA Grapalat"/>
                <w:sz w:val="15"/>
                <w:szCs w:val="15"/>
              </w:rPr>
            </w:pPr>
          </w:p>
        </w:tc>
        <w:tc>
          <w:tcPr>
            <w:tcW w:w="4955" w:type="dxa"/>
            <w:vAlign w:val="center"/>
          </w:tcPr>
          <w:p w14:paraId="0EE880A6" w14:textId="77777777" w:rsidR="007E5B2C" w:rsidRPr="007A0035" w:rsidRDefault="007E5B2C" w:rsidP="007E5B2C">
            <w:pPr>
              <w:jc w:val="both"/>
              <w:rPr>
                <w:rFonts w:ascii="GHEA Grapalat" w:hAnsi="GHEA Grapalat"/>
                <w:sz w:val="15"/>
                <w:szCs w:val="15"/>
              </w:rPr>
            </w:pPr>
            <w:proofErr w:type="spellStart"/>
            <w:r w:rsidRPr="007A0035">
              <w:rPr>
                <w:rFonts w:ascii="GHEA Grapalat" w:hAnsi="GHEA Grapalat"/>
                <w:sz w:val="15"/>
                <w:szCs w:val="15"/>
              </w:rPr>
              <w:t>Միջուկով</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առանց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միջուկի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չափածրարված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առանց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չափածրարման</w:t>
            </w:r>
            <w:proofErr w:type="spellEnd"/>
            <w:r w:rsidRPr="007A0035">
              <w:rPr>
                <w:rFonts w:ascii="GHEA Grapalat" w:hAnsi="GHEA Grapalat"/>
                <w:sz w:val="15"/>
                <w:szCs w:val="15"/>
              </w:rPr>
              <w:t xml:space="preserve">, ԳՕՍՏ 14031-68 </w:t>
            </w:r>
            <w:proofErr w:type="spellStart"/>
            <w:r w:rsidRPr="007A0035">
              <w:rPr>
                <w:rFonts w:ascii="GHEA Grapalat" w:hAnsi="GHEA Grapalat"/>
                <w:sz w:val="15"/>
                <w:szCs w:val="15"/>
              </w:rPr>
              <w:t>կամ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համարժեքը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Անվտանգությունն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N 2-III-4.9-01-2010 </w:t>
            </w:r>
            <w:proofErr w:type="spellStart"/>
            <w:r w:rsidRPr="007A0035">
              <w:rPr>
                <w:rFonts w:ascii="GHEA Grapalat" w:hAnsi="GHEA Grapalat"/>
                <w:sz w:val="15"/>
                <w:szCs w:val="15"/>
              </w:rPr>
              <w:t>հիգիենիկ</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նորմատիվների</w:t>
            </w:r>
            <w:proofErr w:type="spellEnd"/>
            <w:r w:rsidRPr="007A0035">
              <w:rPr>
                <w:rFonts w:ascii="GHEA Grapalat" w:hAnsi="GHEA Grapalat"/>
                <w:sz w:val="15"/>
                <w:szCs w:val="15"/>
              </w:rPr>
              <w:t xml:space="preserve"> և &lt;&lt;</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&gt;&gt;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r w:rsidRPr="007A0035">
              <w:rPr>
                <w:rFonts w:ascii="GHEA Grapalat" w:hAnsi="GHEA Grapalat"/>
                <w:sz w:val="15"/>
                <w:szCs w:val="15"/>
              </w:rPr>
              <w:t>:</w:t>
            </w:r>
          </w:p>
        </w:tc>
        <w:tc>
          <w:tcPr>
            <w:tcW w:w="840" w:type="dxa"/>
            <w:vAlign w:val="bottom"/>
          </w:tcPr>
          <w:p w14:paraId="089C150F"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66E08F21" w14:textId="6CE436FD"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1100</w:t>
            </w:r>
          </w:p>
        </w:tc>
        <w:tc>
          <w:tcPr>
            <w:tcW w:w="973" w:type="dxa"/>
            <w:tcBorders>
              <w:top w:val="nil"/>
              <w:left w:val="nil"/>
              <w:bottom w:val="single" w:sz="4" w:space="0" w:color="auto"/>
              <w:right w:val="single" w:sz="4" w:space="0" w:color="auto"/>
            </w:tcBorders>
            <w:shd w:val="clear" w:color="000000" w:fill="FFFFFF"/>
            <w:vAlign w:val="center"/>
          </w:tcPr>
          <w:p w14:paraId="4FDFC50C" w14:textId="0A1E8040"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22000</w:t>
            </w:r>
          </w:p>
        </w:tc>
        <w:tc>
          <w:tcPr>
            <w:tcW w:w="973" w:type="dxa"/>
            <w:tcBorders>
              <w:top w:val="nil"/>
              <w:left w:val="single" w:sz="4" w:space="0" w:color="auto"/>
              <w:bottom w:val="single" w:sz="4" w:space="0" w:color="auto"/>
              <w:right w:val="single" w:sz="4" w:space="0" w:color="auto"/>
            </w:tcBorders>
            <w:shd w:val="clear" w:color="auto" w:fill="auto"/>
            <w:vAlign w:val="center"/>
          </w:tcPr>
          <w:p w14:paraId="569731F4" w14:textId="703DED60" w:rsidR="007E5B2C" w:rsidRPr="007A0035" w:rsidRDefault="007E5B2C" w:rsidP="007E5B2C">
            <w:pPr>
              <w:jc w:val="both"/>
              <w:rPr>
                <w:rFonts w:ascii="Sylfaen" w:hAnsi="Sylfaen"/>
                <w:b/>
                <w:i/>
              </w:rPr>
            </w:pPr>
            <w:r>
              <w:rPr>
                <w:rFonts w:ascii="Sylfaen" w:hAnsi="Sylfaen" w:cs="Calibri"/>
                <w:color w:val="000000"/>
                <w:sz w:val="18"/>
                <w:szCs w:val="18"/>
              </w:rPr>
              <w:t>20</w:t>
            </w:r>
          </w:p>
        </w:tc>
        <w:tc>
          <w:tcPr>
            <w:tcW w:w="1271" w:type="dxa"/>
          </w:tcPr>
          <w:p w14:paraId="01643A42"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7D1B9691"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266C3968" w14:textId="60ABA8C3"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20</w:t>
            </w:r>
          </w:p>
        </w:tc>
        <w:tc>
          <w:tcPr>
            <w:tcW w:w="1127" w:type="dxa"/>
            <w:vMerge/>
          </w:tcPr>
          <w:p w14:paraId="20E30C0C" w14:textId="77777777" w:rsidR="007E5B2C" w:rsidRPr="007A0035" w:rsidRDefault="007E5B2C" w:rsidP="007E5B2C">
            <w:pPr>
              <w:jc w:val="center"/>
              <w:rPr>
                <w:rFonts w:ascii="GHEA Grapalat" w:hAnsi="GHEA Grapalat"/>
                <w:sz w:val="15"/>
                <w:szCs w:val="15"/>
              </w:rPr>
            </w:pPr>
          </w:p>
        </w:tc>
      </w:tr>
      <w:tr w:rsidR="007E5B2C" w:rsidRPr="007A0035" w14:paraId="16162B0F" w14:textId="77777777" w:rsidTr="007E5B2C">
        <w:tc>
          <w:tcPr>
            <w:tcW w:w="805" w:type="dxa"/>
          </w:tcPr>
          <w:p w14:paraId="7D9F0493"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587F6832"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15821500</w:t>
            </w:r>
          </w:p>
        </w:tc>
        <w:tc>
          <w:tcPr>
            <w:tcW w:w="1067" w:type="dxa"/>
            <w:vAlign w:val="bottom"/>
          </w:tcPr>
          <w:p w14:paraId="2ACD3C7A"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Թխվածքաբլիթ</w:t>
            </w:r>
            <w:proofErr w:type="spellEnd"/>
          </w:p>
        </w:tc>
        <w:tc>
          <w:tcPr>
            <w:tcW w:w="1165" w:type="dxa"/>
          </w:tcPr>
          <w:p w14:paraId="1E95E6E5" w14:textId="77777777" w:rsidR="007E5B2C" w:rsidRPr="007A0035" w:rsidRDefault="007E5B2C" w:rsidP="007E5B2C">
            <w:pPr>
              <w:jc w:val="center"/>
              <w:rPr>
                <w:rFonts w:ascii="GHEA Grapalat" w:hAnsi="GHEA Grapalat"/>
                <w:sz w:val="15"/>
                <w:szCs w:val="15"/>
              </w:rPr>
            </w:pPr>
          </w:p>
        </w:tc>
        <w:tc>
          <w:tcPr>
            <w:tcW w:w="4955" w:type="dxa"/>
            <w:vAlign w:val="center"/>
          </w:tcPr>
          <w:p w14:paraId="77C7991C" w14:textId="77777777" w:rsidR="007E5B2C" w:rsidRPr="007A0035" w:rsidRDefault="007E5B2C" w:rsidP="007E5B2C">
            <w:pPr>
              <w:jc w:val="both"/>
              <w:rPr>
                <w:rFonts w:ascii="GHEA Grapalat" w:hAnsi="GHEA Grapalat"/>
                <w:sz w:val="15"/>
                <w:szCs w:val="15"/>
              </w:rPr>
            </w:pPr>
            <w:proofErr w:type="spellStart"/>
            <w:r w:rsidRPr="007A0035">
              <w:rPr>
                <w:rFonts w:ascii="GHEA Grapalat" w:hAnsi="GHEA Grapalat"/>
                <w:sz w:val="15"/>
                <w:szCs w:val="15"/>
              </w:rPr>
              <w:t>Կաթնահունց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շաքարահունց</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երկարատև</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պատրաստված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խոնավությունը</w:t>
            </w:r>
            <w:proofErr w:type="spellEnd"/>
            <w:r w:rsidRPr="007A0035">
              <w:rPr>
                <w:rFonts w:ascii="GHEA Grapalat" w:hAnsi="GHEA Grapalat"/>
                <w:sz w:val="15"/>
                <w:szCs w:val="15"/>
              </w:rPr>
              <w:t>՝ 3 %-</w:t>
            </w:r>
            <w:proofErr w:type="spellStart"/>
            <w:r w:rsidRPr="007A0035">
              <w:rPr>
                <w:rFonts w:ascii="GHEA Grapalat" w:hAnsi="GHEA Grapalat"/>
                <w:sz w:val="15"/>
                <w:szCs w:val="15"/>
              </w:rPr>
              <w:t>ից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մինչև</w:t>
            </w:r>
            <w:proofErr w:type="spellEnd"/>
            <w:r w:rsidRPr="007A0035">
              <w:rPr>
                <w:rFonts w:ascii="GHEA Grapalat" w:hAnsi="GHEA Grapalat"/>
                <w:sz w:val="15"/>
                <w:szCs w:val="15"/>
              </w:rPr>
              <w:t xml:space="preserve"> 10 %, </w:t>
            </w:r>
            <w:proofErr w:type="spellStart"/>
            <w:r w:rsidRPr="007A0035">
              <w:rPr>
                <w:rFonts w:ascii="GHEA Grapalat" w:hAnsi="GHEA Grapalat"/>
                <w:sz w:val="15"/>
                <w:szCs w:val="15"/>
              </w:rPr>
              <w:t>շաքարի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զանգվածային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մասը</w:t>
            </w:r>
            <w:proofErr w:type="spellEnd"/>
            <w:r w:rsidRPr="007A0035">
              <w:rPr>
                <w:rFonts w:ascii="GHEA Grapalat" w:hAnsi="GHEA Grapalat"/>
                <w:sz w:val="15"/>
                <w:szCs w:val="15"/>
              </w:rPr>
              <w:t>՝ 20 %-</w:t>
            </w:r>
            <w:proofErr w:type="spellStart"/>
            <w:r w:rsidRPr="007A0035">
              <w:rPr>
                <w:rFonts w:ascii="GHEA Grapalat" w:hAnsi="GHEA Grapalat"/>
                <w:sz w:val="15"/>
                <w:szCs w:val="15"/>
              </w:rPr>
              <w:t>ից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մինչև</w:t>
            </w:r>
            <w:proofErr w:type="spellEnd"/>
            <w:r w:rsidRPr="007A0035">
              <w:rPr>
                <w:rFonts w:ascii="GHEA Grapalat" w:hAnsi="GHEA Grapalat"/>
                <w:sz w:val="15"/>
                <w:szCs w:val="15"/>
              </w:rPr>
              <w:t xml:space="preserve"> 27 %, </w:t>
            </w:r>
            <w:proofErr w:type="spellStart"/>
            <w:r w:rsidRPr="007A0035">
              <w:rPr>
                <w:rFonts w:ascii="GHEA Grapalat" w:hAnsi="GHEA Grapalat"/>
                <w:sz w:val="15"/>
                <w:szCs w:val="15"/>
              </w:rPr>
              <w:t>յուղայնությունը</w:t>
            </w:r>
            <w:proofErr w:type="spellEnd"/>
            <w:r w:rsidRPr="007A0035">
              <w:rPr>
                <w:rFonts w:ascii="GHEA Grapalat" w:hAnsi="GHEA Grapalat"/>
                <w:sz w:val="15"/>
                <w:szCs w:val="15"/>
              </w:rPr>
              <w:t>՝ 3 %-</w:t>
            </w:r>
            <w:proofErr w:type="spellStart"/>
            <w:r w:rsidRPr="007A0035">
              <w:rPr>
                <w:rFonts w:ascii="GHEA Grapalat" w:hAnsi="GHEA Grapalat"/>
                <w:sz w:val="15"/>
                <w:szCs w:val="15"/>
              </w:rPr>
              <w:t>ից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մինչև</w:t>
            </w:r>
            <w:proofErr w:type="spellEnd"/>
            <w:r w:rsidRPr="007A0035">
              <w:rPr>
                <w:rFonts w:ascii="GHEA Grapalat" w:hAnsi="GHEA Grapalat"/>
                <w:sz w:val="15"/>
                <w:szCs w:val="15"/>
              </w:rPr>
              <w:t xml:space="preserve"> 30 %, ԳՕՍՏ 24901-89 </w:t>
            </w:r>
            <w:proofErr w:type="spellStart"/>
            <w:r w:rsidRPr="007A0035">
              <w:rPr>
                <w:rFonts w:ascii="GHEA Grapalat" w:hAnsi="GHEA Grapalat"/>
                <w:sz w:val="15"/>
                <w:szCs w:val="15"/>
              </w:rPr>
              <w:t>կամ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համարժեք</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Անվտանգությունն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N 2-III-4.9-01-2010 </w:t>
            </w:r>
            <w:proofErr w:type="spellStart"/>
            <w:r w:rsidRPr="007A0035">
              <w:rPr>
                <w:rFonts w:ascii="GHEA Grapalat" w:hAnsi="GHEA Grapalat"/>
                <w:sz w:val="15"/>
                <w:szCs w:val="15"/>
              </w:rPr>
              <w:t>հիգիենիկ</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նորմատիվների</w:t>
            </w:r>
            <w:proofErr w:type="spellEnd"/>
            <w:r w:rsidRPr="007A0035">
              <w:rPr>
                <w:rFonts w:ascii="GHEA Grapalat" w:hAnsi="GHEA Grapalat"/>
                <w:sz w:val="15"/>
                <w:szCs w:val="15"/>
              </w:rPr>
              <w:t xml:space="preserve"> և &lt;&lt;</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&gt;&gt;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p>
        </w:tc>
        <w:tc>
          <w:tcPr>
            <w:tcW w:w="840" w:type="dxa"/>
            <w:vAlign w:val="bottom"/>
          </w:tcPr>
          <w:p w14:paraId="3F49B0AC"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090B86BC" w14:textId="4F2ABFEF"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1100</w:t>
            </w:r>
          </w:p>
        </w:tc>
        <w:tc>
          <w:tcPr>
            <w:tcW w:w="973" w:type="dxa"/>
            <w:tcBorders>
              <w:top w:val="nil"/>
              <w:left w:val="nil"/>
              <w:bottom w:val="single" w:sz="4" w:space="0" w:color="auto"/>
              <w:right w:val="single" w:sz="4" w:space="0" w:color="auto"/>
            </w:tcBorders>
            <w:shd w:val="clear" w:color="000000" w:fill="FFFFFF"/>
            <w:vAlign w:val="center"/>
          </w:tcPr>
          <w:p w14:paraId="1A3CA261" w14:textId="361225DE"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22000</w:t>
            </w:r>
          </w:p>
        </w:tc>
        <w:tc>
          <w:tcPr>
            <w:tcW w:w="973" w:type="dxa"/>
            <w:tcBorders>
              <w:top w:val="nil"/>
              <w:left w:val="single" w:sz="4" w:space="0" w:color="auto"/>
              <w:bottom w:val="single" w:sz="4" w:space="0" w:color="auto"/>
              <w:right w:val="single" w:sz="4" w:space="0" w:color="auto"/>
            </w:tcBorders>
            <w:shd w:val="clear" w:color="auto" w:fill="auto"/>
            <w:vAlign w:val="center"/>
          </w:tcPr>
          <w:p w14:paraId="232E330A" w14:textId="2E2D9588" w:rsidR="007E5B2C" w:rsidRPr="007A0035" w:rsidRDefault="007E5B2C" w:rsidP="007E5B2C">
            <w:pPr>
              <w:jc w:val="both"/>
              <w:rPr>
                <w:rFonts w:ascii="Sylfaen" w:hAnsi="Sylfaen"/>
                <w:b/>
                <w:i/>
              </w:rPr>
            </w:pPr>
            <w:r>
              <w:rPr>
                <w:rFonts w:ascii="Sylfaen" w:hAnsi="Sylfaen" w:cs="Calibri"/>
                <w:color w:val="000000"/>
                <w:sz w:val="18"/>
                <w:szCs w:val="18"/>
              </w:rPr>
              <w:t>20</w:t>
            </w:r>
          </w:p>
        </w:tc>
        <w:tc>
          <w:tcPr>
            <w:tcW w:w="1271" w:type="dxa"/>
          </w:tcPr>
          <w:p w14:paraId="3E68CB44"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554AD83A"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335611D2" w14:textId="36796261"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20</w:t>
            </w:r>
          </w:p>
        </w:tc>
        <w:tc>
          <w:tcPr>
            <w:tcW w:w="1127" w:type="dxa"/>
            <w:vMerge/>
          </w:tcPr>
          <w:p w14:paraId="07F67C96" w14:textId="77777777" w:rsidR="007E5B2C" w:rsidRPr="007A0035" w:rsidRDefault="007E5B2C" w:rsidP="007E5B2C">
            <w:pPr>
              <w:jc w:val="center"/>
              <w:rPr>
                <w:rFonts w:ascii="GHEA Grapalat" w:hAnsi="GHEA Grapalat"/>
                <w:sz w:val="15"/>
                <w:szCs w:val="15"/>
              </w:rPr>
            </w:pPr>
          </w:p>
        </w:tc>
      </w:tr>
      <w:tr w:rsidR="007E5B2C" w:rsidRPr="007A0035" w14:paraId="08A6F018" w14:textId="77777777" w:rsidTr="007E5B2C">
        <w:tc>
          <w:tcPr>
            <w:tcW w:w="805" w:type="dxa"/>
          </w:tcPr>
          <w:p w14:paraId="6B7EAA80"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755FD859"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15872400</w:t>
            </w:r>
          </w:p>
        </w:tc>
        <w:tc>
          <w:tcPr>
            <w:tcW w:w="1067" w:type="dxa"/>
            <w:vAlign w:val="bottom"/>
          </w:tcPr>
          <w:p w14:paraId="78FBC53D"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Աղ</w:t>
            </w:r>
            <w:proofErr w:type="spellEnd"/>
          </w:p>
        </w:tc>
        <w:tc>
          <w:tcPr>
            <w:tcW w:w="1165" w:type="dxa"/>
          </w:tcPr>
          <w:p w14:paraId="6DCABF8D" w14:textId="77777777" w:rsidR="007E5B2C" w:rsidRPr="007A0035" w:rsidRDefault="007E5B2C" w:rsidP="007E5B2C">
            <w:pPr>
              <w:jc w:val="center"/>
              <w:rPr>
                <w:rFonts w:ascii="GHEA Grapalat" w:hAnsi="GHEA Grapalat"/>
                <w:sz w:val="15"/>
                <w:szCs w:val="15"/>
              </w:rPr>
            </w:pPr>
          </w:p>
        </w:tc>
        <w:tc>
          <w:tcPr>
            <w:tcW w:w="4955" w:type="dxa"/>
            <w:vAlign w:val="center"/>
          </w:tcPr>
          <w:p w14:paraId="162370F2" w14:textId="77777777" w:rsidR="007E5B2C" w:rsidRPr="007A0035" w:rsidRDefault="007E5B2C" w:rsidP="007E5B2C">
            <w:pPr>
              <w:jc w:val="both"/>
              <w:rPr>
                <w:rFonts w:ascii="GHEA Grapalat" w:hAnsi="GHEA Grapalat"/>
                <w:sz w:val="15"/>
                <w:szCs w:val="15"/>
              </w:rPr>
            </w:pPr>
            <w:proofErr w:type="spellStart"/>
            <w:r w:rsidRPr="007A0035">
              <w:rPr>
                <w:rFonts w:ascii="GHEA Grapalat" w:hAnsi="GHEA Grapalat"/>
                <w:sz w:val="15"/>
                <w:szCs w:val="15"/>
              </w:rPr>
              <w:t>Կերակրի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աղ</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բարձր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տեսակի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յոդացված,ՀՍՏ</w:t>
            </w:r>
            <w:proofErr w:type="spellEnd"/>
            <w:r w:rsidRPr="007A0035">
              <w:rPr>
                <w:rFonts w:ascii="GHEA Grapalat" w:hAnsi="GHEA Grapalat"/>
                <w:sz w:val="15"/>
                <w:szCs w:val="15"/>
              </w:rPr>
              <w:t xml:space="preserve"> 239-2005: </w:t>
            </w:r>
            <w:proofErr w:type="spellStart"/>
            <w:r w:rsidRPr="007A0035">
              <w:rPr>
                <w:rFonts w:ascii="GHEA Grapalat" w:hAnsi="GHEA Grapalat"/>
                <w:sz w:val="15"/>
                <w:szCs w:val="15"/>
              </w:rPr>
              <w:t>Պիտանելիության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ժամկետը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արտադրման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օրվանից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պակաս</w:t>
            </w:r>
            <w:proofErr w:type="spellEnd"/>
            <w:r w:rsidRPr="007A0035">
              <w:rPr>
                <w:rFonts w:ascii="GHEA Grapalat" w:hAnsi="GHEA Grapalat"/>
                <w:sz w:val="15"/>
                <w:szCs w:val="15"/>
              </w:rPr>
              <w:t xml:space="preserve"> 12 </w:t>
            </w:r>
            <w:proofErr w:type="spellStart"/>
            <w:r w:rsidRPr="007A0035">
              <w:rPr>
                <w:rFonts w:ascii="GHEA Grapalat" w:hAnsi="GHEA Grapalat"/>
                <w:sz w:val="15"/>
                <w:szCs w:val="15"/>
              </w:rPr>
              <w:t>ամիս</w:t>
            </w:r>
            <w:proofErr w:type="spellEnd"/>
            <w:r w:rsidRPr="007A0035">
              <w:rPr>
                <w:rFonts w:ascii="GHEA Grapalat" w:hAnsi="GHEA Grapalat"/>
                <w:sz w:val="15"/>
                <w:szCs w:val="15"/>
              </w:rPr>
              <w:t>:</w:t>
            </w:r>
          </w:p>
        </w:tc>
        <w:tc>
          <w:tcPr>
            <w:tcW w:w="840" w:type="dxa"/>
            <w:vAlign w:val="bottom"/>
          </w:tcPr>
          <w:p w14:paraId="68B0BCF8"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5F4E53C1" w14:textId="71437AA8"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200</w:t>
            </w:r>
          </w:p>
        </w:tc>
        <w:tc>
          <w:tcPr>
            <w:tcW w:w="973" w:type="dxa"/>
            <w:tcBorders>
              <w:top w:val="nil"/>
              <w:left w:val="nil"/>
              <w:bottom w:val="single" w:sz="4" w:space="0" w:color="auto"/>
              <w:right w:val="single" w:sz="4" w:space="0" w:color="auto"/>
            </w:tcBorders>
            <w:shd w:val="clear" w:color="000000" w:fill="FFFFFF"/>
            <w:vAlign w:val="center"/>
          </w:tcPr>
          <w:p w14:paraId="5AEFEEE6" w14:textId="44C56409"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20000</w:t>
            </w:r>
          </w:p>
        </w:tc>
        <w:tc>
          <w:tcPr>
            <w:tcW w:w="973" w:type="dxa"/>
            <w:tcBorders>
              <w:top w:val="nil"/>
              <w:left w:val="single" w:sz="4" w:space="0" w:color="auto"/>
              <w:bottom w:val="single" w:sz="4" w:space="0" w:color="auto"/>
              <w:right w:val="single" w:sz="4" w:space="0" w:color="auto"/>
            </w:tcBorders>
            <w:shd w:val="clear" w:color="auto" w:fill="auto"/>
            <w:vAlign w:val="center"/>
          </w:tcPr>
          <w:p w14:paraId="41ACDAF3" w14:textId="76B8E572" w:rsidR="007E5B2C" w:rsidRPr="007A0035" w:rsidRDefault="007E5B2C" w:rsidP="007E5B2C">
            <w:pPr>
              <w:jc w:val="both"/>
              <w:rPr>
                <w:rFonts w:ascii="Sylfaen" w:hAnsi="Sylfaen"/>
                <w:b/>
                <w:i/>
              </w:rPr>
            </w:pPr>
            <w:r>
              <w:rPr>
                <w:rFonts w:ascii="Sylfaen" w:hAnsi="Sylfaen" w:cs="Calibri"/>
                <w:color w:val="000000"/>
                <w:sz w:val="18"/>
                <w:szCs w:val="18"/>
              </w:rPr>
              <w:t>100</w:t>
            </w:r>
          </w:p>
        </w:tc>
        <w:tc>
          <w:tcPr>
            <w:tcW w:w="1271" w:type="dxa"/>
          </w:tcPr>
          <w:p w14:paraId="1F587D9D"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20D7A1A4"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0B60CD80" w14:textId="01C4E353"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100</w:t>
            </w:r>
          </w:p>
        </w:tc>
        <w:tc>
          <w:tcPr>
            <w:tcW w:w="1127" w:type="dxa"/>
            <w:vMerge/>
          </w:tcPr>
          <w:p w14:paraId="1BB84E77" w14:textId="77777777" w:rsidR="007E5B2C" w:rsidRPr="007A0035" w:rsidRDefault="007E5B2C" w:rsidP="007E5B2C">
            <w:pPr>
              <w:jc w:val="center"/>
              <w:rPr>
                <w:rFonts w:ascii="GHEA Grapalat" w:hAnsi="GHEA Grapalat"/>
                <w:sz w:val="15"/>
                <w:szCs w:val="15"/>
              </w:rPr>
            </w:pPr>
          </w:p>
        </w:tc>
      </w:tr>
      <w:tr w:rsidR="007E5B2C" w:rsidRPr="007A0035" w14:paraId="7B0BA1A9" w14:textId="77777777" w:rsidTr="007E5B2C">
        <w:tc>
          <w:tcPr>
            <w:tcW w:w="805" w:type="dxa"/>
          </w:tcPr>
          <w:p w14:paraId="0755796D"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7520009E"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15333100</w:t>
            </w:r>
          </w:p>
        </w:tc>
        <w:tc>
          <w:tcPr>
            <w:tcW w:w="1067" w:type="dxa"/>
            <w:vAlign w:val="bottom"/>
          </w:tcPr>
          <w:p w14:paraId="67C4AC2D"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Տոմատի</w:t>
            </w:r>
            <w:proofErr w:type="spellEnd"/>
            <w:r w:rsidRPr="007A0035">
              <w:rPr>
                <w:rFonts w:ascii="GHEA Grapalat" w:hAnsi="GHEA Grapalat" w:cs="Calibri"/>
                <w:sz w:val="15"/>
                <w:szCs w:val="15"/>
              </w:rPr>
              <w:t xml:space="preserve"> </w:t>
            </w:r>
            <w:proofErr w:type="spellStart"/>
            <w:r w:rsidRPr="007A0035">
              <w:rPr>
                <w:rFonts w:ascii="GHEA Grapalat" w:hAnsi="GHEA Grapalat" w:cs="Calibri"/>
                <w:sz w:val="15"/>
                <w:szCs w:val="15"/>
              </w:rPr>
              <w:t>մածուկ</w:t>
            </w:r>
            <w:proofErr w:type="spellEnd"/>
          </w:p>
        </w:tc>
        <w:tc>
          <w:tcPr>
            <w:tcW w:w="1165" w:type="dxa"/>
          </w:tcPr>
          <w:p w14:paraId="7F0E2112" w14:textId="77777777" w:rsidR="007E5B2C" w:rsidRPr="007A0035" w:rsidRDefault="007E5B2C" w:rsidP="007E5B2C">
            <w:pPr>
              <w:jc w:val="center"/>
              <w:rPr>
                <w:rFonts w:ascii="GHEA Grapalat" w:hAnsi="GHEA Grapalat"/>
                <w:sz w:val="15"/>
                <w:szCs w:val="15"/>
              </w:rPr>
            </w:pPr>
          </w:p>
        </w:tc>
        <w:tc>
          <w:tcPr>
            <w:tcW w:w="4955" w:type="dxa"/>
            <w:vAlign w:val="center"/>
          </w:tcPr>
          <w:p w14:paraId="5C17B0DD" w14:textId="77777777" w:rsidR="007E5B2C" w:rsidRPr="007A0035" w:rsidRDefault="007E5B2C" w:rsidP="007E5B2C">
            <w:pPr>
              <w:jc w:val="both"/>
              <w:rPr>
                <w:rFonts w:ascii="GHEA Grapalat" w:hAnsi="GHEA Grapalat"/>
                <w:sz w:val="15"/>
                <w:szCs w:val="15"/>
              </w:rPr>
            </w:pPr>
            <w:proofErr w:type="spellStart"/>
            <w:r w:rsidRPr="007A0035">
              <w:rPr>
                <w:rFonts w:ascii="GHEA Grapalat" w:hAnsi="GHEA Grapalat"/>
                <w:sz w:val="15"/>
                <w:szCs w:val="15"/>
              </w:rPr>
              <w:t>Բարձր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տեսակի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ապակե</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մետաղյա</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տարաներով</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փաթեթավորումը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մինչև</w:t>
            </w:r>
            <w:proofErr w:type="spellEnd"/>
            <w:r w:rsidRPr="007A0035">
              <w:rPr>
                <w:rFonts w:ascii="GHEA Grapalat" w:hAnsi="GHEA Grapalat"/>
                <w:sz w:val="15"/>
                <w:szCs w:val="15"/>
              </w:rPr>
              <w:t xml:space="preserve"> 10 դմ3 </w:t>
            </w:r>
            <w:proofErr w:type="spellStart"/>
            <w:r w:rsidRPr="007A0035">
              <w:rPr>
                <w:rFonts w:ascii="GHEA Grapalat" w:hAnsi="GHEA Grapalat"/>
                <w:sz w:val="15"/>
                <w:szCs w:val="15"/>
              </w:rPr>
              <w:t>տարողությամբ</w:t>
            </w:r>
            <w:proofErr w:type="spellEnd"/>
            <w:r w:rsidRPr="007A0035">
              <w:rPr>
                <w:rFonts w:ascii="GHEA Grapalat" w:hAnsi="GHEA Grapalat"/>
                <w:sz w:val="15"/>
                <w:szCs w:val="15"/>
              </w:rPr>
              <w:t xml:space="preserve">,  ԳՕՍՏ 3343-89 </w:t>
            </w:r>
            <w:proofErr w:type="spellStart"/>
            <w:r w:rsidRPr="007A0035">
              <w:rPr>
                <w:rFonts w:ascii="GHEA Grapalat" w:hAnsi="GHEA Grapalat"/>
                <w:sz w:val="15"/>
                <w:szCs w:val="15"/>
              </w:rPr>
              <w:t>կամ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համարժեքը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Անվտանգությունն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N 2-III-4.9-01-2010 </w:t>
            </w:r>
            <w:proofErr w:type="spellStart"/>
            <w:r w:rsidRPr="007A0035">
              <w:rPr>
                <w:rFonts w:ascii="GHEA Grapalat" w:hAnsi="GHEA Grapalat"/>
                <w:sz w:val="15"/>
                <w:szCs w:val="15"/>
              </w:rPr>
              <w:t>հիգիենիկ</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lastRenderedPageBreak/>
              <w:t>նորմատիվների</w:t>
            </w:r>
            <w:proofErr w:type="spellEnd"/>
            <w:r w:rsidRPr="007A0035">
              <w:rPr>
                <w:rFonts w:ascii="GHEA Grapalat" w:hAnsi="GHEA Grapalat"/>
                <w:sz w:val="15"/>
                <w:szCs w:val="15"/>
              </w:rPr>
              <w:t xml:space="preserve"> և &lt;&lt;</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&gt;&gt;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r w:rsidRPr="007A0035">
              <w:rPr>
                <w:rFonts w:ascii="GHEA Grapalat" w:hAnsi="GHEA Grapalat"/>
                <w:sz w:val="15"/>
                <w:szCs w:val="15"/>
              </w:rPr>
              <w:t>:</w:t>
            </w:r>
          </w:p>
        </w:tc>
        <w:tc>
          <w:tcPr>
            <w:tcW w:w="840" w:type="dxa"/>
            <w:vAlign w:val="bottom"/>
          </w:tcPr>
          <w:p w14:paraId="13E8FBE9"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lastRenderedPageBreak/>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6C14C327" w14:textId="639B816A"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1300</w:t>
            </w:r>
          </w:p>
        </w:tc>
        <w:tc>
          <w:tcPr>
            <w:tcW w:w="973" w:type="dxa"/>
            <w:tcBorders>
              <w:top w:val="nil"/>
              <w:left w:val="nil"/>
              <w:bottom w:val="single" w:sz="4" w:space="0" w:color="auto"/>
              <w:right w:val="single" w:sz="4" w:space="0" w:color="auto"/>
            </w:tcBorders>
            <w:shd w:val="clear" w:color="000000" w:fill="FFFFFF"/>
            <w:vAlign w:val="center"/>
          </w:tcPr>
          <w:p w14:paraId="738FA122" w14:textId="5FC098AC"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19500</w:t>
            </w:r>
          </w:p>
        </w:tc>
        <w:tc>
          <w:tcPr>
            <w:tcW w:w="973" w:type="dxa"/>
            <w:tcBorders>
              <w:top w:val="nil"/>
              <w:left w:val="single" w:sz="4" w:space="0" w:color="auto"/>
              <w:bottom w:val="single" w:sz="4" w:space="0" w:color="auto"/>
              <w:right w:val="single" w:sz="4" w:space="0" w:color="auto"/>
            </w:tcBorders>
            <w:shd w:val="clear" w:color="auto" w:fill="auto"/>
            <w:vAlign w:val="center"/>
          </w:tcPr>
          <w:p w14:paraId="682579D4" w14:textId="7F6FCCF0" w:rsidR="007E5B2C" w:rsidRPr="007A0035" w:rsidRDefault="007E5B2C" w:rsidP="007E5B2C">
            <w:pPr>
              <w:jc w:val="both"/>
              <w:rPr>
                <w:rFonts w:ascii="Sylfaen" w:hAnsi="Sylfaen"/>
                <w:b/>
                <w:i/>
              </w:rPr>
            </w:pPr>
            <w:r>
              <w:rPr>
                <w:rFonts w:ascii="Sylfaen" w:hAnsi="Sylfaen" w:cs="Calibri"/>
                <w:color w:val="000000"/>
                <w:sz w:val="18"/>
                <w:szCs w:val="18"/>
              </w:rPr>
              <w:t>15</w:t>
            </w:r>
          </w:p>
        </w:tc>
        <w:tc>
          <w:tcPr>
            <w:tcW w:w="1271" w:type="dxa"/>
          </w:tcPr>
          <w:p w14:paraId="00BFAA30"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53F0A3B1"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51C4963E" w14:textId="4CBC8C1B"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15</w:t>
            </w:r>
          </w:p>
        </w:tc>
        <w:tc>
          <w:tcPr>
            <w:tcW w:w="1127" w:type="dxa"/>
            <w:vMerge/>
          </w:tcPr>
          <w:p w14:paraId="7DC49EC3" w14:textId="77777777" w:rsidR="007E5B2C" w:rsidRPr="007A0035" w:rsidRDefault="007E5B2C" w:rsidP="007E5B2C">
            <w:pPr>
              <w:jc w:val="center"/>
              <w:rPr>
                <w:rFonts w:ascii="GHEA Grapalat" w:hAnsi="GHEA Grapalat"/>
                <w:sz w:val="15"/>
                <w:szCs w:val="15"/>
              </w:rPr>
            </w:pPr>
          </w:p>
        </w:tc>
      </w:tr>
      <w:tr w:rsidR="007E5B2C" w:rsidRPr="007A0035" w14:paraId="754D6809" w14:textId="77777777" w:rsidTr="007E5B2C">
        <w:tc>
          <w:tcPr>
            <w:tcW w:w="805" w:type="dxa"/>
          </w:tcPr>
          <w:p w14:paraId="0845D64C"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7A3AC57F"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15841400</w:t>
            </w:r>
          </w:p>
        </w:tc>
        <w:tc>
          <w:tcPr>
            <w:tcW w:w="1067" w:type="dxa"/>
            <w:vAlign w:val="bottom"/>
          </w:tcPr>
          <w:p w14:paraId="3BB79990"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Կակաո</w:t>
            </w:r>
            <w:proofErr w:type="spellEnd"/>
            <w:r w:rsidRPr="007A0035">
              <w:rPr>
                <w:rFonts w:ascii="GHEA Grapalat" w:hAnsi="GHEA Grapalat" w:cs="Calibri"/>
                <w:sz w:val="15"/>
                <w:szCs w:val="15"/>
              </w:rPr>
              <w:t xml:space="preserve"> </w:t>
            </w:r>
            <w:proofErr w:type="spellStart"/>
            <w:r w:rsidRPr="007A0035">
              <w:rPr>
                <w:rFonts w:ascii="GHEA Grapalat" w:hAnsi="GHEA Grapalat" w:cs="Calibri"/>
                <w:sz w:val="15"/>
                <w:szCs w:val="15"/>
              </w:rPr>
              <w:t>փոշի</w:t>
            </w:r>
            <w:proofErr w:type="spellEnd"/>
          </w:p>
        </w:tc>
        <w:tc>
          <w:tcPr>
            <w:tcW w:w="1165" w:type="dxa"/>
          </w:tcPr>
          <w:p w14:paraId="0D8B100B" w14:textId="77777777" w:rsidR="007E5B2C" w:rsidRPr="007A0035" w:rsidRDefault="007E5B2C" w:rsidP="007E5B2C">
            <w:pPr>
              <w:jc w:val="center"/>
              <w:rPr>
                <w:rFonts w:ascii="GHEA Grapalat" w:hAnsi="GHEA Grapalat"/>
                <w:sz w:val="15"/>
                <w:szCs w:val="15"/>
              </w:rPr>
            </w:pPr>
          </w:p>
        </w:tc>
        <w:tc>
          <w:tcPr>
            <w:tcW w:w="4955" w:type="dxa"/>
            <w:vAlign w:val="center"/>
          </w:tcPr>
          <w:p w14:paraId="2AF32A99" w14:textId="77777777" w:rsidR="007E5B2C" w:rsidRPr="007A0035" w:rsidRDefault="007E5B2C" w:rsidP="007E5B2C">
            <w:pPr>
              <w:jc w:val="both"/>
              <w:rPr>
                <w:rFonts w:ascii="GHEA Grapalat" w:hAnsi="GHEA Grapalat"/>
                <w:sz w:val="15"/>
                <w:szCs w:val="15"/>
              </w:rPr>
            </w:pPr>
            <w:proofErr w:type="spellStart"/>
            <w:r w:rsidRPr="007A0035">
              <w:rPr>
                <w:rFonts w:ascii="GHEA Grapalat" w:hAnsi="GHEA Grapalat"/>
                <w:sz w:val="15"/>
                <w:szCs w:val="15"/>
              </w:rPr>
              <w:t>Խոնավությունը</w:t>
            </w:r>
            <w:proofErr w:type="spellEnd"/>
            <w:r w:rsidRPr="007A0035">
              <w:rPr>
                <w:rFonts w:ascii="GHEA Grapalat" w:hAnsi="GHEA Grapalat"/>
                <w:sz w:val="15"/>
                <w:szCs w:val="15"/>
              </w:rPr>
              <w:t>՝ 6.0 %-</w:t>
            </w:r>
            <w:proofErr w:type="spellStart"/>
            <w:r w:rsidRPr="007A0035">
              <w:rPr>
                <w:rFonts w:ascii="GHEA Grapalat" w:hAnsi="GHEA Grapalat"/>
                <w:sz w:val="15"/>
                <w:szCs w:val="15"/>
              </w:rPr>
              <w:t>ից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ավելի</w:t>
            </w:r>
            <w:proofErr w:type="spellEnd"/>
            <w:r w:rsidRPr="007A0035">
              <w:rPr>
                <w:rFonts w:ascii="GHEA Grapalat" w:hAnsi="GHEA Grapalat"/>
                <w:sz w:val="15"/>
                <w:szCs w:val="15"/>
              </w:rPr>
              <w:t xml:space="preserve">, pH-ը՝ 7.1-ից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ավելի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դիսպերսությունը</w:t>
            </w:r>
            <w:proofErr w:type="spellEnd"/>
            <w:r w:rsidRPr="007A0035">
              <w:rPr>
                <w:rFonts w:ascii="GHEA Grapalat" w:hAnsi="GHEA Grapalat"/>
                <w:sz w:val="15"/>
                <w:szCs w:val="15"/>
              </w:rPr>
              <w:t>՝ 90.0 %-</w:t>
            </w:r>
            <w:proofErr w:type="spellStart"/>
            <w:r w:rsidRPr="007A0035">
              <w:rPr>
                <w:rFonts w:ascii="GHEA Grapalat" w:hAnsi="GHEA Grapalat"/>
                <w:sz w:val="15"/>
                <w:szCs w:val="15"/>
              </w:rPr>
              <w:t>ից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պակաս</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փաթեթավորված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թղթե</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տուփերում</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մետաղյա</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ապակե</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բանկաներում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ինչպես</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նաև</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կշռաբաժանված</w:t>
            </w:r>
            <w:proofErr w:type="spellEnd"/>
            <w:r w:rsidRPr="007A0035">
              <w:rPr>
                <w:rFonts w:ascii="GHEA Grapalat" w:hAnsi="GHEA Grapalat"/>
                <w:sz w:val="15"/>
                <w:szCs w:val="15"/>
              </w:rPr>
              <w:t xml:space="preserve">, ԳՕՍՏ 108-76 </w:t>
            </w:r>
            <w:proofErr w:type="spellStart"/>
            <w:r w:rsidRPr="007A0035">
              <w:rPr>
                <w:rFonts w:ascii="GHEA Grapalat" w:hAnsi="GHEA Grapalat"/>
                <w:sz w:val="15"/>
                <w:szCs w:val="15"/>
              </w:rPr>
              <w:t>կամ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համարժեք</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Անվտանգությունն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N 2-III-4.9-01-2010 </w:t>
            </w:r>
            <w:proofErr w:type="spellStart"/>
            <w:r w:rsidRPr="007A0035">
              <w:rPr>
                <w:rFonts w:ascii="GHEA Grapalat" w:hAnsi="GHEA Grapalat"/>
                <w:sz w:val="15"/>
                <w:szCs w:val="15"/>
              </w:rPr>
              <w:t>հիգիենիկ</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նորմատիվների</w:t>
            </w:r>
            <w:proofErr w:type="spellEnd"/>
            <w:r w:rsidRPr="007A0035">
              <w:rPr>
                <w:rFonts w:ascii="GHEA Grapalat" w:hAnsi="GHEA Grapalat"/>
                <w:sz w:val="15"/>
                <w:szCs w:val="15"/>
              </w:rPr>
              <w:t xml:space="preserve"> և &lt;&lt;</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&gt;&gt;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r w:rsidRPr="007A0035">
              <w:rPr>
                <w:rFonts w:ascii="GHEA Grapalat" w:hAnsi="GHEA Grapalat"/>
                <w:sz w:val="15"/>
                <w:szCs w:val="15"/>
              </w:rPr>
              <w:t>:</w:t>
            </w:r>
          </w:p>
        </w:tc>
        <w:tc>
          <w:tcPr>
            <w:tcW w:w="840" w:type="dxa"/>
            <w:vAlign w:val="bottom"/>
          </w:tcPr>
          <w:p w14:paraId="4DB5F6B0"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58C5A63D" w14:textId="7AADDE2A"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5500</w:t>
            </w:r>
          </w:p>
        </w:tc>
        <w:tc>
          <w:tcPr>
            <w:tcW w:w="973" w:type="dxa"/>
            <w:tcBorders>
              <w:top w:val="nil"/>
              <w:left w:val="nil"/>
              <w:bottom w:val="single" w:sz="4" w:space="0" w:color="auto"/>
              <w:right w:val="single" w:sz="4" w:space="0" w:color="auto"/>
            </w:tcBorders>
            <w:shd w:val="clear" w:color="000000" w:fill="FFFFFF"/>
            <w:vAlign w:val="center"/>
          </w:tcPr>
          <w:p w14:paraId="31874602" w14:textId="7B30EFBC"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11000</w:t>
            </w:r>
          </w:p>
        </w:tc>
        <w:tc>
          <w:tcPr>
            <w:tcW w:w="973" w:type="dxa"/>
            <w:tcBorders>
              <w:top w:val="nil"/>
              <w:left w:val="single" w:sz="4" w:space="0" w:color="auto"/>
              <w:bottom w:val="single" w:sz="4" w:space="0" w:color="auto"/>
              <w:right w:val="single" w:sz="4" w:space="0" w:color="auto"/>
            </w:tcBorders>
            <w:shd w:val="clear" w:color="auto" w:fill="auto"/>
            <w:vAlign w:val="center"/>
          </w:tcPr>
          <w:p w14:paraId="2D957805" w14:textId="0C435D0B" w:rsidR="007E5B2C" w:rsidRPr="007A0035" w:rsidRDefault="007E5B2C" w:rsidP="007E5B2C">
            <w:pPr>
              <w:jc w:val="both"/>
              <w:rPr>
                <w:rFonts w:ascii="Sylfaen" w:hAnsi="Sylfaen"/>
                <w:b/>
                <w:i/>
              </w:rPr>
            </w:pPr>
            <w:r>
              <w:rPr>
                <w:rFonts w:ascii="Sylfaen" w:hAnsi="Sylfaen" w:cs="Calibri"/>
                <w:color w:val="000000"/>
                <w:sz w:val="18"/>
                <w:szCs w:val="18"/>
              </w:rPr>
              <w:t>2</w:t>
            </w:r>
          </w:p>
        </w:tc>
        <w:tc>
          <w:tcPr>
            <w:tcW w:w="1271" w:type="dxa"/>
          </w:tcPr>
          <w:p w14:paraId="5A2A219F"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1D58A762"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6D1A0D2D" w14:textId="5D2DA6A0"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2</w:t>
            </w:r>
          </w:p>
        </w:tc>
        <w:tc>
          <w:tcPr>
            <w:tcW w:w="1127" w:type="dxa"/>
            <w:vMerge/>
          </w:tcPr>
          <w:p w14:paraId="1B78687E" w14:textId="77777777" w:rsidR="007E5B2C" w:rsidRPr="007A0035" w:rsidRDefault="007E5B2C" w:rsidP="007E5B2C">
            <w:pPr>
              <w:jc w:val="center"/>
              <w:rPr>
                <w:rFonts w:ascii="GHEA Grapalat" w:hAnsi="GHEA Grapalat"/>
                <w:sz w:val="15"/>
                <w:szCs w:val="15"/>
              </w:rPr>
            </w:pPr>
          </w:p>
        </w:tc>
      </w:tr>
      <w:tr w:rsidR="007E5B2C" w:rsidRPr="007A0035" w14:paraId="25B1C320" w14:textId="77777777" w:rsidTr="007E5B2C">
        <w:tc>
          <w:tcPr>
            <w:tcW w:w="805" w:type="dxa"/>
          </w:tcPr>
          <w:p w14:paraId="359D1F4D"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67C69487"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15412200</w:t>
            </w:r>
          </w:p>
        </w:tc>
        <w:tc>
          <w:tcPr>
            <w:tcW w:w="1067" w:type="dxa"/>
            <w:vAlign w:val="bottom"/>
          </w:tcPr>
          <w:p w14:paraId="483CEACA"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Յուղ</w:t>
            </w:r>
            <w:proofErr w:type="spellEnd"/>
          </w:p>
        </w:tc>
        <w:tc>
          <w:tcPr>
            <w:tcW w:w="1165" w:type="dxa"/>
          </w:tcPr>
          <w:p w14:paraId="640828DD" w14:textId="77777777" w:rsidR="007E5B2C" w:rsidRPr="007A0035" w:rsidRDefault="007E5B2C" w:rsidP="007E5B2C">
            <w:pPr>
              <w:jc w:val="center"/>
              <w:rPr>
                <w:rFonts w:ascii="GHEA Grapalat" w:hAnsi="GHEA Grapalat"/>
                <w:sz w:val="15"/>
                <w:szCs w:val="15"/>
              </w:rPr>
            </w:pPr>
          </w:p>
        </w:tc>
        <w:tc>
          <w:tcPr>
            <w:tcW w:w="4955" w:type="dxa"/>
            <w:vAlign w:val="center"/>
          </w:tcPr>
          <w:p w14:paraId="28148C30" w14:textId="77777777" w:rsidR="007E5B2C" w:rsidRPr="007A0035" w:rsidRDefault="007E5B2C" w:rsidP="007E5B2C">
            <w:pPr>
              <w:spacing w:after="240"/>
              <w:jc w:val="both"/>
              <w:rPr>
                <w:rFonts w:ascii="GHEA Grapalat" w:hAnsi="GHEA Grapalat"/>
                <w:sz w:val="15"/>
                <w:szCs w:val="15"/>
              </w:rPr>
            </w:pPr>
            <w:proofErr w:type="spellStart"/>
            <w:r w:rsidRPr="007A0035">
              <w:rPr>
                <w:rFonts w:ascii="GHEA Grapalat" w:hAnsi="GHEA Grapalat"/>
                <w:sz w:val="15"/>
                <w:szCs w:val="15"/>
              </w:rPr>
              <w:t>Ներմուծված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բուտերբրոդային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տեսակի</w:t>
            </w:r>
            <w:proofErr w:type="spellEnd"/>
            <w:r w:rsidRPr="007A0035">
              <w:rPr>
                <w:rFonts w:ascii="GHEA Grapalat" w:hAnsi="GHEA Grapalat"/>
                <w:sz w:val="15"/>
                <w:szCs w:val="15"/>
              </w:rPr>
              <w:t xml:space="preserve">, </w:t>
            </w:r>
            <w:r w:rsidRPr="007A0035">
              <w:rPr>
                <w:rFonts w:ascii="GHEA Grapalat" w:hAnsi="GHEA Grapalat"/>
                <w:sz w:val="15"/>
                <w:szCs w:val="15"/>
                <w:lang w:val="ru-RU"/>
              </w:rPr>
              <w:t>Ռեդդի</w:t>
            </w:r>
            <w:r w:rsidRPr="007A0035">
              <w:rPr>
                <w:rFonts w:ascii="GHEA Grapalat" w:hAnsi="GHEA Grapalat"/>
                <w:sz w:val="15"/>
                <w:szCs w:val="15"/>
              </w:rPr>
              <w:t xml:space="preserve"> </w:t>
            </w:r>
            <w:r w:rsidRPr="007A0035">
              <w:rPr>
                <w:rFonts w:ascii="GHEA Grapalat" w:hAnsi="GHEA Grapalat"/>
                <w:sz w:val="15"/>
                <w:szCs w:val="15"/>
                <w:lang w:val="ru-RU"/>
              </w:rPr>
              <w:t>կամ</w:t>
            </w:r>
            <w:r w:rsidRPr="007A0035">
              <w:rPr>
                <w:rFonts w:ascii="GHEA Grapalat" w:hAnsi="GHEA Grapalat"/>
                <w:sz w:val="15"/>
                <w:szCs w:val="15"/>
              </w:rPr>
              <w:t xml:space="preserve"> </w:t>
            </w:r>
            <w:r w:rsidRPr="007A0035">
              <w:rPr>
                <w:rFonts w:ascii="GHEA Grapalat" w:hAnsi="GHEA Grapalat"/>
                <w:sz w:val="15"/>
                <w:szCs w:val="15"/>
                <w:lang w:val="ru-RU"/>
              </w:rPr>
              <w:t>համարժեք</w:t>
            </w:r>
            <w:r w:rsidRPr="007A0035">
              <w:rPr>
                <w:rFonts w:ascii="GHEA Grapalat" w:hAnsi="GHEA Grapalat"/>
                <w:sz w:val="15"/>
                <w:szCs w:val="15"/>
              </w:rPr>
              <w:t>:</w:t>
            </w:r>
            <w:proofErr w:type="spellStart"/>
            <w:r w:rsidRPr="007A0035">
              <w:rPr>
                <w:rFonts w:ascii="GHEA Grapalat" w:hAnsi="GHEA Grapalat"/>
                <w:sz w:val="15"/>
                <w:szCs w:val="15"/>
              </w:rPr>
              <w:t>Անվտանգությունն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N 2-III-4.9-01-2010 </w:t>
            </w:r>
            <w:proofErr w:type="spellStart"/>
            <w:r w:rsidRPr="007A0035">
              <w:rPr>
                <w:rFonts w:ascii="GHEA Grapalat" w:hAnsi="GHEA Grapalat"/>
                <w:sz w:val="15"/>
                <w:szCs w:val="15"/>
              </w:rPr>
              <w:t>հիգիենիկ</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նորմատիվների</w:t>
            </w:r>
            <w:proofErr w:type="spellEnd"/>
            <w:r w:rsidRPr="007A0035">
              <w:rPr>
                <w:rFonts w:ascii="GHEA Grapalat" w:hAnsi="GHEA Grapalat"/>
                <w:sz w:val="15"/>
                <w:szCs w:val="15"/>
              </w:rPr>
              <w:t xml:space="preserve"> , </w:t>
            </w:r>
            <w:proofErr w:type="spellStart"/>
            <w:r w:rsidRPr="007A0035">
              <w:rPr>
                <w:rFonts w:ascii="GHEA Grapalat" w:hAnsi="GHEA Grapalat"/>
                <w:sz w:val="15"/>
                <w:szCs w:val="15"/>
              </w:rPr>
              <w:t>իսկ</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մակնշումը</w:t>
            </w:r>
            <w:proofErr w:type="spellEnd"/>
            <w:r w:rsidRPr="007A0035">
              <w:rPr>
                <w:rFonts w:ascii="GHEA Grapalat" w:hAnsi="GHEA Grapalat"/>
                <w:sz w:val="15"/>
                <w:szCs w:val="15"/>
              </w:rPr>
              <w:t xml:space="preserve"> &lt;&lt;</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&gt;&gt;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r w:rsidRPr="007A0035">
              <w:rPr>
                <w:rFonts w:ascii="GHEA Grapalat" w:hAnsi="GHEA Grapalat"/>
                <w:sz w:val="15"/>
                <w:szCs w:val="15"/>
              </w:rPr>
              <w:t>:</w:t>
            </w:r>
          </w:p>
        </w:tc>
        <w:tc>
          <w:tcPr>
            <w:tcW w:w="840" w:type="dxa"/>
            <w:vAlign w:val="bottom"/>
          </w:tcPr>
          <w:p w14:paraId="3752E87A"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02AD5E66" w14:textId="1F69F084"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2800</w:t>
            </w:r>
          </w:p>
        </w:tc>
        <w:tc>
          <w:tcPr>
            <w:tcW w:w="973" w:type="dxa"/>
            <w:tcBorders>
              <w:top w:val="nil"/>
              <w:left w:val="nil"/>
              <w:bottom w:val="single" w:sz="4" w:space="0" w:color="auto"/>
              <w:right w:val="single" w:sz="4" w:space="0" w:color="auto"/>
            </w:tcBorders>
            <w:shd w:val="clear" w:color="000000" w:fill="FFFFFF"/>
            <w:vAlign w:val="center"/>
          </w:tcPr>
          <w:p w14:paraId="500B2CDF" w14:textId="3E3CBD1D"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196000</w:t>
            </w:r>
          </w:p>
        </w:tc>
        <w:tc>
          <w:tcPr>
            <w:tcW w:w="973" w:type="dxa"/>
            <w:tcBorders>
              <w:top w:val="nil"/>
              <w:left w:val="single" w:sz="4" w:space="0" w:color="auto"/>
              <w:bottom w:val="single" w:sz="4" w:space="0" w:color="auto"/>
              <w:right w:val="single" w:sz="4" w:space="0" w:color="auto"/>
            </w:tcBorders>
            <w:shd w:val="clear" w:color="auto" w:fill="auto"/>
            <w:vAlign w:val="center"/>
          </w:tcPr>
          <w:p w14:paraId="57C53B3B" w14:textId="4F8E53D6" w:rsidR="007E5B2C" w:rsidRPr="007A0035" w:rsidRDefault="007E5B2C" w:rsidP="007E5B2C">
            <w:pPr>
              <w:jc w:val="both"/>
              <w:rPr>
                <w:rFonts w:ascii="Sylfaen" w:hAnsi="Sylfaen"/>
                <w:b/>
                <w:i/>
              </w:rPr>
            </w:pPr>
            <w:r>
              <w:rPr>
                <w:rFonts w:ascii="Sylfaen" w:hAnsi="Sylfaen" w:cs="Calibri"/>
                <w:color w:val="000000"/>
                <w:sz w:val="18"/>
                <w:szCs w:val="18"/>
              </w:rPr>
              <w:t>70</w:t>
            </w:r>
          </w:p>
        </w:tc>
        <w:tc>
          <w:tcPr>
            <w:tcW w:w="1271" w:type="dxa"/>
          </w:tcPr>
          <w:p w14:paraId="447E3D92"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3A0CDC89"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1A754D16" w14:textId="280732D9"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70</w:t>
            </w:r>
          </w:p>
        </w:tc>
        <w:tc>
          <w:tcPr>
            <w:tcW w:w="1127" w:type="dxa"/>
            <w:vMerge/>
          </w:tcPr>
          <w:p w14:paraId="211B0C40" w14:textId="77777777" w:rsidR="007E5B2C" w:rsidRPr="007A0035" w:rsidRDefault="007E5B2C" w:rsidP="007E5B2C">
            <w:pPr>
              <w:jc w:val="center"/>
              <w:rPr>
                <w:rFonts w:ascii="GHEA Grapalat" w:hAnsi="GHEA Grapalat"/>
                <w:sz w:val="15"/>
                <w:szCs w:val="15"/>
              </w:rPr>
            </w:pPr>
          </w:p>
        </w:tc>
      </w:tr>
      <w:tr w:rsidR="007E5B2C" w:rsidRPr="007A0035" w14:paraId="57762D73" w14:textId="77777777" w:rsidTr="007E5B2C">
        <w:tc>
          <w:tcPr>
            <w:tcW w:w="805" w:type="dxa"/>
          </w:tcPr>
          <w:p w14:paraId="2F976E3B"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5F6C8B79"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03142510</w:t>
            </w:r>
          </w:p>
        </w:tc>
        <w:tc>
          <w:tcPr>
            <w:tcW w:w="1067" w:type="dxa"/>
            <w:vAlign w:val="bottom"/>
          </w:tcPr>
          <w:p w14:paraId="622F8A14"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Ձու</w:t>
            </w:r>
            <w:proofErr w:type="spellEnd"/>
          </w:p>
        </w:tc>
        <w:tc>
          <w:tcPr>
            <w:tcW w:w="1165" w:type="dxa"/>
          </w:tcPr>
          <w:p w14:paraId="54D11B66" w14:textId="77777777" w:rsidR="007E5B2C" w:rsidRPr="007A0035" w:rsidRDefault="007E5B2C" w:rsidP="007E5B2C">
            <w:pPr>
              <w:jc w:val="center"/>
              <w:rPr>
                <w:rFonts w:ascii="GHEA Grapalat" w:hAnsi="GHEA Grapalat"/>
                <w:sz w:val="15"/>
                <w:szCs w:val="15"/>
              </w:rPr>
            </w:pPr>
          </w:p>
        </w:tc>
        <w:tc>
          <w:tcPr>
            <w:tcW w:w="4955" w:type="dxa"/>
            <w:vAlign w:val="center"/>
          </w:tcPr>
          <w:p w14:paraId="7514F4BD" w14:textId="77777777" w:rsidR="007E5B2C" w:rsidRPr="007A0035" w:rsidRDefault="007E5B2C" w:rsidP="007E5B2C">
            <w:pPr>
              <w:jc w:val="both"/>
              <w:rPr>
                <w:rFonts w:ascii="GHEA Grapalat" w:hAnsi="GHEA Grapalat"/>
                <w:sz w:val="15"/>
                <w:szCs w:val="15"/>
              </w:rPr>
            </w:pPr>
            <w:r w:rsidRPr="007A0035">
              <w:rPr>
                <w:rFonts w:ascii="GHEA Grapalat" w:hAnsi="GHEA Grapalat"/>
                <w:sz w:val="15"/>
                <w:szCs w:val="15"/>
              </w:rPr>
              <w:t xml:space="preserve">1-ին </w:t>
            </w:r>
            <w:proofErr w:type="spellStart"/>
            <w:r w:rsidRPr="007A0035">
              <w:rPr>
                <w:rFonts w:ascii="GHEA Grapalat" w:hAnsi="GHEA Grapalat"/>
                <w:sz w:val="15"/>
                <w:szCs w:val="15"/>
              </w:rPr>
              <w:t>կարգի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ձու</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սեղանի</w:t>
            </w:r>
            <w:proofErr w:type="spellEnd"/>
            <w:r w:rsidRPr="007A0035">
              <w:rPr>
                <w:rFonts w:ascii="GHEA Grapalat" w:hAnsi="GHEA Grapalat"/>
                <w:sz w:val="15"/>
                <w:szCs w:val="15"/>
              </w:rPr>
              <w:t xml:space="preserve"> , </w:t>
            </w:r>
            <w:proofErr w:type="spellStart"/>
            <w:r w:rsidRPr="007A0035">
              <w:rPr>
                <w:rFonts w:ascii="GHEA Grapalat" w:hAnsi="GHEA Grapalat"/>
                <w:sz w:val="15"/>
                <w:szCs w:val="15"/>
              </w:rPr>
              <w:t>տեսակավորված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մեկ</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ձվի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զանգվածի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պահման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ժամկետը</w:t>
            </w:r>
            <w:proofErr w:type="spellEnd"/>
            <w:r w:rsidRPr="007A0035">
              <w:rPr>
                <w:rFonts w:ascii="GHEA Grapalat" w:hAnsi="GHEA Grapalat"/>
                <w:sz w:val="15"/>
                <w:szCs w:val="15"/>
              </w:rPr>
              <w:t xml:space="preserve">՝ 25 </w:t>
            </w:r>
            <w:proofErr w:type="spellStart"/>
            <w:r w:rsidRPr="007A0035">
              <w:rPr>
                <w:rFonts w:ascii="GHEA Grapalat" w:hAnsi="GHEA Grapalat"/>
                <w:sz w:val="15"/>
                <w:szCs w:val="15"/>
              </w:rPr>
              <w:t>օր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սառնարանային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պայմաններում</w:t>
            </w:r>
            <w:proofErr w:type="spellEnd"/>
            <w:r w:rsidRPr="007A0035">
              <w:rPr>
                <w:rFonts w:ascii="GHEA Grapalat" w:hAnsi="GHEA Grapalat"/>
                <w:sz w:val="15"/>
                <w:szCs w:val="15"/>
              </w:rPr>
              <w:t xml:space="preserve">՝ 120 </w:t>
            </w:r>
            <w:proofErr w:type="spellStart"/>
            <w:r w:rsidRPr="007A0035">
              <w:rPr>
                <w:rFonts w:ascii="GHEA Grapalat" w:hAnsi="GHEA Grapalat"/>
                <w:sz w:val="15"/>
                <w:szCs w:val="15"/>
              </w:rPr>
              <w:t>օր</w:t>
            </w:r>
            <w:proofErr w:type="spellEnd"/>
            <w:r w:rsidRPr="007A0035">
              <w:rPr>
                <w:rFonts w:ascii="GHEA Grapalat" w:hAnsi="GHEA Grapalat"/>
                <w:sz w:val="15"/>
                <w:szCs w:val="15"/>
              </w:rPr>
              <w:t xml:space="preserve">, ՀՍՏ 182-2012:  </w:t>
            </w:r>
            <w:proofErr w:type="spellStart"/>
            <w:r w:rsidRPr="007A0035">
              <w:rPr>
                <w:rFonts w:ascii="GHEA Grapalat" w:hAnsi="GHEA Grapalat"/>
                <w:sz w:val="15"/>
                <w:szCs w:val="15"/>
              </w:rPr>
              <w:t>Անվտանգությունը</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մակնշումը</w:t>
            </w:r>
            <w:proofErr w:type="spellEnd"/>
            <w:r w:rsidRPr="007A0035">
              <w:rPr>
                <w:rFonts w:ascii="GHEA Grapalat" w:hAnsi="GHEA Grapalat"/>
                <w:sz w:val="15"/>
                <w:szCs w:val="15"/>
              </w:rPr>
              <w:t xml:space="preserve"> `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կառավարության</w:t>
            </w:r>
            <w:proofErr w:type="spellEnd"/>
            <w:r w:rsidRPr="007A0035">
              <w:rPr>
                <w:rFonts w:ascii="GHEA Grapalat" w:hAnsi="GHEA Grapalat"/>
                <w:sz w:val="15"/>
                <w:szCs w:val="15"/>
              </w:rPr>
              <w:t xml:space="preserve"> 2011 </w:t>
            </w:r>
            <w:proofErr w:type="spellStart"/>
            <w:r w:rsidRPr="007A0035">
              <w:rPr>
                <w:rFonts w:ascii="GHEA Grapalat" w:hAnsi="GHEA Grapalat"/>
                <w:sz w:val="15"/>
                <w:szCs w:val="15"/>
              </w:rPr>
              <w:t>թվականի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սեպտեմբերի</w:t>
            </w:r>
            <w:proofErr w:type="spellEnd"/>
            <w:r w:rsidRPr="007A0035">
              <w:rPr>
                <w:rFonts w:ascii="GHEA Grapalat" w:hAnsi="GHEA Grapalat"/>
                <w:sz w:val="15"/>
                <w:szCs w:val="15"/>
              </w:rPr>
              <w:t xml:space="preserve"> 29-ի «</w:t>
            </w:r>
            <w:proofErr w:type="spellStart"/>
            <w:r w:rsidRPr="007A0035">
              <w:rPr>
                <w:rFonts w:ascii="GHEA Grapalat" w:hAnsi="GHEA Grapalat"/>
                <w:sz w:val="15"/>
                <w:szCs w:val="15"/>
              </w:rPr>
              <w:t>Ձվի</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ձվամթերքի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տեխնիկական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կանոնակարգը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հաստատելու</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 N 1438-Ն </w:t>
            </w:r>
            <w:proofErr w:type="spellStart"/>
            <w:r w:rsidRPr="007A0035">
              <w:rPr>
                <w:rFonts w:ascii="GHEA Grapalat" w:hAnsi="GHEA Grapalat"/>
                <w:sz w:val="15"/>
                <w:szCs w:val="15"/>
              </w:rPr>
              <w:t>որոշմանը</w:t>
            </w:r>
            <w:proofErr w:type="spellEnd"/>
            <w:r w:rsidRPr="007A0035">
              <w:rPr>
                <w:rFonts w:ascii="GHEA Grapalat" w:hAnsi="GHEA Grapalat"/>
                <w:sz w:val="15"/>
                <w:szCs w:val="15"/>
              </w:rPr>
              <w:t xml:space="preserve">  և  &lt;&lt;</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&gt;&gt;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Պիտանելիության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մնացորդային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ժամկետը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պակաս</w:t>
            </w:r>
            <w:proofErr w:type="spellEnd"/>
            <w:r w:rsidRPr="007A0035">
              <w:rPr>
                <w:rFonts w:ascii="GHEA Grapalat" w:hAnsi="GHEA Grapalat"/>
                <w:sz w:val="15"/>
                <w:szCs w:val="15"/>
              </w:rPr>
              <w:t xml:space="preserve"> 90%:</w:t>
            </w:r>
          </w:p>
        </w:tc>
        <w:tc>
          <w:tcPr>
            <w:tcW w:w="840" w:type="dxa"/>
            <w:vAlign w:val="bottom"/>
          </w:tcPr>
          <w:p w14:paraId="3FFDEAF3"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t>հատ</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0B2B4286" w14:textId="3B2FCE1D"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40</w:t>
            </w:r>
          </w:p>
        </w:tc>
        <w:tc>
          <w:tcPr>
            <w:tcW w:w="973" w:type="dxa"/>
            <w:tcBorders>
              <w:top w:val="nil"/>
              <w:left w:val="nil"/>
              <w:bottom w:val="single" w:sz="4" w:space="0" w:color="auto"/>
              <w:right w:val="single" w:sz="4" w:space="0" w:color="auto"/>
            </w:tcBorders>
            <w:shd w:val="clear" w:color="000000" w:fill="FFFFFF"/>
            <w:vAlign w:val="center"/>
          </w:tcPr>
          <w:p w14:paraId="15A3C4C8" w14:textId="3402FA70"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48000</w:t>
            </w:r>
          </w:p>
        </w:tc>
        <w:tc>
          <w:tcPr>
            <w:tcW w:w="973" w:type="dxa"/>
            <w:tcBorders>
              <w:top w:val="nil"/>
              <w:left w:val="single" w:sz="4" w:space="0" w:color="auto"/>
              <w:bottom w:val="single" w:sz="4" w:space="0" w:color="auto"/>
              <w:right w:val="single" w:sz="4" w:space="0" w:color="auto"/>
            </w:tcBorders>
            <w:shd w:val="clear" w:color="auto" w:fill="auto"/>
            <w:vAlign w:val="center"/>
          </w:tcPr>
          <w:p w14:paraId="46C0E5AD" w14:textId="1D31663C" w:rsidR="007E5B2C" w:rsidRPr="007A0035" w:rsidRDefault="007E5B2C" w:rsidP="007E5B2C">
            <w:pPr>
              <w:jc w:val="both"/>
              <w:rPr>
                <w:rFonts w:ascii="Sylfaen" w:hAnsi="Sylfaen"/>
                <w:b/>
                <w:i/>
              </w:rPr>
            </w:pPr>
            <w:r>
              <w:rPr>
                <w:rFonts w:ascii="Sylfaen" w:hAnsi="Sylfaen" w:cs="Calibri"/>
                <w:color w:val="000000"/>
                <w:sz w:val="18"/>
                <w:szCs w:val="18"/>
              </w:rPr>
              <w:t>1200</w:t>
            </w:r>
          </w:p>
        </w:tc>
        <w:tc>
          <w:tcPr>
            <w:tcW w:w="1271" w:type="dxa"/>
          </w:tcPr>
          <w:p w14:paraId="71380073"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0C763D7B"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2F215B58" w14:textId="40DE4EE6"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1200</w:t>
            </w:r>
          </w:p>
        </w:tc>
        <w:tc>
          <w:tcPr>
            <w:tcW w:w="1127" w:type="dxa"/>
            <w:vMerge/>
          </w:tcPr>
          <w:p w14:paraId="2DBA19A2" w14:textId="77777777" w:rsidR="007E5B2C" w:rsidRPr="007A0035" w:rsidRDefault="007E5B2C" w:rsidP="007E5B2C">
            <w:pPr>
              <w:jc w:val="center"/>
              <w:rPr>
                <w:rFonts w:ascii="GHEA Grapalat" w:hAnsi="GHEA Grapalat"/>
                <w:sz w:val="15"/>
                <w:szCs w:val="15"/>
              </w:rPr>
            </w:pPr>
          </w:p>
        </w:tc>
      </w:tr>
      <w:tr w:rsidR="007E5B2C" w:rsidRPr="007A0035" w14:paraId="7659D132" w14:textId="77777777" w:rsidTr="007E5B2C">
        <w:tc>
          <w:tcPr>
            <w:tcW w:w="805" w:type="dxa"/>
          </w:tcPr>
          <w:p w14:paraId="6BBA6732"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6915E1DF"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15321200</w:t>
            </w:r>
          </w:p>
        </w:tc>
        <w:tc>
          <w:tcPr>
            <w:tcW w:w="1067" w:type="dxa"/>
            <w:vAlign w:val="bottom"/>
          </w:tcPr>
          <w:p w14:paraId="078719D5"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Կիսել</w:t>
            </w:r>
            <w:proofErr w:type="spellEnd"/>
          </w:p>
        </w:tc>
        <w:tc>
          <w:tcPr>
            <w:tcW w:w="1165" w:type="dxa"/>
          </w:tcPr>
          <w:p w14:paraId="64F6B07B" w14:textId="77777777" w:rsidR="007E5B2C" w:rsidRPr="007A0035" w:rsidRDefault="007E5B2C" w:rsidP="007E5B2C">
            <w:pPr>
              <w:jc w:val="center"/>
              <w:rPr>
                <w:rFonts w:ascii="GHEA Grapalat" w:hAnsi="GHEA Grapalat"/>
                <w:sz w:val="15"/>
                <w:szCs w:val="15"/>
              </w:rPr>
            </w:pPr>
          </w:p>
        </w:tc>
        <w:tc>
          <w:tcPr>
            <w:tcW w:w="4955" w:type="dxa"/>
            <w:vAlign w:val="center"/>
          </w:tcPr>
          <w:p w14:paraId="66DD500C" w14:textId="77777777" w:rsidR="007E5B2C" w:rsidRPr="007A0035" w:rsidRDefault="007E5B2C" w:rsidP="007E5B2C">
            <w:pPr>
              <w:jc w:val="both"/>
              <w:rPr>
                <w:rFonts w:ascii="GHEA Grapalat" w:hAnsi="GHEA Grapalat"/>
                <w:sz w:val="15"/>
                <w:szCs w:val="15"/>
              </w:rPr>
            </w:pPr>
            <w:proofErr w:type="spellStart"/>
            <w:r w:rsidRPr="007A0035">
              <w:rPr>
                <w:rFonts w:ascii="GHEA Grapalat" w:hAnsi="GHEA Grapalat"/>
                <w:sz w:val="15"/>
                <w:szCs w:val="15"/>
              </w:rPr>
              <w:t>Մրգային</w:t>
            </w:r>
            <w:proofErr w:type="spellEnd"/>
            <w:r w:rsidRPr="007A0035">
              <w:rPr>
                <w:rFonts w:ascii="GHEA Grapalat" w:hAnsi="GHEA Grapalat"/>
                <w:sz w:val="15"/>
                <w:szCs w:val="15"/>
              </w:rPr>
              <w:t xml:space="preserve"> , </w:t>
            </w:r>
            <w:proofErr w:type="spellStart"/>
            <w:r w:rsidRPr="007A0035">
              <w:rPr>
                <w:rFonts w:ascii="GHEA Grapalat" w:hAnsi="GHEA Grapalat"/>
                <w:sz w:val="15"/>
                <w:szCs w:val="15"/>
              </w:rPr>
              <w:t>մակնշումը</w:t>
            </w:r>
            <w:proofErr w:type="spellEnd"/>
            <w:r w:rsidRPr="007A0035">
              <w:rPr>
                <w:rFonts w:ascii="GHEA Grapalat" w:hAnsi="GHEA Grapalat"/>
                <w:sz w:val="15"/>
                <w:szCs w:val="15"/>
              </w:rPr>
              <w:t xml:space="preserve"> &lt;&lt;</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&gt;&gt;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Պիտանելիության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մնացորդային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ժամկետը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պակաս</w:t>
            </w:r>
            <w:proofErr w:type="spellEnd"/>
            <w:r w:rsidRPr="007A0035">
              <w:rPr>
                <w:rFonts w:ascii="GHEA Grapalat" w:hAnsi="GHEA Grapalat"/>
                <w:sz w:val="15"/>
                <w:szCs w:val="15"/>
              </w:rPr>
              <w:t xml:space="preserve"> 70%:</w:t>
            </w:r>
          </w:p>
        </w:tc>
        <w:tc>
          <w:tcPr>
            <w:tcW w:w="840" w:type="dxa"/>
            <w:vAlign w:val="bottom"/>
          </w:tcPr>
          <w:p w14:paraId="5354D5BE"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7898BDC0" w14:textId="714E7499"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2000</w:t>
            </w:r>
          </w:p>
        </w:tc>
        <w:tc>
          <w:tcPr>
            <w:tcW w:w="973" w:type="dxa"/>
            <w:tcBorders>
              <w:top w:val="nil"/>
              <w:left w:val="nil"/>
              <w:bottom w:val="single" w:sz="4" w:space="0" w:color="auto"/>
              <w:right w:val="single" w:sz="4" w:space="0" w:color="auto"/>
            </w:tcBorders>
            <w:shd w:val="clear" w:color="000000" w:fill="FFFFFF"/>
            <w:vAlign w:val="center"/>
          </w:tcPr>
          <w:p w14:paraId="16B465E4" w14:textId="69DC1095"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140000</w:t>
            </w:r>
          </w:p>
        </w:tc>
        <w:tc>
          <w:tcPr>
            <w:tcW w:w="973" w:type="dxa"/>
            <w:tcBorders>
              <w:top w:val="nil"/>
              <w:left w:val="single" w:sz="4" w:space="0" w:color="auto"/>
              <w:bottom w:val="single" w:sz="4" w:space="0" w:color="auto"/>
              <w:right w:val="single" w:sz="4" w:space="0" w:color="auto"/>
            </w:tcBorders>
            <w:shd w:val="clear" w:color="auto" w:fill="auto"/>
            <w:vAlign w:val="center"/>
          </w:tcPr>
          <w:p w14:paraId="21B5881D" w14:textId="288F2F84" w:rsidR="007E5B2C" w:rsidRPr="007A0035" w:rsidRDefault="007E5B2C" w:rsidP="007E5B2C">
            <w:pPr>
              <w:jc w:val="both"/>
              <w:rPr>
                <w:rFonts w:ascii="Sylfaen" w:hAnsi="Sylfaen"/>
                <w:b/>
                <w:i/>
              </w:rPr>
            </w:pPr>
            <w:r>
              <w:rPr>
                <w:rFonts w:ascii="Sylfaen" w:hAnsi="Sylfaen" w:cs="Calibri"/>
                <w:color w:val="000000"/>
                <w:sz w:val="18"/>
                <w:szCs w:val="18"/>
              </w:rPr>
              <w:t>70</w:t>
            </w:r>
          </w:p>
        </w:tc>
        <w:tc>
          <w:tcPr>
            <w:tcW w:w="1271" w:type="dxa"/>
          </w:tcPr>
          <w:p w14:paraId="4C33816C"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6EF8F19C"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5F59E4A8" w14:textId="42CC8FD8"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70</w:t>
            </w:r>
          </w:p>
        </w:tc>
        <w:tc>
          <w:tcPr>
            <w:tcW w:w="1127" w:type="dxa"/>
            <w:vMerge/>
          </w:tcPr>
          <w:p w14:paraId="16A5EBF5" w14:textId="77777777" w:rsidR="007E5B2C" w:rsidRPr="007A0035" w:rsidRDefault="007E5B2C" w:rsidP="007E5B2C">
            <w:pPr>
              <w:jc w:val="center"/>
              <w:rPr>
                <w:rFonts w:ascii="GHEA Grapalat" w:hAnsi="GHEA Grapalat"/>
                <w:sz w:val="15"/>
                <w:szCs w:val="15"/>
              </w:rPr>
            </w:pPr>
          </w:p>
        </w:tc>
      </w:tr>
      <w:tr w:rsidR="007E5B2C" w:rsidRPr="007A0035" w14:paraId="0A0479B5" w14:textId="77777777" w:rsidTr="007E5B2C">
        <w:tc>
          <w:tcPr>
            <w:tcW w:w="805" w:type="dxa"/>
          </w:tcPr>
          <w:p w14:paraId="6EBB5808"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242D2843"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15112160</w:t>
            </w:r>
          </w:p>
        </w:tc>
        <w:tc>
          <w:tcPr>
            <w:tcW w:w="1067" w:type="dxa"/>
            <w:vAlign w:val="bottom"/>
          </w:tcPr>
          <w:p w14:paraId="736E67D5" w14:textId="77777777"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Հավի</w:t>
            </w:r>
            <w:proofErr w:type="spellEnd"/>
            <w:r w:rsidRPr="007A0035">
              <w:rPr>
                <w:rFonts w:ascii="GHEA Grapalat" w:hAnsi="GHEA Grapalat" w:cs="Calibri"/>
                <w:sz w:val="15"/>
                <w:szCs w:val="15"/>
              </w:rPr>
              <w:t xml:space="preserve"> </w:t>
            </w:r>
            <w:proofErr w:type="spellStart"/>
            <w:r w:rsidRPr="007A0035">
              <w:rPr>
                <w:rFonts w:ascii="GHEA Grapalat" w:hAnsi="GHEA Grapalat" w:cs="Calibri"/>
                <w:sz w:val="15"/>
                <w:szCs w:val="15"/>
              </w:rPr>
              <w:t>կրծքամիս</w:t>
            </w:r>
            <w:proofErr w:type="spellEnd"/>
          </w:p>
        </w:tc>
        <w:tc>
          <w:tcPr>
            <w:tcW w:w="1165" w:type="dxa"/>
          </w:tcPr>
          <w:p w14:paraId="6D9239E2" w14:textId="77777777" w:rsidR="007E5B2C" w:rsidRPr="007A0035" w:rsidRDefault="007E5B2C" w:rsidP="007E5B2C">
            <w:pPr>
              <w:jc w:val="center"/>
              <w:rPr>
                <w:rFonts w:ascii="GHEA Grapalat" w:hAnsi="GHEA Grapalat"/>
                <w:sz w:val="15"/>
                <w:szCs w:val="15"/>
              </w:rPr>
            </w:pPr>
          </w:p>
        </w:tc>
        <w:tc>
          <w:tcPr>
            <w:tcW w:w="4955" w:type="dxa"/>
            <w:vAlign w:val="center"/>
          </w:tcPr>
          <w:p w14:paraId="1DC37556" w14:textId="77777777" w:rsidR="007E5B2C" w:rsidRPr="007A0035" w:rsidRDefault="007E5B2C" w:rsidP="007E5B2C">
            <w:pPr>
              <w:jc w:val="both"/>
              <w:rPr>
                <w:rFonts w:ascii="GHEA Grapalat" w:hAnsi="GHEA Grapalat"/>
                <w:sz w:val="15"/>
                <w:szCs w:val="15"/>
              </w:rPr>
            </w:pPr>
            <w:proofErr w:type="spellStart"/>
            <w:r w:rsidRPr="007A0035">
              <w:rPr>
                <w:rFonts w:ascii="GHEA Grapalat" w:hAnsi="GHEA Grapalat"/>
                <w:sz w:val="15"/>
                <w:szCs w:val="15"/>
              </w:rPr>
              <w:t>Հավի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կրծքամիս</w:t>
            </w:r>
            <w:proofErr w:type="spellEnd"/>
            <w:r w:rsidRPr="007A0035">
              <w:rPr>
                <w:rFonts w:ascii="GHEA Grapalat" w:hAnsi="GHEA Grapalat"/>
                <w:sz w:val="15"/>
                <w:szCs w:val="15"/>
              </w:rPr>
              <w:t xml:space="preserve"> ` </w:t>
            </w:r>
            <w:proofErr w:type="spellStart"/>
            <w:r w:rsidRPr="007A0035">
              <w:rPr>
                <w:rFonts w:ascii="GHEA Grapalat" w:hAnsi="GHEA Grapalat"/>
                <w:sz w:val="15"/>
                <w:szCs w:val="15"/>
              </w:rPr>
              <w:t>սպանդանոցային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ծագման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սառեցրած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մաքուր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արյունազրկված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առանց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կողմնակի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հոտերի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փաթեթավորոված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պոլիէթիլենային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թաղանթներով</w:t>
            </w:r>
            <w:proofErr w:type="spellEnd"/>
            <w:r w:rsidRPr="007A0035">
              <w:rPr>
                <w:rFonts w:ascii="GHEA Grapalat" w:hAnsi="GHEA Grapalat"/>
                <w:sz w:val="15"/>
                <w:szCs w:val="15"/>
              </w:rPr>
              <w:t xml:space="preserve">, ԳՕՍՏ 25391-82: </w:t>
            </w:r>
            <w:proofErr w:type="spellStart"/>
            <w:r w:rsidRPr="007A0035">
              <w:rPr>
                <w:rFonts w:ascii="GHEA Grapalat" w:hAnsi="GHEA Grapalat"/>
                <w:sz w:val="15"/>
                <w:szCs w:val="15"/>
              </w:rPr>
              <w:t>Անվտանգությունը</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մակնշումը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կառավարության</w:t>
            </w:r>
            <w:proofErr w:type="spellEnd"/>
            <w:r w:rsidRPr="007A0035">
              <w:rPr>
                <w:rFonts w:ascii="GHEA Grapalat" w:hAnsi="GHEA Grapalat"/>
                <w:sz w:val="15"/>
                <w:szCs w:val="15"/>
              </w:rPr>
              <w:t xml:space="preserve"> 2006թ. </w:t>
            </w:r>
            <w:proofErr w:type="spellStart"/>
            <w:r w:rsidRPr="007A0035">
              <w:rPr>
                <w:rFonts w:ascii="GHEA Grapalat" w:hAnsi="GHEA Grapalat"/>
                <w:sz w:val="15"/>
                <w:szCs w:val="15"/>
              </w:rPr>
              <w:t>հոկտեմբերի</w:t>
            </w:r>
            <w:proofErr w:type="spellEnd"/>
            <w:r w:rsidRPr="007A0035">
              <w:rPr>
                <w:rFonts w:ascii="GHEA Grapalat" w:hAnsi="GHEA Grapalat"/>
                <w:sz w:val="15"/>
                <w:szCs w:val="15"/>
              </w:rPr>
              <w:t xml:space="preserve"> 19-ի N 1560-Ն </w:t>
            </w:r>
            <w:proofErr w:type="spellStart"/>
            <w:r w:rsidRPr="007A0035">
              <w:rPr>
                <w:rFonts w:ascii="GHEA Grapalat" w:hAnsi="GHEA Grapalat"/>
                <w:sz w:val="15"/>
                <w:szCs w:val="15"/>
              </w:rPr>
              <w:t>որոշմամբ</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հաստատված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Մսի</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մսամթերքի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տեխնիկական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կանոնակարգի</w:t>
            </w:r>
            <w:proofErr w:type="spellEnd"/>
            <w:r w:rsidRPr="007A0035">
              <w:rPr>
                <w:rFonts w:ascii="GHEA Grapalat" w:hAnsi="GHEA Grapalat"/>
                <w:sz w:val="15"/>
                <w:szCs w:val="15"/>
              </w:rPr>
              <w:t>» և «</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r w:rsidRPr="007A0035">
              <w:rPr>
                <w:rFonts w:ascii="GHEA Grapalat" w:hAnsi="GHEA Grapalat"/>
                <w:sz w:val="15"/>
                <w:szCs w:val="15"/>
              </w:rPr>
              <w:t>:</w:t>
            </w:r>
            <w:r w:rsidRPr="007A0035">
              <w:rPr>
                <w:rFonts w:ascii="GHEA Grapalat" w:hAnsi="GHEA Grapalat" w:cs="Calibri"/>
                <w:sz w:val="16"/>
                <w:szCs w:val="16"/>
              </w:rPr>
              <w:t xml:space="preserve"> </w:t>
            </w:r>
            <w:proofErr w:type="spellStart"/>
            <w:r w:rsidRPr="007A0035">
              <w:rPr>
                <w:rFonts w:ascii="GHEA Grapalat" w:hAnsi="GHEA Grapalat"/>
                <w:sz w:val="15"/>
                <w:szCs w:val="15"/>
              </w:rPr>
              <w:t>Մատակարարված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ապրանքի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համար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պարտադիր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ներկայացնել</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սպանդանոցային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ծագման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փաստը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հավաստող</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փաստաթուղթ</w:t>
            </w:r>
            <w:proofErr w:type="spellEnd"/>
            <w:r w:rsidRPr="007A0035">
              <w:rPr>
                <w:rFonts w:ascii="GHEA Grapalat" w:hAnsi="GHEA Grapalat"/>
                <w:sz w:val="15"/>
                <w:szCs w:val="15"/>
              </w:rPr>
              <w:t xml:space="preserve"> :</w:t>
            </w:r>
          </w:p>
        </w:tc>
        <w:tc>
          <w:tcPr>
            <w:tcW w:w="840" w:type="dxa"/>
            <w:vAlign w:val="bottom"/>
          </w:tcPr>
          <w:p w14:paraId="6E791CCF"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375336B9" w14:textId="3A751FD6"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2200</w:t>
            </w:r>
          </w:p>
        </w:tc>
        <w:tc>
          <w:tcPr>
            <w:tcW w:w="973" w:type="dxa"/>
            <w:tcBorders>
              <w:top w:val="nil"/>
              <w:left w:val="nil"/>
              <w:bottom w:val="single" w:sz="4" w:space="0" w:color="auto"/>
              <w:right w:val="single" w:sz="4" w:space="0" w:color="auto"/>
            </w:tcBorders>
            <w:shd w:val="clear" w:color="000000" w:fill="FFFFFF"/>
            <w:vAlign w:val="center"/>
          </w:tcPr>
          <w:p w14:paraId="0E672510" w14:textId="3A532A50"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352000</w:t>
            </w:r>
          </w:p>
        </w:tc>
        <w:tc>
          <w:tcPr>
            <w:tcW w:w="973" w:type="dxa"/>
            <w:tcBorders>
              <w:top w:val="nil"/>
              <w:left w:val="single" w:sz="4" w:space="0" w:color="auto"/>
              <w:bottom w:val="single" w:sz="4" w:space="0" w:color="auto"/>
              <w:right w:val="single" w:sz="4" w:space="0" w:color="auto"/>
            </w:tcBorders>
            <w:shd w:val="clear" w:color="auto" w:fill="auto"/>
            <w:vAlign w:val="center"/>
          </w:tcPr>
          <w:p w14:paraId="26057FBA" w14:textId="6C1EEC05" w:rsidR="007E5B2C" w:rsidRPr="007A0035" w:rsidRDefault="007E5B2C" w:rsidP="007E5B2C">
            <w:pPr>
              <w:jc w:val="both"/>
              <w:rPr>
                <w:rFonts w:ascii="Sylfaen" w:hAnsi="Sylfaen"/>
                <w:b/>
                <w:i/>
              </w:rPr>
            </w:pPr>
            <w:r>
              <w:rPr>
                <w:rFonts w:ascii="Sylfaen" w:hAnsi="Sylfaen" w:cs="Calibri"/>
                <w:color w:val="000000"/>
                <w:sz w:val="18"/>
                <w:szCs w:val="18"/>
              </w:rPr>
              <w:t>160</w:t>
            </w:r>
          </w:p>
        </w:tc>
        <w:tc>
          <w:tcPr>
            <w:tcW w:w="1271" w:type="dxa"/>
          </w:tcPr>
          <w:p w14:paraId="3C01BCCA"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29B47065"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0A489276" w14:textId="5A9500E7"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160</w:t>
            </w:r>
          </w:p>
        </w:tc>
        <w:tc>
          <w:tcPr>
            <w:tcW w:w="1127" w:type="dxa"/>
            <w:vMerge/>
          </w:tcPr>
          <w:p w14:paraId="1D275C16" w14:textId="77777777" w:rsidR="007E5B2C" w:rsidRPr="007A0035" w:rsidRDefault="007E5B2C" w:rsidP="007E5B2C">
            <w:pPr>
              <w:jc w:val="center"/>
              <w:rPr>
                <w:rFonts w:ascii="GHEA Grapalat" w:hAnsi="GHEA Grapalat"/>
                <w:sz w:val="15"/>
                <w:szCs w:val="15"/>
              </w:rPr>
            </w:pPr>
          </w:p>
        </w:tc>
      </w:tr>
      <w:tr w:rsidR="007E5B2C" w:rsidRPr="007A0035" w14:paraId="6FAF8BD5" w14:textId="77777777" w:rsidTr="007E5B2C">
        <w:tc>
          <w:tcPr>
            <w:tcW w:w="805" w:type="dxa"/>
          </w:tcPr>
          <w:p w14:paraId="68BDD3B1" w14:textId="77777777" w:rsidR="007E5B2C" w:rsidRPr="007A0035" w:rsidRDefault="007E5B2C" w:rsidP="007E5B2C">
            <w:pPr>
              <w:numPr>
                <w:ilvl w:val="0"/>
                <w:numId w:val="32"/>
              </w:numPr>
              <w:jc w:val="center"/>
              <w:rPr>
                <w:rFonts w:ascii="GHEA Grapalat" w:hAnsi="GHEA Grapalat"/>
                <w:sz w:val="15"/>
                <w:szCs w:val="15"/>
              </w:rPr>
            </w:pPr>
          </w:p>
        </w:tc>
        <w:tc>
          <w:tcPr>
            <w:tcW w:w="1003" w:type="dxa"/>
            <w:vAlign w:val="bottom"/>
          </w:tcPr>
          <w:p w14:paraId="556F1D51" w14:textId="77777777" w:rsidR="007E5B2C" w:rsidRPr="007A0035" w:rsidRDefault="007E5B2C" w:rsidP="007E5B2C">
            <w:pPr>
              <w:jc w:val="center"/>
              <w:rPr>
                <w:rFonts w:ascii="GHEA Grapalat" w:hAnsi="GHEA Grapalat" w:cs="Calibri"/>
                <w:sz w:val="15"/>
                <w:szCs w:val="15"/>
              </w:rPr>
            </w:pPr>
            <w:r w:rsidRPr="007A0035">
              <w:rPr>
                <w:rFonts w:ascii="GHEA Grapalat" w:hAnsi="GHEA Grapalat" w:cs="Calibri"/>
                <w:sz w:val="15"/>
                <w:szCs w:val="15"/>
              </w:rPr>
              <w:t>03222128</w:t>
            </w:r>
          </w:p>
        </w:tc>
        <w:tc>
          <w:tcPr>
            <w:tcW w:w="1067" w:type="dxa"/>
            <w:vAlign w:val="bottom"/>
          </w:tcPr>
          <w:p w14:paraId="22C49B79" w14:textId="50C23224" w:rsidR="007E5B2C" w:rsidRPr="007A0035" w:rsidRDefault="007E5B2C" w:rsidP="007E5B2C">
            <w:pPr>
              <w:rPr>
                <w:rFonts w:ascii="GHEA Grapalat" w:hAnsi="GHEA Grapalat" w:cs="Calibri"/>
                <w:sz w:val="15"/>
                <w:szCs w:val="15"/>
              </w:rPr>
            </w:pPr>
            <w:proofErr w:type="spellStart"/>
            <w:r w:rsidRPr="007A0035">
              <w:rPr>
                <w:rFonts w:ascii="GHEA Grapalat" w:hAnsi="GHEA Grapalat" w:cs="Calibri"/>
                <w:sz w:val="15"/>
                <w:szCs w:val="15"/>
              </w:rPr>
              <w:t>Խնձո</w:t>
            </w:r>
            <w:r>
              <w:rPr>
                <w:rFonts w:ascii="GHEA Grapalat" w:hAnsi="GHEA Grapalat" w:cs="Calibri"/>
                <w:sz w:val="15"/>
                <w:szCs w:val="15"/>
              </w:rPr>
              <w:t>ր</w:t>
            </w:r>
            <w:proofErr w:type="spellEnd"/>
          </w:p>
        </w:tc>
        <w:tc>
          <w:tcPr>
            <w:tcW w:w="1165" w:type="dxa"/>
          </w:tcPr>
          <w:p w14:paraId="6B8D2BC6" w14:textId="77777777" w:rsidR="007E5B2C" w:rsidRPr="007A0035" w:rsidRDefault="007E5B2C" w:rsidP="007E5B2C">
            <w:pPr>
              <w:jc w:val="center"/>
              <w:rPr>
                <w:rFonts w:ascii="GHEA Grapalat" w:hAnsi="GHEA Grapalat"/>
                <w:sz w:val="15"/>
                <w:szCs w:val="15"/>
              </w:rPr>
            </w:pPr>
          </w:p>
        </w:tc>
        <w:tc>
          <w:tcPr>
            <w:tcW w:w="4955" w:type="dxa"/>
            <w:vAlign w:val="center"/>
          </w:tcPr>
          <w:p w14:paraId="21D53B53" w14:textId="77777777" w:rsidR="007E5B2C" w:rsidRPr="007A0035" w:rsidRDefault="007E5B2C" w:rsidP="007E5B2C">
            <w:pPr>
              <w:jc w:val="both"/>
              <w:rPr>
                <w:rFonts w:ascii="GHEA Grapalat" w:hAnsi="GHEA Grapalat"/>
                <w:sz w:val="15"/>
                <w:szCs w:val="15"/>
              </w:rPr>
            </w:pPr>
            <w:proofErr w:type="spellStart"/>
            <w:r w:rsidRPr="007A0035">
              <w:rPr>
                <w:rFonts w:ascii="GHEA Grapalat" w:hAnsi="GHEA Grapalat"/>
                <w:sz w:val="15"/>
                <w:szCs w:val="15"/>
              </w:rPr>
              <w:t>Միջին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չափսի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թարմ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պտղաբանական</w:t>
            </w:r>
            <w:proofErr w:type="spellEnd"/>
            <w:r w:rsidRPr="007A0035">
              <w:rPr>
                <w:rFonts w:ascii="GHEA Grapalat" w:hAnsi="GHEA Grapalat"/>
                <w:sz w:val="15"/>
                <w:szCs w:val="15"/>
              </w:rPr>
              <w:t xml:space="preserve"> I </w:t>
            </w:r>
            <w:proofErr w:type="spellStart"/>
            <w:r w:rsidRPr="007A0035">
              <w:rPr>
                <w:rFonts w:ascii="GHEA Grapalat" w:hAnsi="GHEA Grapalat"/>
                <w:sz w:val="15"/>
                <w:szCs w:val="15"/>
              </w:rPr>
              <w:t>խմբի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Հայաստանի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տարբեր</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տեսակների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նեղ</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տրամագիծը</w:t>
            </w:r>
            <w:proofErr w:type="spellEnd"/>
            <w:r w:rsidRPr="007A0035">
              <w:rPr>
                <w:rFonts w:ascii="GHEA Grapalat" w:hAnsi="GHEA Grapalat"/>
                <w:sz w:val="15"/>
                <w:szCs w:val="15"/>
              </w:rPr>
              <w:t xml:space="preserve"> 5 </w:t>
            </w:r>
            <w:proofErr w:type="spellStart"/>
            <w:r w:rsidRPr="007A0035">
              <w:rPr>
                <w:rFonts w:ascii="GHEA Grapalat" w:hAnsi="GHEA Grapalat"/>
                <w:sz w:val="15"/>
                <w:szCs w:val="15"/>
              </w:rPr>
              <w:t>սմ-ից</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ոչ</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պակաս</w:t>
            </w:r>
            <w:proofErr w:type="spellEnd"/>
            <w:r w:rsidRPr="007A0035">
              <w:rPr>
                <w:rFonts w:ascii="GHEA Grapalat" w:hAnsi="GHEA Grapalat"/>
                <w:sz w:val="15"/>
                <w:szCs w:val="15"/>
              </w:rPr>
              <w:t xml:space="preserve">, ԳՕՍՏ 21122-75, </w:t>
            </w:r>
            <w:proofErr w:type="spellStart"/>
            <w:r w:rsidRPr="007A0035">
              <w:rPr>
                <w:rFonts w:ascii="GHEA Grapalat" w:hAnsi="GHEA Grapalat"/>
                <w:sz w:val="15"/>
                <w:szCs w:val="15"/>
              </w:rPr>
              <w:t>անվտանգությունը</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մակնշումը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կառավարության</w:t>
            </w:r>
            <w:proofErr w:type="spellEnd"/>
            <w:r w:rsidRPr="007A0035">
              <w:rPr>
                <w:rFonts w:ascii="GHEA Grapalat" w:hAnsi="GHEA Grapalat"/>
                <w:sz w:val="15"/>
                <w:szCs w:val="15"/>
              </w:rPr>
              <w:t xml:space="preserve"> 2006թ. </w:t>
            </w:r>
            <w:proofErr w:type="spellStart"/>
            <w:r w:rsidRPr="007A0035">
              <w:rPr>
                <w:rFonts w:ascii="GHEA Grapalat" w:hAnsi="GHEA Grapalat"/>
                <w:sz w:val="15"/>
                <w:szCs w:val="15"/>
              </w:rPr>
              <w:t>դեկտեմբերի</w:t>
            </w:r>
            <w:proofErr w:type="spellEnd"/>
            <w:r w:rsidRPr="007A0035">
              <w:rPr>
                <w:rFonts w:ascii="GHEA Grapalat" w:hAnsi="GHEA Grapalat"/>
                <w:sz w:val="15"/>
                <w:szCs w:val="15"/>
              </w:rPr>
              <w:t xml:space="preserve"> 21-ի N 1913-Ն </w:t>
            </w:r>
            <w:proofErr w:type="spellStart"/>
            <w:r w:rsidRPr="007A0035">
              <w:rPr>
                <w:rFonts w:ascii="GHEA Grapalat" w:hAnsi="GHEA Grapalat"/>
                <w:sz w:val="15"/>
                <w:szCs w:val="15"/>
              </w:rPr>
              <w:t>որոշմամբ</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հաստատված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Թարմ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պտուղ-բանջարեղենի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տեխնիկական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կանոնակարգի</w:t>
            </w:r>
            <w:proofErr w:type="spellEnd"/>
            <w:r w:rsidRPr="007A0035">
              <w:rPr>
                <w:rFonts w:ascii="GHEA Grapalat" w:hAnsi="GHEA Grapalat"/>
                <w:sz w:val="15"/>
                <w:szCs w:val="15"/>
              </w:rPr>
              <w:t>» և «</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r w:rsidRPr="007A0035">
              <w:rPr>
                <w:rFonts w:ascii="GHEA Grapalat" w:hAnsi="GHEA Grapalat"/>
                <w:sz w:val="15"/>
                <w:szCs w:val="15"/>
              </w:rPr>
              <w:t>:</w:t>
            </w:r>
          </w:p>
        </w:tc>
        <w:tc>
          <w:tcPr>
            <w:tcW w:w="840" w:type="dxa"/>
            <w:vAlign w:val="bottom"/>
          </w:tcPr>
          <w:p w14:paraId="0C51A451"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33195DA4" w14:textId="238B032D"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700</w:t>
            </w:r>
          </w:p>
        </w:tc>
        <w:tc>
          <w:tcPr>
            <w:tcW w:w="973" w:type="dxa"/>
            <w:tcBorders>
              <w:top w:val="nil"/>
              <w:left w:val="nil"/>
              <w:bottom w:val="single" w:sz="4" w:space="0" w:color="auto"/>
              <w:right w:val="single" w:sz="4" w:space="0" w:color="auto"/>
            </w:tcBorders>
            <w:shd w:val="clear" w:color="000000" w:fill="FFFFFF"/>
            <w:vAlign w:val="center"/>
          </w:tcPr>
          <w:p w14:paraId="6F2A287A" w14:textId="27058D19"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280000</w:t>
            </w:r>
          </w:p>
        </w:tc>
        <w:tc>
          <w:tcPr>
            <w:tcW w:w="973" w:type="dxa"/>
            <w:tcBorders>
              <w:top w:val="nil"/>
              <w:left w:val="single" w:sz="4" w:space="0" w:color="auto"/>
              <w:bottom w:val="single" w:sz="4" w:space="0" w:color="auto"/>
              <w:right w:val="single" w:sz="4" w:space="0" w:color="auto"/>
            </w:tcBorders>
            <w:shd w:val="clear" w:color="auto" w:fill="auto"/>
            <w:vAlign w:val="center"/>
          </w:tcPr>
          <w:p w14:paraId="3F5FD099" w14:textId="44E4AB03" w:rsidR="007E5B2C" w:rsidRPr="007A0035" w:rsidRDefault="007E5B2C" w:rsidP="007E5B2C">
            <w:pPr>
              <w:jc w:val="both"/>
              <w:rPr>
                <w:rFonts w:ascii="Sylfaen" w:hAnsi="Sylfaen"/>
                <w:b/>
                <w:i/>
              </w:rPr>
            </w:pPr>
            <w:r>
              <w:rPr>
                <w:rFonts w:ascii="Sylfaen" w:hAnsi="Sylfaen" w:cs="Calibri"/>
                <w:color w:val="000000"/>
                <w:sz w:val="18"/>
                <w:szCs w:val="18"/>
              </w:rPr>
              <w:t>400</w:t>
            </w:r>
          </w:p>
        </w:tc>
        <w:tc>
          <w:tcPr>
            <w:tcW w:w="1271" w:type="dxa"/>
          </w:tcPr>
          <w:p w14:paraId="59D25639"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ք.Քաջարան</w:t>
            </w:r>
            <w:proofErr w:type="spellEnd"/>
            <w:r w:rsidRPr="007A0035">
              <w:rPr>
                <w:rFonts w:ascii="GHEA Grapalat" w:hAnsi="GHEA Grapalat"/>
                <w:sz w:val="15"/>
                <w:szCs w:val="15"/>
              </w:rPr>
              <w:t>,</w:t>
            </w:r>
          </w:p>
          <w:p w14:paraId="75429DF9"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17B34E6C" w14:textId="2A9B7648"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400</w:t>
            </w:r>
          </w:p>
        </w:tc>
        <w:tc>
          <w:tcPr>
            <w:tcW w:w="1127" w:type="dxa"/>
            <w:vMerge/>
          </w:tcPr>
          <w:p w14:paraId="54D44D8A" w14:textId="77777777" w:rsidR="007E5B2C" w:rsidRPr="007A0035" w:rsidRDefault="007E5B2C" w:rsidP="007E5B2C">
            <w:pPr>
              <w:jc w:val="center"/>
              <w:rPr>
                <w:rFonts w:ascii="GHEA Grapalat" w:hAnsi="GHEA Grapalat"/>
                <w:sz w:val="15"/>
                <w:szCs w:val="15"/>
              </w:rPr>
            </w:pPr>
          </w:p>
        </w:tc>
      </w:tr>
      <w:tr w:rsidR="007E5B2C" w:rsidRPr="007A0035" w14:paraId="11787A6A" w14:textId="77777777" w:rsidTr="007E5B2C">
        <w:tc>
          <w:tcPr>
            <w:tcW w:w="805" w:type="dxa"/>
          </w:tcPr>
          <w:p w14:paraId="301DB9C1" w14:textId="450A750E" w:rsidR="007E5B2C" w:rsidRPr="007A0035" w:rsidRDefault="007E5B2C" w:rsidP="007E5B2C">
            <w:pPr>
              <w:jc w:val="center"/>
              <w:rPr>
                <w:rFonts w:ascii="GHEA Grapalat" w:hAnsi="GHEA Grapalat"/>
                <w:sz w:val="15"/>
                <w:szCs w:val="15"/>
              </w:rPr>
            </w:pPr>
            <w:r>
              <w:rPr>
                <w:rFonts w:ascii="GHEA Grapalat" w:hAnsi="GHEA Grapalat"/>
                <w:sz w:val="15"/>
                <w:szCs w:val="15"/>
              </w:rPr>
              <w:t>37</w:t>
            </w:r>
          </w:p>
        </w:tc>
        <w:tc>
          <w:tcPr>
            <w:tcW w:w="1003" w:type="dxa"/>
            <w:tcBorders>
              <w:top w:val="nil"/>
              <w:left w:val="single" w:sz="4" w:space="0" w:color="auto"/>
              <w:bottom w:val="single" w:sz="4" w:space="0" w:color="auto"/>
              <w:right w:val="single" w:sz="4" w:space="0" w:color="auto"/>
            </w:tcBorders>
            <w:shd w:val="clear" w:color="000000" w:fill="FFFFFF"/>
            <w:vAlign w:val="bottom"/>
          </w:tcPr>
          <w:p w14:paraId="7F6BEE10" w14:textId="77777777" w:rsidR="007E5B2C" w:rsidRDefault="007E5B2C" w:rsidP="007E5B2C">
            <w:pPr>
              <w:jc w:val="center"/>
              <w:rPr>
                <w:rFonts w:ascii="GHEA Grapalat" w:hAnsi="GHEA Grapalat" w:cs="Calibri"/>
                <w:sz w:val="18"/>
                <w:szCs w:val="18"/>
              </w:rPr>
            </w:pPr>
            <w:r>
              <w:rPr>
                <w:rFonts w:ascii="GHEA Grapalat" w:hAnsi="GHEA Grapalat" w:cs="Calibri"/>
                <w:sz w:val="18"/>
                <w:szCs w:val="18"/>
              </w:rPr>
              <w:t>03221122</w:t>
            </w:r>
          </w:p>
        </w:tc>
        <w:tc>
          <w:tcPr>
            <w:tcW w:w="1067" w:type="dxa"/>
            <w:vAlign w:val="bottom"/>
          </w:tcPr>
          <w:p w14:paraId="6A98CA8E" w14:textId="77777777" w:rsidR="007E5B2C" w:rsidRDefault="007E5B2C" w:rsidP="007E5B2C">
            <w:pPr>
              <w:rPr>
                <w:rFonts w:ascii="GHEA Grapalat" w:hAnsi="GHEA Grapalat" w:cs="Calibri"/>
                <w:sz w:val="15"/>
                <w:szCs w:val="15"/>
                <w:lang w:val="hy-AM"/>
              </w:rPr>
            </w:pPr>
            <w:r>
              <w:rPr>
                <w:rFonts w:ascii="GHEA Grapalat" w:hAnsi="GHEA Grapalat" w:cs="Calibri"/>
                <w:sz w:val="15"/>
                <w:szCs w:val="15"/>
                <w:lang w:val="hy-AM"/>
              </w:rPr>
              <w:t>Դդմիկ</w:t>
            </w:r>
          </w:p>
        </w:tc>
        <w:tc>
          <w:tcPr>
            <w:tcW w:w="1165" w:type="dxa"/>
          </w:tcPr>
          <w:p w14:paraId="029F9569" w14:textId="77777777" w:rsidR="007E5B2C" w:rsidRPr="007A0035" w:rsidRDefault="007E5B2C" w:rsidP="007E5B2C">
            <w:pPr>
              <w:jc w:val="center"/>
              <w:rPr>
                <w:rFonts w:ascii="GHEA Grapalat" w:hAnsi="GHEA Grapalat"/>
                <w:sz w:val="15"/>
                <w:szCs w:val="15"/>
              </w:rPr>
            </w:pPr>
          </w:p>
        </w:tc>
        <w:tc>
          <w:tcPr>
            <w:tcW w:w="4955" w:type="dxa"/>
            <w:vAlign w:val="center"/>
          </w:tcPr>
          <w:p w14:paraId="3F339F3B" w14:textId="77777777" w:rsidR="007E5B2C" w:rsidRPr="007A0035" w:rsidRDefault="007E5B2C" w:rsidP="007E5B2C">
            <w:pPr>
              <w:jc w:val="both"/>
              <w:rPr>
                <w:rFonts w:ascii="GHEA Grapalat" w:hAnsi="GHEA Grapalat"/>
                <w:sz w:val="15"/>
                <w:szCs w:val="15"/>
              </w:rPr>
            </w:pPr>
            <w:proofErr w:type="spellStart"/>
            <w:r w:rsidRPr="007A0035">
              <w:rPr>
                <w:rFonts w:ascii="GHEA Grapalat" w:hAnsi="GHEA Grapalat"/>
                <w:sz w:val="15"/>
                <w:szCs w:val="15"/>
              </w:rPr>
              <w:t>անվտանգությունը</w:t>
            </w:r>
            <w:proofErr w:type="spellEnd"/>
            <w:r w:rsidRPr="007A0035">
              <w:rPr>
                <w:rFonts w:ascii="GHEA Grapalat" w:hAnsi="GHEA Grapalat"/>
                <w:sz w:val="15"/>
                <w:szCs w:val="15"/>
              </w:rPr>
              <w:t xml:space="preserve"> և </w:t>
            </w:r>
            <w:proofErr w:type="spellStart"/>
            <w:r w:rsidRPr="007A0035">
              <w:rPr>
                <w:rFonts w:ascii="GHEA Grapalat" w:hAnsi="GHEA Grapalat"/>
                <w:sz w:val="15"/>
                <w:szCs w:val="15"/>
              </w:rPr>
              <w:t>մակնշումը</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ըստ</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կառավարության</w:t>
            </w:r>
            <w:proofErr w:type="spellEnd"/>
            <w:r w:rsidRPr="007A0035">
              <w:rPr>
                <w:rFonts w:ascii="GHEA Grapalat" w:hAnsi="GHEA Grapalat"/>
                <w:sz w:val="15"/>
                <w:szCs w:val="15"/>
              </w:rPr>
              <w:t xml:space="preserve"> 2006թ. </w:t>
            </w:r>
            <w:proofErr w:type="spellStart"/>
            <w:r w:rsidRPr="007A0035">
              <w:rPr>
                <w:rFonts w:ascii="GHEA Grapalat" w:hAnsi="GHEA Grapalat"/>
                <w:sz w:val="15"/>
                <w:szCs w:val="15"/>
              </w:rPr>
              <w:t>դեկտեմբերի</w:t>
            </w:r>
            <w:proofErr w:type="spellEnd"/>
            <w:r w:rsidRPr="007A0035">
              <w:rPr>
                <w:rFonts w:ascii="GHEA Grapalat" w:hAnsi="GHEA Grapalat"/>
                <w:sz w:val="15"/>
                <w:szCs w:val="15"/>
              </w:rPr>
              <w:t xml:space="preserve"> 21-ի N 1913-Ն </w:t>
            </w:r>
            <w:proofErr w:type="spellStart"/>
            <w:r w:rsidRPr="007A0035">
              <w:rPr>
                <w:rFonts w:ascii="GHEA Grapalat" w:hAnsi="GHEA Grapalat"/>
                <w:sz w:val="15"/>
                <w:szCs w:val="15"/>
              </w:rPr>
              <w:t>որոշմամբ</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հաստատված</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Թարմ</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պտուղ-բանջարեղենի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տեխնիկական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կանոնակարգի</w:t>
            </w:r>
            <w:proofErr w:type="spellEnd"/>
            <w:r w:rsidRPr="007A0035">
              <w:rPr>
                <w:rFonts w:ascii="GHEA Grapalat" w:hAnsi="GHEA Grapalat"/>
                <w:sz w:val="15"/>
                <w:szCs w:val="15"/>
              </w:rPr>
              <w:t>» և «</w:t>
            </w:r>
            <w:proofErr w:type="spellStart"/>
            <w:r w:rsidRPr="007A0035">
              <w:rPr>
                <w:rFonts w:ascii="GHEA Grapalat" w:hAnsi="GHEA Grapalat"/>
                <w:sz w:val="15"/>
                <w:szCs w:val="15"/>
              </w:rPr>
              <w:t>Սննդամթերքի</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անվտանգության</w:t>
            </w:r>
            <w:proofErr w:type="spellEnd"/>
            <w:r w:rsidRPr="007A0035">
              <w:rPr>
                <w:rFonts w:ascii="GHEA Grapalat" w:hAnsi="GHEA Grapalat"/>
                <w:sz w:val="15"/>
                <w:szCs w:val="15"/>
              </w:rPr>
              <w:t xml:space="preserve"> </w:t>
            </w:r>
            <w:proofErr w:type="spellStart"/>
            <w:r w:rsidRPr="007A0035">
              <w:rPr>
                <w:rFonts w:ascii="GHEA Grapalat" w:hAnsi="GHEA Grapalat"/>
                <w:sz w:val="15"/>
                <w:szCs w:val="15"/>
              </w:rPr>
              <w:t>մասին</w:t>
            </w:r>
            <w:proofErr w:type="spellEnd"/>
            <w:r w:rsidRPr="007A0035">
              <w:rPr>
                <w:rFonts w:ascii="GHEA Grapalat" w:hAnsi="GHEA Grapalat"/>
                <w:sz w:val="15"/>
                <w:szCs w:val="15"/>
              </w:rPr>
              <w:t xml:space="preserve">» ՀՀ </w:t>
            </w:r>
            <w:proofErr w:type="spellStart"/>
            <w:r w:rsidRPr="007A0035">
              <w:rPr>
                <w:rFonts w:ascii="GHEA Grapalat" w:hAnsi="GHEA Grapalat"/>
                <w:sz w:val="15"/>
                <w:szCs w:val="15"/>
              </w:rPr>
              <w:t>օրենքի</w:t>
            </w:r>
            <w:proofErr w:type="spellEnd"/>
            <w:r w:rsidRPr="007A0035">
              <w:rPr>
                <w:rFonts w:ascii="GHEA Grapalat" w:hAnsi="GHEA Grapalat"/>
                <w:sz w:val="15"/>
                <w:szCs w:val="15"/>
              </w:rPr>
              <w:t xml:space="preserve"> 8-րդ </w:t>
            </w:r>
            <w:proofErr w:type="spellStart"/>
            <w:r w:rsidRPr="007A0035">
              <w:rPr>
                <w:rFonts w:ascii="GHEA Grapalat" w:hAnsi="GHEA Grapalat"/>
                <w:sz w:val="15"/>
                <w:szCs w:val="15"/>
              </w:rPr>
              <w:t>հոդվածի</w:t>
            </w:r>
            <w:proofErr w:type="spellEnd"/>
            <w:r w:rsidRPr="007A0035">
              <w:rPr>
                <w:rFonts w:ascii="GHEA Grapalat" w:hAnsi="GHEA Grapalat"/>
                <w:sz w:val="15"/>
                <w:szCs w:val="15"/>
              </w:rPr>
              <w:t>:</w:t>
            </w:r>
          </w:p>
        </w:tc>
        <w:tc>
          <w:tcPr>
            <w:tcW w:w="840" w:type="dxa"/>
            <w:vAlign w:val="bottom"/>
          </w:tcPr>
          <w:p w14:paraId="3A707C38" w14:textId="77777777" w:rsidR="007E5B2C" w:rsidRPr="007A0035" w:rsidRDefault="007E5B2C" w:rsidP="007E5B2C">
            <w:pPr>
              <w:jc w:val="center"/>
              <w:rPr>
                <w:rFonts w:ascii="GHEA Grapalat" w:hAnsi="GHEA Grapalat" w:cs="Calibri"/>
                <w:sz w:val="15"/>
                <w:szCs w:val="15"/>
              </w:rPr>
            </w:pPr>
            <w:proofErr w:type="spellStart"/>
            <w:r w:rsidRPr="007A0035">
              <w:rPr>
                <w:rFonts w:ascii="GHEA Grapalat" w:hAnsi="GHEA Grapalat" w:cs="Calibri"/>
                <w:sz w:val="15"/>
                <w:szCs w:val="15"/>
              </w:rPr>
              <w:t>կգ</w:t>
            </w:r>
            <w:proofErr w:type="spellEnd"/>
          </w:p>
        </w:tc>
        <w:tc>
          <w:tcPr>
            <w:tcW w:w="805" w:type="dxa"/>
            <w:tcBorders>
              <w:top w:val="nil"/>
              <w:left w:val="single" w:sz="4" w:space="0" w:color="auto"/>
              <w:bottom w:val="single" w:sz="4" w:space="0" w:color="auto"/>
              <w:right w:val="single" w:sz="4" w:space="0" w:color="auto"/>
            </w:tcBorders>
            <w:shd w:val="clear" w:color="auto" w:fill="auto"/>
            <w:vAlign w:val="center"/>
          </w:tcPr>
          <w:p w14:paraId="085A3C66" w14:textId="1B02B0F5" w:rsidR="007E5B2C" w:rsidRPr="007A0035" w:rsidRDefault="007E5B2C" w:rsidP="007E5B2C">
            <w:pPr>
              <w:jc w:val="center"/>
              <w:rPr>
                <w:rFonts w:ascii="GHEA Grapalat" w:hAnsi="GHEA Grapalat"/>
                <w:sz w:val="15"/>
                <w:szCs w:val="15"/>
              </w:rPr>
            </w:pPr>
            <w:r>
              <w:rPr>
                <w:rFonts w:ascii="Sylfaen" w:hAnsi="Sylfaen" w:cs="Calibri"/>
                <w:color w:val="000000"/>
                <w:sz w:val="18"/>
                <w:szCs w:val="18"/>
              </w:rPr>
              <w:t>200</w:t>
            </w:r>
          </w:p>
        </w:tc>
        <w:tc>
          <w:tcPr>
            <w:tcW w:w="973" w:type="dxa"/>
            <w:tcBorders>
              <w:top w:val="nil"/>
              <w:left w:val="nil"/>
              <w:bottom w:val="single" w:sz="4" w:space="0" w:color="auto"/>
              <w:right w:val="single" w:sz="4" w:space="0" w:color="auto"/>
            </w:tcBorders>
            <w:shd w:val="clear" w:color="000000" w:fill="FFFFFF"/>
            <w:vAlign w:val="center"/>
          </w:tcPr>
          <w:p w14:paraId="08CBD68C" w14:textId="514B554F" w:rsidR="007E5B2C" w:rsidRPr="007A0035" w:rsidRDefault="007E5B2C" w:rsidP="007E5B2C">
            <w:pPr>
              <w:jc w:val="center"/>
              <w:rPr>
                <w:rFonts w:ascii="GHEA Grapalat" w:hAnsi="GHEA Grapalat"/>
                <w:sz w:val="15"/>
                <w:szCs w:val="15"/>
              </w:rPr>
            </w:pPr>
            <w:r>
              <w:rPr>
                <w:rFonts w:ascii="GHEA Grapalat" w:hAnsi="GHEA Grapalat" w:cs="Calibri"/>
                <w:color w:val="000000"/>
                <w:sz w:val="18"/>
                <w:szCs w:val="18"/>
              </w:rPr>
              <w:t>20000</w:t>
            </w:r>
          </w:p>
        </w:tc>
        <w:tc>
          <w:tcPr>
            <w:tcW w:w="973" w:type="dxa"/>
            <w:tcBorders>
              <w:top w:val="nil"/>
              <w:left w:val="single" w:sz="4" w:space="0" w:color="auto"/>
              <w:bottom w:val="single" w:sz="4" w:space="0" w:color="auto"/>
              <w:right w:val="single" w:sz="4" w:space="0" w:color="auto"/>
            </w:tcBorders>
            <w:shd w:val="clear" w:color="auto" w:fill="auto"/>
            <w:vAlign w:val="center"/>
          </w:tcPr>
          <w:p w14:paraId="0EF262E6" w14:textId="6910445F" w:rsidR="007E5B2C" w:rsidRPr="007A0035" w:rsidRDefault="007E5B2C" w:rsidP="007E5B2C">
            <w:pPr>
              <w:jc w:val="center"/>
              <w:rPr>
                <w:rFonts w:ascii="GHEA Grapalat" w:hAnsi="GHEA Grapalat" w:cs="Calibri"/>
                <w:b/>
                <w:lang w:val="hy-AM"/>
              </w:rPr>
            </w:pPr>
            <w:r>
              <w:rPr>
                <w:rFonts w:ascii="Sylfaen" w:hAnsi="Sylfaen" w:cs="Calibri"/>
                <w:color w:val="000000"/>
                <w:sz w:val="18"/>
                <w:szCs w:val="18"/>
              </w:rPr>
              <w:t>100</w:t>
            </w:r>
          </w:p>
        </w:tc>
        <w:tc>
          <w:tcPr>
            <w:tcW w:w="1271" w:type="dxa"/>
          </w:tcPr>
          <w:p w14:paraId="03C8C137" w14:textId="77777777" w:rsidR="007E5B2C" w:rsidRPr="007A0035" w:rsidRDefault="007E5B2C" w:rsidP="007E5B2C">
            <w:pPr>
              <w:jc w:val="center"/>
              <w:rPr>
                <w:rFonts w:ascii="GHEA Grapalat" w:hAnsi="GHEA Grapalat"/>
                <w:sz w:val="15"/>
                <w:szCs w:val="15"/>
              </w:rPr>
            </w:pPr>
            <w:r w:rsidRPr="007A0035">
              <w:rPr>
                <w:rFonts w:ascii="GHEA Grapalat" w:hAnsi="GHEA Grapalat"/>
                <w:sz w:val="15"/>
                <w:szCs w:val="15"/>
              </w:rPr>
              <w:t>.</w:t>
            </w:r>
            <w:proofErr w:type="spellStart"/>
            <w:r w:rsidRPr="007A0035">
              <w:rPr>
                <w:rFonts w:ascii="GHEA Grapalat" w:hAnsi="GHEA Grapalat"/>
                <w:sz w:val="15"/>
                <w:szCs w:val="15"/>
              </w:rPr>
              <w:t>Քաջարան</w:t>
            </w:r>
            <w:proofErr w:type="spellEnd"/>
            <w:r w:rsidRPr="007A0035">
              <w:rPr>
                <w:rFonts w:ascii="GHEA Grapalat" w:hAnsi="GHEA Grapalat"/>
                <w:sz w:val="15"/>
                <w:szCs w:val="15"/>
              </w:rPr>
              <w:t>,</w:t>
            </w:r>
          </w:p>
          <w:p w14:paraId="47A8FC2C" w14:textId="77777777" w:rsidR="007E5B2C" w:rsidRPr="007A0035" w:rsidRDefault="007E5B2C" w:rsidP="007E5B2C">
            <w:pPr>
              <w:jc w:val="center"/>
              <w:rPr>
                <w:rFonts w:ascii="GHEA Grapalat" w:hAnsi="GHEA Grapalat"/>
                <w:sz w:val="15"/>
                <w:szCs w:val="15"/>
              </w:rPr>
            </w:pPr>
            <w:proofErr w:type="spellStart"/>
            <w:r w:rsidRPr="007A0035">
              <w:rPr>
                <w:rFonts w:ascii="GHEA Grapalat" w:hAnsi="GHEA Grapalat"/>
                <w:sz w:val="15"/>
                <w:szCs w:val="15"/>
              </w:rPr>
              <w:t>Աբովյան</w:t>
            </w:r>
            <w:proofErr w:type="spellEnd"/>
            <w:r w:rsidRPr="007A0035">
              <w:rPr>
                <w:rFonts w:ascii="GHEA Grapalat" w:hAnsi="GHEA Grapalat"/>
                <w:sz w:val="15"/>
                <w:szCs w:val="15"/>
              </w:rPr>
              <w:t xml:space="preserve"> 8</w:t>
            </w:r>
          </w:p>
        </w:tc>
        <w:tc>
          <w:tcPr>
            <w:tcW w:w="851" w:type="dxa"/>
            <w:tcBorders>
              <w:top w:val="nil"/>
              <w:left w:val="single" w:sz="4" w:space="0" w:color="auto"/>
              <w:bottom w:val="single" w:sz="4" w:space="0" w:color="auto"/>
              <w:right w:val="single" w:sz="4" w:space="0" w:color="auto"/>
            </w:tcBorders>
            <w:shd w:val="clear" w:color="auto" w:fill="auto"/>
            <w:vAlign w:val="center"/>
          </w:tcPr>
          <w:p w14:paraId="38DF0FBB" w14:textId="39682277" w:rsidR="007E5B2C" w:rsidRPr="00AC75B4" w:rsidRDefault="007E5B2C" w:rsidP="007E5B2C">
            <w:pPr>
              <w:jc w:val="center"/>
              <w:rPr>
                <w:rFonts w:ascii="GHEA Grapalat" w:hAnsi="GHEA Grapalat" w:cs="Calibri"/>
                <w:sz w:val="15"/>
                <w:szCs w:val="15"/>
                <w:lang w:val="hy-AM"/>
              </w:rPr>
            </w:pPr>
            <w:r>
              <w:rPr>
                <w:rFonts w:ascii="Sylfaen" w:hAnsi="Sylfaen" w:cs="Calibri"/>
                <w:color w:val="000000"/>
                <w:sz w:val="18"/>
                <w:szCs w:val="18"/>
              </w:rPr>
              <w:t>100</w:t>
            </w:r>
          </w:p>
        </w:tc>
        <w:tc>
          <w:tcPr>
            <w:tcW w:w="1127" w:type="dxa"/>
          </w:tcPr>
          <w:p w14:paraId="606B5A6A" w14:textId="77777777" w:rsidR="007E5B2C" w:rsidRPr="007A0035" w:rsidRDefault="007E5B2C" w:rsidP="007E5B2C">
            <w:pPr>
              <w:jc w:val="center"/>
              <w:rPr>
                <w:rFonts w:ascii="GHEA Grapalat" w:hAnsi="GHEA Grapalat"/>
                <w:sz w:val="15"/>
                <w:szCs w:val="15"/>
              </w:rPr>
            </w:pPr>
          </w:p>
        </w:tc>
      </w:tr>
    </w:tbl>
    <w:p w14:paraId="4B40BA5C" w14:textId="39F20E15"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A71D81">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A71D81">
        <w:rPr>
          <w:rFonts w:ascii="GHEA Grapalat" w:hAnsi="GHEA Grapalat" w:cs="Sylfaen"/>
          <w:i/>
          <w:sz w:val="18"/>
          <w:szCs w:val="18"/>
          <w:lang w:val="pt-BR"/>
        </w:rPr>
        <w:t>2</w:t>
      </w:r>
      <w:r w:rsidR="00C85FFA" w:rsidRPr="00A71D81">
        <w:rPr>
          <w:rFonts w:ascii="GHEA Grapalat" w:hAnsi="GHEA Grapalat" w:cs="Sylfaen"/>
          <w:i/>
          <w:sz w:val="18"/>
          <w:szCs w:val="18"/>
          <w:lang w:val="pt-BR"/>
        </w:rPr>
        <w:t>5</w:t>
      </w:r>
      <w:r w:rsidRPr="00A71D81">
        <w:rPr>
          <w:rFonts w:ascii="GHEA Grapalat" w:hAnsi="GHEA Grapalat" w:cs="Sylfaen"/>
          <w:i/>
          <w:sz w:val="18"/>
          <w:szCs w:val="18"/>
          <w:lang w:val="pt-BR"/>
        </w:rPr>
        <w:t>-ը:</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FootnoteText"/>
        <w:jc w:val="both"/>
        <w:rPr>
          <w:lang w:val="pt-BR"/>
        </w:rPr>
      </w:pPr>
      <w:r w:rsidRPr="00A71D81">
        <w:rPr>
          <w:rFonts w:ascii="GHEA Grapalat" w:hAnsi="GHEA Grapalat"/>
        </w:rPr>
        <w:lastRenderedPageBreak/>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147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787"/>
        <w:gridCol w:w="1029"/>
        <w:gridCol w:w="771"/>
        <w:gridCol w:w="956"/>
        <w:gridCol w:w="844"/>
        <w:gridCol w:w="1170"/>
        <w:gridCol w:w="1968"/>
        <w:gridCol w:w="12"/>
      </w:tblGrid>
      <w:tr w:rsidR="00071D1C" w:rsidRPr="00A71D81" w14:paraId="3DADF274" w14:textId="77777777" w:rsidTr="00E45E4F">
        <w:tc>
          <w:tcPr>
            <w:tcW w:w="14737" w:type="dxa"/>
            <w:gridSpan w:val="11"/>
          </w:tcPr>
          <w:p w14:paraId="5E53534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071D1C" w:rsidRPr="008C276D" w14:paraId="3B23D777" w14:textId="77777777" w:rsidTr="00E45E4F">
        <w:tc>
          <w:tcPr>
            <w:tcW w:w="1980" w:type="dxa"/>
            <w:vAlign w:val="center"/>
          </w:tcPr>
          <w:p w14:paraId="553B200F"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7537" w:type="dxa"/>
            <w:gridSpan w:val="8"/>
            <w:vAlign w:val="center"/>
          </w:tcPr>
          <w:p w14:paraId="4355517C" w14:textId="7C7C19AD" w:rsidR="00071D1C" w:rsidRPr="00A71D81" w:rsidRDefault="00071D1C" w:rsidP="00EF3662">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sidR="007E5B2C">
              <w:rPr>
                <w:rFonts w:ascii="GHEA Grapalat" w:hAnsi="GHEA Grapalat"/>
                <w:sz w:val="18"/>
                <w:lang w:val="es-ES"/>
              </w:rPr>
              <w:t xml:space="preserve">23 </w:t>
            </w:r>
            <w:r w:rsidRPr="00A71D81">
              <w:rPr>
                <w:rFonts w:ascii="GHEA Grapalat" w:hAnsi="GHEA Grapalat"/>
                <w:sz w:val="18"/>
                <w:lang w:val="es-ES"/>
              </w:rPr>
              <w:t>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E45E4F" w:rsidRPr="00A71D81" w14:paraId="4EA8CAC4" w14:textId="77777777" w:rsidTr="00E45E4F">
        <w:trPr>
          <w:gridAfter w:val="1"/>
          <w:wAfter w:w="12" w:type="dxa"/>
          <w:trHeight w:val="1538"/>
        </w:trPr>
        <w:tc>
          <w:tcPr>
            <w:tcW w:w="1980" w:type="dxa"/>
          </w:tcPr>
          <w:p w14:paraId="690DCCC4" w14:textId="77777777" w:rsidR="00E45E4F" w:rsidRPr="00A71D81" w:rsidRDefault="00E45E4F" w:rsidP="00EF3662">
            <w:pPr>
              <w:jc w:val="center"/>
              <w:rPr>
                <w:rFonts w:ascii="GHEA Grapalat" w:hAnsi="GHEA Grapalat"/>
                <w:sz w:val="20"/>
                <w:lang w:val="es-ES"/>
              </w:rPr>
            </w:pPr>
          </w:p>
        </w:tc>
        <w:tc>
          <w:tcPr>
            <w:tcW w:w="2700" w:type="dxa"/>
          </w:tcPr>
          <w:p w14:paraId="5175618E" w14:textId="77777777" w:rsidR="00E45E4F" w:rsidRPr="00A71D81" w:rsidRDefault="00E45E4F" w:rsidP="00EF3662">
            <w:pPr>
              <w:jc w:val="center"/>
              <w:rPr>
                <w:rFonts w:ascii="GHEA Grapalat" w:hAnsi="GHEA Grapalat"/>
                <w:sz w:val="20"/>
                <w:lang w:val="es-ES"/>
              </w:rPr>
            </w:pPr>
          </w:p>
        </w:tc>
        <w:tc>
          <w:tcPr>
            <w:tcW w:w="2520" w:type="dxa"/>
          </w:tcPr>
          <w:p w14:paraId="1F2C6313" w14:textId="77777777" w:rsidR="00E45E4F" w:rsidRPr="00A71D81" w:rsidRDefault="00E45E4F" w:rsidP="00EF3662">
            <w:pPr>
              <w:jc w:val="center"/>
              <w:rPr>
                <w:rFonts w:ascii="GHEA Grapalat" w:hAnsi="GHEA Grapalat"/>
                <w:sz w:val="20"/>
                <w:lang w:val="es-ES"/>
              </w:rPr>
            </w:pPr>
          </w:p>
        </w:tc>
        <w:tc>
          <w:tcPr>
            <w:tcW w:w="787" w:type="dxa"/>
            <w:textDirection w:val="btLr"/>
            <w:vAlign w:val="center"/>
          </w:tcPr>
          <w:p w14:paraId="04E18541" w14:textId="77777777" w:rsidR="00E45E4F" w:rsidRPr="00A71D81" w:rsidRDefault="00E45E4F"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1029" w:type="dxa"/>
            <w:textDirection w:val="btLr"/>
            <w:vAlign w:val="center"/>
          </w:tcPr>
          <w:p w14:paraId="5AC1CEAD" w14:textId="77777777" w:rsidR="00E45E4F" w:rsidRPr="00A71D81" w:rsidRDefault="00E45E4F"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771" w:type="dxa"/>
            <w:textDirection w:val="btLr"/>
            <w:vAlign w:val="center"/>
          </w:tcPr>
          <w:p w14:paraId="5822A84D" w14:textId="77777777" w:rsidR="00E45E4F" w:rsidRPr="00A71D81" w:rsidRDefault="00E45E4F"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956" w:type="dxa"/>
            <w:textDirection w:val="btLr"/>
            <w:vAlign w:val="center"/>
          </w:tcPr>
          <w:p w14:paraId="449F6990" w14:textId="77777777" w:rsidR="00E45E4F" w:rsidRPr="00A71D81" w:rsidRDefault="00E45E4F"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844" w:type="dxa"/>
            <w:textDirection w:val="btLr"/>
            <w:vAlign w:val="center"/>
          </w:tcPr>
          <w:p w14:paraId="32A1A01E" w14:textId="77777777" w:rsidR="00E45E4F" w:rsidRPr="00A71D81" w:rsidRDefault="00E45E4F"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1170" w:type="dxa"/>
            <w:textDirection w:val="btLr"/>
            <w:vAlign w:val="center"/>
          </w:tcPr>
          <w:p w14:paraId="7D885A77" w14:textId="77777777" w:rsidR="00E45E4F" w:rsidRPr="00A71D81" w:rsidRDefault="00E45E4F"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1968" w:type="dxa"/>
            <w:vAlign w:val="center"/>
          </w:tcPr>
          <w:p w14:paraId="0994E029" w14:textId="77777777" w:rsidR="00E45E4F" w:rsidRPr="00A71D81" w:rsidRDefault="00E45E4F"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E45E4F" w:rsidRPr="00A71D81" w:rsidRDefault="00E45E4F" w:rsidP="00EF3662">
            <w:pPr>
              <w:jc w:val="center"/>
              <w:rPr>
                <w:rFonts w:ascii="GHEA Grapalat" w:hAnsi="GHEA Grapalat"/>
                <w:sz w:val="18"/>
                <w:lang w:val="es-ES"/>
              </w:rPr>
            </w:pPr>
          </w:p>
        </w:tc>
      </w:tr>
      <w:tr w:rsidR="00E45E4F" w:rsidRPr="00A71D81" w14:paraId="140D6FE5" w14:textId="77777777" w:rsidTr="00DC498A">
        <w:trPr>
          <w:gridAfter w:val="1"/>
          <w:wAfter w:w="12" w:type="dxa"/>
          <w:trHeight w:val="210"/>
        </w:trPr>
        <w:tc>
          <w:tcPr>
            <w:tcW w:w="1980" w:type="dxa"/>
          </w:tcPr>
          <w:p w14:paraId="3C77A349" w14:textId="030D4CAA" w:rsidR="00E45E4F" w:rsidRPr="00E45E4F" w:rsidRDefault="00E45E4F" w:rsidP="00E45E4F">
            <w:pPr>
              <w:jc w:val="center"/>
              <w:rPr>
                <w:rFonts w:ascii="GHEA Grapalat" w:hAnsi="GHEA Grapalat"/>
                <w:sz w:val="20"/>
                <w:lang w:val="hy-AM"/>
              </w:rPr>
            </w:pPr>
            <w:r>
              <w:rPr>
                <w:rFonts w:ascii="GHEA Grapalat" w:hAnsi="GHEA Grapalat"/>
                <w:sz w:val="20"/>
                <w:lang w:val="hy-AM"/>
              </w:rPr>
              <w:t>1</w:t>
            </w:r>
          </w:p>
        </w:tc>
        <w:tc>
          <w:tcPr>
            <w:tcW w:w="2700" w:type="dxa"/>
            <w:vAlign w:val="bottom"/>
          </w:tcPr>
          <w:p w14:paraId="54BFF871" w14:textId="50CA1A66" w:rsidR="00E45E4F" w:rsidRPr="00A71D81" w:rsidRDefault="00E45E4F" w:rsidP="00E45E4F">
            <w:pPr>
              <w:jc w:val="center"/>
              <w:rPr>
                <w:rFonts w:ascii="GHEA Grapalat" w:hAnsi="GHEA Grapalat"/>
                <w:sz w:val="20"/>
                <w:lang w:val="es-ES"/>
              </w:rPr>
            </w:pPr>
            <w:r w:rsidRPr="007A0035">
              <w:rPr>
                <w:rFonts w:ascii="GHEA Grapalat" w:hAnsi="GHEA Grapalat" w:cs="Calibri"/>
                <w:sz w:val="15"/>
                <w:szCs w:val="15"/>
              </w:rPr>
              <w:t>15531100</w:t>
            </w:r>
          </w:p>
        </w:tc>
        <w:tc>
          <w:tcPr>
            <w:tcW w:w="2520" w:type="dxa"/>
            <w:vAlign w:val="bottom"/>
          </w:tcPr>
          <w:p w14:paraId="63AAE77B" w14:textId="746390C5" w:rsidR="00E45E4F" w:rsidRPr="00A71D81" w:rsidRDefault="00E45E4F" w:rsidP="00E45E4F">
            <w:pPr>
              <w:jc w:val="center"/>
              <w:rPr>
                <w:rFonts w:ascii="GHEA Grapalat" w:hAnsi="GHEA Grapalat"/>
                <w:sz w:val="20"/>
                <w:lang w:val="es-ES"/>
              </w:rPr>
            </w:pPr>
            <w:proofErr w:type="spellStart"/>
            <w:r w:rsidRPr="007A0035">
              <w:rPr>
                <w:rFonts w:ascii="GHEA Grapalat" w:hAnsi="GHEA Grapalat" w:cs="Calibri"/>
                <w:sz w:val="15"/>
                <w:szCs w:val="15"/>
              </w:rPr>
              <w:t>կարագ</w:t>
            </w:r>
            <w:proofErr w:type="spellEnd"/>
            <w:r w:rsidRPr="007A0035">
              <w:rPr>
                <w:rFonts w:ascii="GHEA Grapalat" w:hAnsi="GHEA Grapalat" w:cs="Calibri"/>
                <w:sz w:val="15"/>
                <w:szCs w:val="15"/>
              </w:rPr>
              <w:t xml:space="preserve"> </w:t>
            </w:r>
          </w:p>
        </w:tc>
        <w:tc>
          <w:tcPr>
            <w:tcW w:w="787" w:type="dxa"/>
          </w:tcPr>
          <w:p w14:paraId="765D51E5" w14:textId="1BABC5C4" w:rsidR="00E45E4F" w:rsidRPr="00A71D81" w:rsidRDefault="00E45E4F" w:rsidP="00E45E4F">
            <w:pPr>
              <w:jc w:val="center"/>
              <w:rPr>
                <w:rFonts w:ascii="GHEA Grapalat" w:hAnsi="GHEA Grapalat"/>
                <w:lang w:val="pt-BR"/>
              </w:rPr>
            </w:pPr>
            <w:r>
              <w:rPr>
                <w:rFonts w:ascii="GHEA Grapalat" w:hAnsi="GHEA Grapalat" w:cs="Arial"/>
                <w:sz w:val="16"/>
                <w:szCs w:val="18"/>
                <w:lang w:val="hy-AM"/>
              </w:rPr>
              <w:t>100</w:t>
            </w:r>
          </w:p>
        </w:tc>
        <w:tc>
          <w:tcPr>
            <w:tcW w:w="1029" w:type="dxa"/>
          </w:tcPr>
          <w:p w14:paraId="13D52C0D" w14:textId="3F612540" w:rsidR="00E45E4F" w:rsidRPr="00A71D81" w:rsidRDefault="00E45E4F" w:rsidP="00E45E4F">
            <w:pPr>
              <w:jc w:val="center"/>
              <w:rPr>
                <w:rFonts w:ascii="GHEA Grapalat" w:hAnsi="GHEA Grapalat"/>
                <w:lang w:val="pt-BR"/>
              </w:rPr>
            </w:pPr>
            <w:r>
              <w:rPr>
                <w:rFonts w:ascii="GHEA Grapalat" w:hAnsi="GHEA Grapalat" w:cs="Arial"/>
                <w:sz w:val="16"/>
                <w:szCs w:val="18"/>
                <w:lang w:val="hy-AM"/>
              </w:rPr>
              <w:t>100</w:t>
            </w:r>
          </w:p>
        </w:tc>
        <w:tc>
          <w:tcPr>
            <w:tcW w:w="771" w:type="dxa"/>
          </w:tcPr>
          <w:p w14:paraId="445CF57D" w14:textId="5EAB317B" w:rsidR="00E45E4F" w:rsidRPr="00A71D81" w:rsidRDefault="00E45E4F" w:rsidP="00E45E4F">
            <w:pPr>
              <w:jc w:val="center"/>
              <w:rPr>
                <w:rFonts w:ascii="GHEA Grapalat" w:hAnsi="GHEA Grapalat" w:cs="Arial"/>
                <w:sz w:val="18"/>
                <w:szCs w:val="18"/>
                <w:lang w:val="pt-BR"/>
              </w:rPr>
            </w:pPr>
            <w:r>
              <w:rPr>
                <w:rFonts w:ascii="GHEA Grapalat" w:hAnsi="GHEA Grapalat" w:cs="Arial"/>
                <w:sz w:val="16"/>
                <w:szCs w:val="18"/>
                <w:lang w:val="hy-AM"/>
              </w:rPr>
              <w:t>100</w:t>
            </w:r>
          </w:p>
        </w:tc>
        <w:tc>
          <w:tcPr>
            <w:tcW w:w="956" w:type="dxa"/>
          </w:tcPr>
          <w:p w14:paraId="7FF3CD51" w14:textId="772BD6E2" w:rsidR="00E45E4F" w:rsidRPr="00A71D81" w:rsidRDefault="00E45E4F" w:rsidP="00E45E4F">
            <w:pPr>
              <w:jc w:val="center"/>
              <w:rPr>
                <w:rFonts w:ascii="GHEA Grapalat" w:hAnsi="GHEA Grapalat" w:cs="Arial"/>
                <w:sz w:val="18"/>
                <w:szCs w:val="18"/>
                <w:lang w:val="pt-BR"/>
              </w:rPr>
            </w:pPr>
            <w:r>
              <w:rPr>
                <w:rFonts w:ascii="GHEA Grapalat" w:hAnsi="GHEA Grapalat" w:cs="Arial"/>
                <w:sz w:val="16"/>
                <w:szCs w:val="18"/>
                <w:lang w:val="hy-AM"/>
              </w:rPr>
              <w:t>100</w:t>
            </w:r>
          </w:p>
        </w:tc>
        <w:tc>
          <w:tcPr>
            <w:tcW w:w="844" w:type="dxa"/>
          </w:tcPr>
          <w:p w14:paraId="70C3E01D" w14:textId="077979BA" w:rsidR="00E45E4F" w:rsidRPr="00A71D81" w:rsidRDefault="00E45E4F" w:rsidP="00E45E4F">
            <w:pPr>
              <w:jc w:val="center"/>
              <w:rPr>
                <w:rFonts w:ascii="GHEA Grapalat" w:hAnsi="GHEA Grapalat" w:cs="Arial"/>
                <w:sz w:val="18"/>
                <w:szCs w:val="18"/>
                <w:lang w:val="pt-BR"/>
              </w:rPr>
            </w:pPr>
            <w:r>
              <w:rPr>
                <w:rFonts w:ascii="GHEA Grapalat" w:hAnsi="GHEA Grapalat" w:cs="Arial"/>
                <w:sz w:val="16"/>
                <w:szCs w:val="18"/>
                <w:lang w:val="hy-AM"/>
              </w:rPr>
              <w:t>100</w:t>
            </w:r>
          </w:p>
        </w:tc>
        <w:tc>
          <w:tcPr>
            <w:tcW w:w="1170" w:type="dxa"/>
          </w:tcPr>
          <w:p w14:paraId="54EAC0F4" w14:textId="516470C4" w:rsidR="00E45E4F" w:rsidRPr="00A71D81" w:rsidRDefault="00E45E4F" w:rsidP="00E45E4F">
            <w:pPr>
              <w:jc w:val="center"/>
              <w:rPr>
                <w:rFonts w:ascii="GHEA Grapalat" w:hAnsi="GHEA Grapalat" w:cs="Arial"/>
                <w:sz w:val="18"/>
                <w:szCs w:val="18"/>
                <w:lang w:val="pt-BR"/>
              </w:rPr>
            </w:pPr>
            <w:r>
              <w:rPr>
                <w:rFonts w:ascii="GHEA Grapalat" w:hAnsi="GHEA Grapalat" w:cs="Arial"/>
                <w:sz w:val="16"/>
                <w:szCs w:val="18"/>
                <w:lang w:val="hy-AM"/>
              </w:rPr>
              <w:t>100</w:t>
            </w:r>
          </w:p>
        </w:tc>
        <w:tc>
          <w:tcPr>
            <w:tcW w:w="1968" w:type="dxa"/>
          </w:tcPr>
          <w:p w14:paraId="08F75891" w14:textId="6D0C7973" w:rsidR="00E45E4F" w:rsidRPr="00A71D81" w:rsidRDefault="00E45E4F" w:rsidP="00E45E4F">
            <w:pPr>
              <w:jc w:val="center"/>
              <w:rPr>
                <w:rFonts w:ascii="GHEA Grapalat" w:hAnsi="GHEA Grapalat"/>
                <w:b/>
                <w:lang w:val="pt-BR"/>
              </w:rPr>
            </w:pPr>
            <w:r>
              <w:rPr>
                <w:rFonts w:ascii="GHEA Grapalat" w:hAnsi="GHEA Grapalat"/>
                <w:sz w:val="20"/>
                <w:lang w:val="hy-AM"/>
              </w:rPr>
              <w:t>100</w:t>
            </w:r>
            <w:r w:rsidRPr="00A71D81">
              <w:rPr>
                <w:rFonts w:ascii="GHEA Grapalat" w:hAnsi="GHEA Grapalat"/>
                <w:sz w:val="20"/>
                <w:lang w:val="pt-BR"/>
              </w:rPr>
              <w:t xml:space="preserve"> %</w:t>
            </w:r>
          </w:p>
        </w:tc>
      </w:tr>
      <w:tr w:rsidR="00E45E4F" w:rsidRPr="00A71D81" w14:paraId="60F9C8DC" w14:textId="77777777" w:rsidTr="00DC498A">
        <w:trPr>
          <w:gridAfter w:val="1"/>
          <w:wAfter w:w="12" w:type="dxa"/>
          <w:trHeight w:val="300"/>
        </w:trPr>
        <w:tc>
          <w:tcPr>
            <w:tcW w:w="1980" w:type="dxa"/>
          </w:tcPr>
          <w:p w14:paraId="71CB15C2" w14:textId="3042CF3B" w:rsidR="00E45E4F" w:rsidRPr="00E45E4F" w:rsidRDefault="00E45E4F" w:rsidP="00E45E4F">
            <w:pPr>
              <w:jc w:val="center"/>
              <w:rPr>
                <w:rFonts w:ascii="GHEA Grapalat" w:hAnsi="GHEA Grapalat"/>
                <w:sz w:val="20"/>
                <w:lang w:val="hy-AM"/>
              </w:rPr>
            </w:pPr>
            <w:r>
              <w:rPr>
                <w:rFonts w:ascii="GHEA Grapalat" w:hAnsi="GHEA Grapalat"/>
                <w:sz w:val="20"/>
                <w:lang w:val="hy-AM"/>
              </w:rPr>
              <w:t>2</w:t>
            </w:r>
          </w:p>
        </w:tc>
        <w:tc>
          <w:tcPr>
            <w:tcW w:w="2700" w:type="dxa"/>
            <w:vAlign w:val="bottom"/>
          </w:tcPr>
          <w:p w14:paraId="170E97F5" w14:textId="699B8E97" w:rsidR="00E45E4F" w:rsidRPr="007A0035" w:rsidRDefault="00E45E4F" w:rsidP="00E45E4F">
            <w:pPr>
              <w:jc w:val="center"/>
              <w:rPr>
                <w:rFonts w:ascii="GHEA Grapalat" w:hAnsi="GHEA Grapalat" w:cs="Calibri"/>
                <w:sz w:val="15"/>
                <w:szCs w:val="15"/>
              </w:rPr>
            </w:pPr>
            <w:r w:rsidRPr="007A0035">
              <w:rPr>
                <w:rFonts w:ascii="GHEA Grapalat" w:hAnsi="GHEA Grapalat" w:cs="Calibri"/>
                <w:sz w:val="15"/>
                <w:szCs w:val="15"/>
              </w:rPr>
              <w:t>15541200</w:t>
            </w:r>
          </w:p>
        </w:tc>
        <w:tc>
          <w:tcPr>
            <w:tcW w:w="2520" w:type="dxa"/>
            <w:vAlign w:val="bottom"/>
          </w:tcPr>
          <w:p w14:paraId="25E85BCF" w14:textId="0FBA1B90" w:rsidR="00E45E4F" w:rsidRPr="007A0035" w:rsidRDefault="00E45E4F" w:rsidP="00E45E4F">
            <w:pPr>
              <w:jc w:val="center"/>
              <w:rPr>
                <w:rFonts w:ascii="GHEA Grapalat" w:hAnsi="GHEA Grapalat" w:cs="Calibri"/>
                <w:sz w:val="15"/>
                <w:szCs w:val="15"/>
              </w:rPr>
            </w:pPr>
            <w:proofErr w:type="spellStart"/>
            <w:r w:rsidRPr="007A0035">
              <w:rPr>
                <w:rFonts w:ascii="GHEA Grapalat" w:hAnsi="GHEA Grapalat" w:cs="Calibri"/>
                <w:sz w:val="15"/>
                <w:szCs w:val="15"/>
              </w:rPr>
              <w:t>պանիր</w:t>
            </w:r>
            <w:proofErr w:type="spellEnd"/>
          </w:p>
        </w:tc>
        <w:tc>
          <w:tcPr>
            <w:tcW w:w="787" w:type="dxa"/>
          </w:tcPr>
          <w:p w14:paraId="5E16EAD1" w14:textId="71C01B95" w:rsidR="00E45E4F" w:rsidRDefault="00E45E4F" w:rsidP="00E45E4F">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303B2CDE" w14:textId="71EF0CC6" w:rsidR="00E45E4F" w:rsidRDefault="00E45E4F" w:rsidP="00E45E4F">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69350B6D" w14:textId="7ACA0CA0" w:rsidR="00E45E4F" w:rsidRDefault="00E45E4F" w:rsidP="00E45E4F">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33043914" w14:textId="5BDA4301" w:rsidR="00E45E4F" w:rsidRPr="007A0035" w:rsidRDefault="00E45E4F" w:rsidP="00E45E4F">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440E7DFF" w14:textId="5F4960DE" w:rsidR="00E45E4F" w:rsidRPr="00A71D81" w:rsidRDefault="00E45E4F" w:rsidP="00E45E4F">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7B046F48" w14:textId="1D1606E2" w:rsidR="00E45E4F" w:rsidRPr="00A71D81" w:rsidRDefault="00E45E4F" w:rsidP="00E45E4F">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50E44A0E" w14:textId="7EBF8938" w:rsidR="00E45E4F" w:rsidRPr="00A71D81" w:rsidRDefault="00E45E4F" w:rsidP="00E45E4F">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E45E4F" w:rsidRPr="00A71D81" w14:paraId="3E1E0064" w14:textId="77777777" w:rsidTr="00E45E4F">
        <w:trPr>
          <w:gridAfter w:val="1"/>
          <w:wAfter w:w="12" w:type="dxa"/>
          <w:trHeight w:val="354"/>
        </w:trPr>
        <w:tc>
          <w:tcPr>
            <w:tcW w:w="1980" w:type="dxa"/>
          </w:tcPr>
          <w:p w14:paraId="0D39D459" w14:textId="0E14CA21" w:rsidR="00E45E4F" w:rsidRPr="00E45E4F" w:rsidRDefault="00E45E4F" w:rsidP="00E45E4F">
            <w:pPr>
              <w:jc w:val="center"/>
              <w:rPr>
                <w:rFonts w:ascii="GHEA Grapalat" w:hAnsi="GHEA Grapalat"/>
                <w:sz w:val="20"/>
                <w:lang w:val="hy-AM"/>
              </w:rPr>
            </w:pPr>
            <w:r>
              <w:rPr>
                <w:rFonts w:ascii="GHEA Grapalat" w:hAnsi="GHEA Grapalat"/>
                <w:sz w:val="20"/>
                <w:lang w:val="hy-AM"/>
              </w:rPr>
              <w:t>3</w:t>
            </w:r>
          </w:p>
        </w:tc>
        <w:tc>
          <w:tcPr>
            <w:tcW w:w="2700" w:type="dxa"/>
            <w:vAlign w:val="bottom"/>
          </w:tcPr>
          <w:p w14:paraId="7E940BA2" w14:textId="2001D4AC" w:rsidR="00E45E4F" w:rsidRPr="007A0035" w:rsidRDefault="00E45E4F" w:rsidP="00E45E4F">
            <w:pPr>
              <w:jc w:val="center"/>
              <w:rPr>
                <w:rFonts w:ascii="GHEA Grapalat" w:hAnsi="GHEA Grapalat" w:cs="Calibri"/>
                <w:sz w:val="15"/>
                <w:szCs w:val="15"/>
              </w:rPr>
            </w:pPr>
            <w:r w:rsidRPr="007A0035">
              <w:rPr>
                <w:rFonts w:ascii="GHEA Grapalat" w:hAnsi="GHEA Grapalat" w:cs="Calibri"/>
                <w:sz w:val="15"/>
                <w:szCs w:val="15"/>
              </w:rPr>
              <w:t>15111120</w:t>
            </w:r>
          </w:p>
        </w:tc>
        <w:tc>
          <w:tcPr>
            <w:tcW w:w="2520" w:type="dxa"/>
            <w:vAlign w:val="bottom"/>
          </w:tcPr>
          <w:p w14:paraId="108F33A0" w14:textId="014883E2" w:rsidR="00E45E4F" w:rsidRPr="007A0035" w:rsidRDefault="00E45E4F" w:rsidP="00E45E4F">
            <w:pPr>
              <w:jc w:val="center"/>
              <w:rPr>
                <w:rFonts w:ascii="GHEA Grapalat" w:hAnsi="GHEA Grapalat" w:cs="Calibri"/>
                <w:sz w:val="15"/>
                <w:szCs w:val="15"/>
              </w:rPr>
            </w:pPr>
            <w:proofErr w:type="spellStart"/>
            <w:r w:rsidRPr="007A0035">
              <w:rPr>
                <w:rFonts w:ascii="GHEA Grapalat" w:hAnsi="GHEA Grapalat" w:cs="Calibri"/>
                <w:sz w:val="15"/>
                <w:szCs w:val="15"/>
              </w:rPr>
              <w:t>Միս</w:t>
            </w:r>
            <w:proofErr w:type="spellEnd"/>
          </w:p>
        </w:tc>
        <w:tc>
          <w:tcPr>
            <w:tcW w:w="787" w:type="dxa"/>
          </w:tcPr>
          <w:p w14:paraId="60BC38A5" w14:textId="55F82DD2" w:rsidR="00E45E4F" w:rsidRDefault="00E45E4F" w:rsidP="00E45E4F">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2FD602A3" w14:textId="2D02BE63" w:rsidR="00E45E4F" w:rsidRDefault="00E45E4F" w:rsidP="00E45E4F">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402FE1E2" w14:textId="5D4EACE3" w:rsidR="00E45E4F" w:rsidRDefault="00E45E4F" w:rsidP="00E45E4F">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07F97D90" w14:textId="780CF9C5" w:rsidR="00E45E4F" w:rsidRPr="007A0035" w:rsidRDefault="00E45E4F" w:rsidP="00E45E4F">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0952A45B" w14:textId="24D6F2D4" w:rsidR="00E45E4F" w:rsidRPr="00A71D81" w:rsidRDefault="00E45E4F" w:rsidP="00E45E4F">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4277DC86" w14:textId="652E7705" w:rsidR="00E45E4F" w:rsidRPr="00A71D81" w:rsidRDefault="00E45E4F" w:rsidP="00E45E4F">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30336106" w14:textId="15001911" w:rsidR="00E45E4F" w:rsidRPr="00A71D81" w:rsidRDefault="00E45E4F" w:rsidP="00E45E4F">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E45E4F" w:rsidRPr="00A71D81" w14:paraId="4BB37445" w14:textId="77777777" w:rsidTr="00E45E4F">
        <w:trPr>
          <w:gridAfter w:val="1"/>
          <w:wAfter w:w="12" w:type="dxa"/>
          <w:trHeight w:val="264"/>
        </w:trPr>
        <w:tc>
          <w:tcPr>
            <w:tcW w:w="1980" w:type="dxa"/>
          </w:tcPr>
          <w:p w14:paraId="59BAE623" w14:textId="2111527B" w:rsidR="00E45E4F" w:rsidRPr="00A71D81" w:rsidRDefault="00222744" w:rsidP="00E45E4F">
            <w:pPr>
              <w:jc w:val="center"/>
              <w:rPr>
                <w:rFonts w:ascii="GHEA Grapalat" w:hAnsi="GHEA Grapalat"/>
                <w:sz w:val="20"/>
                <w:lang w:val="es-ES"/>
              </w:rPr>
            </w:pPr>
            <w:r>
              <w:rPr>
                <w:rFonts w:ascii="GHEA Grapalat" w:hAnsi="GHEA Grapalat"/>
                <w:sz w:val="20"/>
                <w:lang w:val="es-ES"/>
              </w:rPr>
              <w:t>4</w:t>
            </w:r>
          </w:p>
        </w:tc>
        <w:tc>
          <w:tcPr>
            <w:tcW w:w="2700" w:type="dxa"/>
            <w:vAlign w:val="bottom"/>
          </w:tcPr>
          <w:p w14:paraId="721BC532" w14:textId="3E805907" w:rsidR="00E45E4F" w:rsidRPr="007A0035" w:rsidRDefault="00E45E4F" w:rsidP="00E45E4F">
            <w:pPr>
              <w:jc w:val="center"/>
              <w:rPr>
                <w:rFonts w:ascii="GHEA Grapalat" w:hAnsi="GHEA Grapalat" w:cs="Calibri"/>
                <w:sz w:val="15"/>
                <w:szCs w:val="15"/>
              </w:rPr>
            </w:pPr>
            <w:r w:rsidRPr="007A0035">
              <w:rPr>
                <w:rFonts w:ascii="GHEA Grapalat" w:hAnsi="GHEA Grapalat" w:cs="Calibri"/>
                <w:sz w:val="15"/>
                <w:szCs w:val="15"/>
              </w:rPr>
              <w:t>15511100</w:t>
            </w:r>
          </w:p>
        </w:tc>
        <w:tc>
          <w:tcPr>
            <w:tcW w:w="2520" w:type="dxa"/>
            <w:vAlign w:val="bottom"/>
          </w:tcPr>
          <w:p w14:paraId="2E69125D" w14:textId="5CE432D7" w:rsidR="00E45E4F" w:rsidRPr="007A0035" w:rsidRDefault="00E45E4F" w:rsidP="00E45E4F">
            <w:pPr>
              <w:jc w:val="center"/>
              <w:rPr>
                <w:rFonts w:ascii="GHEA Grapalat" w:hAnsi="GHEA Grapalat" w:cs="Calibri"/>
                <w:sz w:val="15"/>
                <w:szCs w:val="15"/>
              </w:rPr>
            </w:pPr>
            <w:proofErr w:type="spellStart"/>
            <w:r w:rsidRPr="007A0035">
              <w:rPr>
                <w:rFonts w:ascii="GHEA Grapalat" w:hAnsi="GHEA Grapalat" w:cs="Calibri"/>
                <w:sz w:val="15"/>
                <w:szCs w:val="15"/>
              </w:rPr>
              <w:t>Կաթ</w:t>
            </w:r>
            <w:proofErr w:type="spellEnd"/>
          </w:p>
        </w:tc>
        <w:tc>
          <w:tcPr>
            <w:tcW w:w="787" w:type="dxa"/>
          </w:tcPr>
          <w:p w14:paraId="0FF255BA" w14:textId="397F3F04" w:rsidR="00E45E4F" w:rsidRDefault="00E45E4F" w:rsidP="00E45E4F">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5ECF6F2D" w14:textId="61A15F48" w:rsidR="00E45E4F" w:rsidRDefault="00E45E4F" w:rsidP="00E45E4F">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56E8EA70" w14:textId="06D13D67" w:rsidR="00E45E4F" w:rsidRDefault="00E45E4F" w:rsidP="00E45E4F">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4076A367" w14:textId="2E8EA2A9" w:rsidR="00E45E4F" w:rsidRPr="007A0035" w:rsidRDefault="00E45E4F" w:rsidP="00E45E4F">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226782A8" w14:textId="3102F208" w:rsidR="00E45E4F" w:rsidRPr="00A71D81" w:rsidRDefault="00E45E4F" w:rsidP="00E45E4F">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780C3182" w14:textId="590BDF11" w:rsidR="00E45E4F" w:rsidRPr="00A71D81" w:rsidRDefault="00E45E4F" w:rsidP="00E45E4F">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4E4F1A5E" w14:textId="627C70D0" w:rsidR="00E45E4F" w:rsidRPr="00A71D81" w:rsidRDefault="00E45E4F" w:rsidP="00E45E4F">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E45E4F" w:rsidRPr="00A71D81" w14:paraId="6B23930D" w14:textId="77777777" w:rsidTr="00E45E4F">
        <w:trPr>
          <w:gridAfter w:val="1"/>
          <w:wAfter w:w="12" w:type="dxa"/>
          <w:trHeight w:val="255"/>
        </w:trPr>
        <w:tc>
          <w:tcPr>
            <w:tcW w:w="1980" w:type="dxa"/>
          </w:tcPr>
          <w:p w14:paraId="1466A6A3" w14:textId="3095F35B" w:rsidR="00E45E4F" w:rsidRPr="00A71D81" w:rsidRDefault="00222744" w:rsidP="00E45E4F">
            <w:pPr>
              <w:jc w:val="center"/>
              <w:rPr>
                <w:rFonts w:ascii="GHEA Grapalat" w:hAnsi="GHEA Grapalat"/>
                <w:sz w:val="20"/>
                <w:lang w:val="es-ES"/>
              </w:rPr>
            </w:pPr>
            <w:r>
              <w:rPr>
                <w:rFonts w:ascii="GHEA Grapalat" w:hAnsi="GHEA Grapalat"/>
                <w:sz w:val="20"/>
                <w:lang w:val="es-ES"/>
              </w:rPr>
              <w:t>5</w:t>
            </w:r>
          </w:p>
        </w:tc>
        <w:tc>
          <w:tcPr>
            <w:tcW w:w="2700" w:type="dxa"/>
            <w:vAlign w:val="bottom"/>
          </w:tcPr>
          <w:p w14:paraId="41137D87" w14:textId="4ECD5C79" w:rsidR="00E45E4F" w:rsidRPr="007A0035" w:rsidRDefault="00E45E4F" w:rsidP="00E45E4F">
            <w:pPr>
              <w:jc w:val="center"/>
              <w:rPr>
                <w:rFonts w:ascii="GHEA Grapalat" w:hAnsi="GHEA Grapalat" w:cs="Calibri"/>
                <w:sz w:val="15"/>
                <w:szCs w:val="15"/>
              </w:rPr>
            </w:pPr>
            <w:r w:rsidRPr="007A0035">
              <w:rPr>
                <w:rFonts w:ascii="GHEA Grapalat" w:hAnsi="GHEA Grapalat" w:cs="Calibri"/>
                <w:sz w:val="15"/>
                <w:szCs w:val="15"/>
              </w:rPr>
              <w:t>15551600</w:t>
            </w:r>
          </w:p>
        </w:tc>
        <w:tc>
          <w:tcPr>
            <w:tcW w:w="2520" w:type="dxa"/>
            <w:vAlign w:val="bottom"/>
          </w:tcPr>
          <w:p w14:paraId="23C3745E" w14:textId="37616673" w:rsidR="00E45E4F" w:rsidRPr="007A0035" w:rsidRDefault="00E45E4F" w:rsidP="00E45E4F">
            <w:pPr>
              <w:jc w:val="center"/>
              <w:rPr>
                <w:rFonts w:ascii="GHEA Grapalat" w:hAnsi="GHEA Grapalat" w:cs="Calibri"/>
                <w:sz w:val="15"/>
                <w:szCs w:val="15"/>
              </w:rPr>
            </w:pPr>
            <w:proofErr w:type="spellStart"/>
            <w:r w:rsidRPr="007A0035">
              <w:rPr>
                <w:rFonts w:ascii="GHEA Grapalat" w:hAnsi="GHEA Grapalat" w:cs="Calibri"/>
                <w:sz w:val="15"/>
                <w:szCs w:val="15"/>
              </w:rPr>
              <w:t>Մածուն</w:t>
            </w:r>
            <w:proofErr w:type="spellEnd"/>
          </w:p>
        </w:tc>
        <w:tc>
          <w:tcPr>
            <w:tcW w:w="787" w:type="dxa"/>
          </w:tcPr>
          <w:p w14:paraId="1C540933" w14:textId="2EA4111C" w:rsidR="00E45E4F" w:rsidRDefault="00E45E4F" w:rsidP="00E45E4F">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5EF1B534" w14:textId="67313603" w:rsidR="00E45E4F" w:rsidRDefault="00E45E4F" w:rsidP="00E45E4F">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79C17742" w14:textId="65F1FEEF" w:rsidR="00E45E4F" w:rsidRDefault="00E45E4F" w:rsidP="00E45E4F">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0E092A59" w14:textId="49FA9664" w:rsidR="00E45E4F" w:rsidRPr="007A0035" w:rsidRDefault="00E45E4F" w:rsidP="00E45E4F">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10AA461E" w14:textId="2D684542" w:rsidR="00E45E4F" w:rsidRPr="00A71D81" w:rsidRDefault="00E45E4F" w:rsidP="00E45E4F">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6F509FB2" w14:textId="1435C108" w:rsidR="00E45E4F" w:rsidRPr="00A71D81" w:rsidRDefault="00E45E4F" w:rsidP="00E45E4F">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06685222" w14:textId="5B00D193" w:rsidR="00E45E4F" w:rsidRPr="00A71D81" w:rsidRDefault="00E45E4F" w:rsidP="00E45E4F">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E45E4F" w:rsidRPr="00A71D81" w14:paraId="1EE445E3" w14:textId="77777777" w:rsidTr="00E45E4F">
        <w:trPr>
          <w:gridAfter w:val="1"/>
          <w:wAfter w:w="12" w:type="dxa"/>
          <w:trHeight w:val="246"/>
        </w:trPr>
        <w:tc>
          <w:tcPr>
            <w:tcW w:w="1980" w:type="dxa"/>
          </w:tcPr>
          <w:p w14:paraId="60BC50DF" w14:textId="03A5A628" w:rsidR="00E45E4F" w:rsidRPr="00A71D81" w:rsidRDefault="00222744" w:rsidP="00E45E4F">
            <w:pPr>
              <w:jc w:val="center"/>
              <w:rPr>
                <w:rFonts w:ascii="GHEA Grapalat" w:hAnsi="GHEA Grapalat"/>
                <w:sz w:val="20"/>
                <w:lang w:val="es-ES"/>
              </w:rPr>
            </w:pPr>
            <w:r>
              <w:rPr>
                <w:rFonts w:ascii="GHEA Grapalat" w:hAnsi="GHEA Grapalat"/>
                <w:sz w:val="20"/>
                <w:lang w:val="es-ES"/>
              </w:rPr>
              <w:t>6</w:t>
            </w:r>
          </w:p>
        </w:tc>
        <w:tc>
          <w:tcPr>
            <w:tcW w:w="2700" w:type="dxa"/>
            <w:vAlign w:val="bottom"/>
          </w:tcPr>
          <w:p w14:paraId="33776AA8" w14:textId="3659D9CD" w:rsidR="00E45E4F" w:rsidRPr="007A0035" w:rsidRDefault="00E45E4F" w:rsidP="00E45E4F">
            <w:pPr>
              <w:jc w:val="center"/>
              <w:rPr>
                <w:rFonts w:ascii="GHEA Grapalat" w:hAnsi="GHEA Grapalat" w:cs="Calibri"/>
                <w:sz w:val="15"/>
                <w:szCs w:val="15"/>
              </w:rPr>
            </w:pPr>
            <w:r w:rsidRPr="007A0035">
              <w:rPr>
                <w:rFonts w:ascii="GHEA Grapalat" w:hAnsi="GHEA Grapalat" w:cs="Calibri"/>
                <w:sz w:val="15"/>
                <w:szCs w:val="15"/>
              </w:rPr>
              <w:t>15512000</w:t>
            </w:r>
          </w:p>
        </w:tc>
        <w:tc>
          <w:tcPr>
            <w:tcW w:w="2520" w:type="dxa"/>
            <w:vAlign w:val="bottom"/>
          </w:tcPr>
          <w:p w14:paraId="07437B3D" w14:textId="30055A20" w:rsidR="00E45E4F" w:rsidRPr="007A0035" w:rsidRDefault="00E45E4F" w:rsidP="00E45E4F">
            <w:pPr>
              <w:jc w:val="center"/>
              <w:rPr>
                <w:rFonts w:ascii="GHEA Grapalat" w:hAnsi="GHEA Grapalat" w:cs="Calibri"/>
                <w:sz w:val="15"/>
                <w:szCs w:val="15"/>
              </w:rPr>
            </w:pPr>
            <w:proofErr w:type="spellStart"/>
            <w:r w:rsidRPr="007A0035">
              <w:rPr>
                <w:rFonts w:ascii="GHEA Grapalat" w:hAnsi="GHEA Grapalat" w:cs="Calibri"/>
                <w:sz w:val="15"/>
                <w:szCs w:val="15"/>
              </w:rPr>
              <w:t>Թթվասեր</w:t>
            </w:r>
            <w:proofErr w:type="spellEnd"/>
          </w:p>
        </w:tc>
        <w:tc>
          <w:tcPr>
            <w:tcW w:w="787" w:type="dxa"/>
          </w:tcPr>
          <w:p w14:paraId="42DB7C39" w14:textId="585F507F" w:rsidR="00E45E4F" w:rsidRDefault="00E45E4F" w:rsidP="00E45E4F">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79395EDC" w14:textId="5B9FEDEE" w:rsidR="00E45E4F" w:rsidRDefault="00E45E4F" w:rsidP="00E45E4F">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28F91B0E" w14:textId="21779C7A" w:rsidR="00E45E4F" w:rsidRDefault="00E45E4F" w:rsidP="00E45E4F">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778FA8BF" w14:textId="0E172018" w:rsidR="00E45E4F" w:rsidRPr="007A0035" w:rsidRDefault="00E45E4F" w:rsidP="00E45E4F">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5D499E39" w14:textId="2836E873" w:rsidR="00E45E4F" w:rsidRPr="00A71D81" w:rsidRDefault="00E45E4F" w:rsidP="00E45E4F">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6C47CDD7" w14:textId="5D80524D" w:rsidR="00E45E4F" w:rsidRPr="00A71D81" w:rsidRDefault="00E45E4F" w:rsidP="00E45E4F">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0CD33D53" w14:textId="4974D177" w:rsidR="00E45E4F" w:rsidRPr="00A71D81" w:rsidRDefault="00E45E4F" w:rsidP="00E45E4F">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E45E4F" w:rsidRPr="00A71D81" w14:paraId="617D6C14" w14:textId="77777777" w:rsidTr="00E45E4F">
        <w:trPr>
          <w:gridAfter w:val="1"/>
          <w:wAfter w:w="12" w:type="dxa"/>
          <w:trHeight w:val="318"/>
        </w:trPr>
        <w:tc>
          <w:tcPr>
            <w:tcW w:w="1980" w:type="dxa"/>
          </w:tcPr>
          <w:p w14:paraId="4E5AF8F4" w14:textId="04E3F393" w:rsidR="00E45E4F" w:rsidRPr="00A71D81" w:rsidRDefault="00222744" w:rsidP="00E45E4F">
            <w:pPr>
              <w:jc w:val="center"/>
              <w:rPr>
                <w:rFonts w:ascii="GHEA Grapalat" w:hAnsi="GHEA Grapalat"/>
                <w:sz w:val="20"/>
                <w:lang w:val="es-ES"/>
              </w:rPr>
            </w:pPr>
            <w:r>
              <w:rPr>
                <w:rFonts w:ascii="GHEA Grapalat" w:hAnsi="GHEA Grapalat"/>
                <w:sz w:val="20"/>
                <w:lang w:val="es-ES"/>
              </w:rPr>
              <w:t>7</w:t>
            </w:r>
          </w:p>
        </w:tc>
        <w:tc>
          <w:tcPr>
            <w:tcW w:w="2700" w:type="dxa"/>
            <w:vAlign w:val="bottom"/>
          </w:tcPr>
          <w:p w14:paraId="130D7598" w14:textId="23A82631" w:rsidR="00E45E4F" w:rsidRPr="007A0035" w:rsidRDefault="00E45E4F" w:rsidP="00E45E4F">
            <w:pPr>
              <w:jc w:val="center"/>
              <w:rPr>
                <w:rFonts w:ascii="GHEA Grapalat" w:hAnsi="GHEA Grapalat" w:cs="Calibri"/>
                <w:sz w:val="15"/>
                <w:szCs w:val="15"/>
              </w:rPr>
            </w:pPr>
            <w:r w:rsidRPr="007A0035">
              <w:rPr>
                <w:rFonts w:ascii="GHEA Grapalat" w:hAnsi="GHEA Grapalat" w:cs="Calibri"/>
                <w:sz w:val="15"/>
                <w:szCs w:val="15"/>
              </w:rPr>
              <w:t>15542100</w:t>
            </w:r>
          </w:p>
        </w:tc>
        <w:tc>
          <w:tcPr>
            <w:tcW w:w="2520" w:type="dxa"/>
            <w:vAlign w:val="bottom"/>
          </w:tcPr>
          <w:p w14:paraId="0665109A" w14:textId="04CDE100" w:rsidR="00E45E4F" w:rsidRPr="007A0035" w:rsidRDefault="00E45E4F" w:rsidP="00E45E4F">
            <w:pPr>
              <w:jc w:val="center"/>
              <w:rPr>
                <w:rFonts w:ascii="GHEA Grapalat" w:hAnsi="GHEA Grapalat" w:cs="Calibri"/>
                <w:sz w:val="15"/>
                <w:szCs w:val="15"/>
              </w:rPr>
            </w:pPr>
            <w:proofErr w:type="spellStart"/>
            <w:r w:rsidRPr="007A0035">
              <w:rPr>
                <w:rFonts w:ascii="GHEA Grapalat" w:hAnsi="GHEA Grapalat" w:cs="Calibri"/>
                <w:sz w:val="15"/>
                <w:szCs w:val="15"/>
              </w:rPr>
              <w:t>Կաթնաշոռ</w:t>
            </w:r>
            <w:proofErr w:type="spellEnd"/>
          </w:p>
        </w:tc>
        <w:tc>
          <w:tcPr>
            <w:tcW w:w="787" w:type="dxa"/>
          </w:tcPr>
          <w:p w14:paraId="6E3AA940" w14:textId="693D5D24" w:rsidR="00E45E4F" w:rsidRDefault="00E45E4F" w:rsidP="00E45E4F">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5B7BFD20" w14:textId="722B2B5B" w:rsidR="00E45E4F" w:rsidRDefault="00E45E4F" w:rsidP="00E45E4F">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3EAA9EA6" w14:textId="7D2B36DE" w:rsidR="00E45E4F" w:rsidRDefault="00E45E4F" w:rsidP="00E45E4F">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329520F8" w14:textId="3BAEC1D4" w:rsidR="00E45E4F" w:rsidRPr="007A0035" w:rsidRDefault="00E45E4F" w:rsidP="00E45E4F">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1E1E9BB1" w14:textId="3A4EAF6B" w:rsidR="00E45E4F" w:rsidRPr="00A71D81" w:rsidRDefault="00E45E4F" w:rsidP="00E45E4F">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1747A7BA" w14:textId="77AC67B2" w:rsidR="00E45E4F" w:rsidRPr="00A71D81" w:rsidRDefault="00E45E4F" w:rsidP="00E45E4F">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30CDC7F9" w14:textId="16DA956A" w:rsidR="00E45E4F" w:rsidRPr="00A71D81" w:rsidRDefault="00E45E4F" w:rsidP="00E45E4F">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E45E4F" w:rsidRPr="00A71D81" w14:paraId="3DBC8B92" w14:textId="77777777" w:rsidTr="00E45E4F">
        <w:trPr>
          <w:gridAfter w:val="1"/>
          <w:wAfter w:w="12" w:type="dxa"/>
          <w:trHeight w:val="264"/>
        </w:trPr>
        <w:tc>
          <w:tcPr>
            <w:tcW w:w="1980" w:type="dxa"/>
          </w:tcPr>
          <w:p w14:paraId="5AC66AF5" w14:textId="3803F3DE" w:rsidR="00E45E4F" w:rsidRPr="00A71D81" w:rsidRDefault="00222744" w:rsidP="00E45E4F">
            <w:pPr>
              <w:jc w:val="center"/>
              <w:rPr>
                <w:rFonts w:ascii="GHEA Grapalat" w:hAnsi="GHEA Grapalat"/>
                <w:sz w:val="20"/>
                <w:lang w:val="es-ES"/>
              </w:rPr>
            </w:pPr>
            <w:r>
              <w:rPr>
                <w:rFonts w:ascii="GHEA Grapalat" w:hAnsi="GHEA Grapalat"/>
                <w:sz w:val="20"/>
                <w:lang w:val="es-ES"/>
              </w:rPr>
              <w:t>8</w:t>
            </w:r>
          </w:p>
        </w:tc>
        <w:tc>
          <w:tcPr>
            <w:tcW w:w="2700" w:type="dxa"/>
            <w:vAlign w:val="bottom"/>
          </w:tcPr>
          <w:p w14:paraId="09021C36" w14:textId="05432E58" w:rsidR="00E45E4F" w:rsidRPr="007A0035" w:rsidRDefault="00E45E4F" w:rsidP="00E45E4F">
            <w:pPr>
              <w:jc w:val="center"/>
              <w:rPr>
                <w:rFonts w:ascii="GHEA Grapalat" w:hAnsi="GHEA Grapalat" w:cs="Calibri"/>
                <w:sz w:val="15"/>
                <w:szCs w:val="15"/>
              </w:rPr>
            </w:pPr>
            <w:r w:rsidRPr="007A0035">
              <w:rPr>
                <w:rFonts w:ascii="GHEA Grapalat" w:hAnsi="GHEA Grapalat" w:cs="Calibri"/>
                <w:sz w:val="15"/>
                <w:szCs w:val="15"/>
              </w:rPr>
              <w:t>15831000</w:t>
            </w:r>
          </w:p>
        </w:tc>
        <w:tc>
          <w:tcPr>
            <w:tcW w:w="2520" w:type="dxa"/>
            <w:vAlign w:val="bottom"/>
          </w:tcPr>
          <w:p w14:paraId="310109FA" w14:textId="7D559253" w:rsidR="00E45E4F" w:rsidRPr="007A0035" w:rsidRDefault="00E45E4F" w:rsidP="00E45E4F">
            <w:pPr>
              <w:jc w:val="center"/>
              <w:rPr>
                <w:rFonts w:ascii="GHEA Grapalat" w:hAnsi="GHEA Grapalat" w:cs="Calibri"/>
                <w:sz w:val="15"/>
                <w:szCs w:val="15"/>
              </w:rPr>
            </w:pPr>
            <w:proofErr w:type="spellStart"/>
            <w:r w:rsidRPr="007A0035">
              <w:rPr>
                <w:rFonts w:ascii="GHEA Grapalat" w:hAnsi="GHEA Grapalat" w:cs="Calibri"/>
                <w:sz w:val="15"/>
                <w:szCs w:val="15"/>
              </w:rPr>
              <w:t>Շաքարավազ</w:t>
            </w:r>
            <w:proofErr w:type="spellEnd"/>
          </w:p>
        </w:tc>
        <w:tc>
          <w:tcPr>
            <w:tcW w:w="787" w:type="dxa"/>
          </w:tcPr>
          <w:p w14:paraId="0FE884CE" w14:textId="56DB685F" w:rsidR="00E45E4F" w:rsidRDefault="00E45E4F" w:rsidP="00E45E4F">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663B832A" w14:textId="3A3FE5D8" w:rsidR="00E45E4F" w:rsidRDefault="00E45E4F" w:rsidP="00E45E4F">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1423C22B" w14:textId="4061676F" w:rsidR="00E45E4F" w:rsidRDefault="00E45E4F" w:rsidP="00E45E4F">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3ADCB247" w14:textId="727EFD4A" w:rsidR="00E45E4F" w:rsidRPr="007A0035" w:rsidRDefault="00E45E4F" w:rsidP="00E45E4F">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3FB032A6" w14:textId="0CC8021D" w:rsidR="00E45E4F" w:rsidRPr="00A71D81" w:rsidRDefault="00E45E4F" w:rsidP="00E45E4F">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6593D083" w14:textId="7005BA52" w:rsidR="00E45E4F" w:rsidRPr="00A71D81" w:rsidRDefault="00E45E4F" w:rsidP="00E45E4F">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068F2CF6" w14:textId="5AA2C871" w:rsidR="00E45E4F" w:rsidRPr="00A71D81" w:rsidRDefault="00E45E4F" w:rsidP="00E45E4F">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E45E4F" w:rsidRPr="00A71D81" w14:paraId="62A5DC4F" w14:textId="77777777" w:rsidTr="00222744">
        <w:trPr>
          <w:gridAfter w:val="1"/>
          <w:wAfter w:w="12" w:type="dxa"/>
          <w:trHeight w:val="165"/>
        </w:trPr>
        <w:tc>
          <w:tcPr>
            <w:tcW w:w="1980" w:type="dxa"/>
          </w:tcPr>
          <w:p w14:paraId="59EB5E26" w14:textId="0AAF5E99" w:rsidR="00E45E4F" w:rsidRPr="00A71D81" w:rsidRDefault="00222744" w:rsidP="00E45E4F">
            <w:pPr>
              <w:jc w:val="center"/>
              <w:rPr>
                <w:rFonts w:ascii="GHEA Grapalat" w:hAnsi="GHEA Grapalat"/>
                <w:sz w:val="20"/>
                <w:lang w:val="es-ES"/>
              </w:rPr>
            </w:pPr>
            <w:r>
              <w:rPr>
                <w:rFonts w:ascii="GHEA Grapalat" w:hAnsi="GHEA Grapalat"/>
                <w:sz w:val="20"/>
                <w:lang w:val="es-ES"/>
              </w:rPr>
              <w:t>9</w:t>
            </w:r>
          </w:p>
        </w:tc>
        <w:tc>
          <w:tcPr>
            <w:tcW w:w="2700" w:type="dxa"/>
            <w:vAlign w:val="bottom"/>
          </w:tcPr>
          <w:p w14:paraId="3587B9D0" w14:textId="1001B02C" w:rsidR="00E45E4F" w:rsidRPr="007A0035" w:rsidRDefault="00E45E4F" w:rsidP="00E45E4F">
            <w:pPr>
              <w:jc w:val="center"/>
              <w:rPr>
                <w:rFonts w:ascii="GHEA Grapalat" w:hAnsi="GHEA Grapalat" w:cs="Calibri"/>
                <w:sz w:val="15"/>
                <w:szCs w:val="15"/>
              </w:rPr>
            </w:pPr>
            <w:r w:rsidRPr="007A0035">
              <w:rPr>
                <w:rFonts w:ascii="GHEA Grapalat" w:hAnsi="GHEA Grapalat" w:cs="Calibri"/>
                <w:sz w:val="15"/>
                <w:szCs w:val="15"/>
              </w:rPr>
              <w:t>15332290</w:t>
            </w:r>
          </w:p>
        </w:tc>
        <w:tc>
          <w:tcPr>
            <w:tcW w:w="2520" w:type="dxa"/>
            <w:vAlign w:val="bottom"/>
          </w:tcPr>
          <w:p w14:paraId="32F02A85" w14:textId="2BD049EC" w:rsidR="00E45E4F" w:rsidRPr="007A0035" w:rsidRDefault="00E45E4F" w:rsidP="00E45E4F">
            <w:pPr>
              <w:jc w:val="center"/>
              <w:rPr>
                <w:rFonts w:ascii="GHEA Grapalat" w:hAnsi="GHEA Grapalat" w:cs="Calibri"/>
                <w:sz w:val="15"/>
                <w:szCs w:val="15"/>
              </w:rPr>
            </w:pPr>
            <w:proofErr w:type="spellStart"/>
            <w:r w:rsidRPr="007A0035">
              <w:rPr>
                <w:rFonts w:ascii="GHEA Grapalat" w:hAnsi="GHEA Grapalat" w:cs="Calibri"/>
                <w:sz w:val="15"/>
                <w:szCs w:val="15"/>
              </w:rPr>
              <w:t>Ջեմ</w:t>
            </w:r>
            <w:proofErr w:type="spellEnd"/>
          </w:p>
        </w:tc>
        <w:tc>
          <w:tcPr>
            <w:tcW w:w="787" w:type="dxa"/>
          </w:tcPr>
          <w:p w14:paraId="429BEE82" w14:textId="70B0B694" w:rsidR="00E45E4F" w:rsidRDefault="00E45E4F" w:rsidP="00E45E4F">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7319C1EC" w14:textId="46592F6C" w:rsidR="00E45E4F" w:rsidRDefault="00E45E4F" w:rsidP="00E45E4F">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3E316CA0" w14:textId="667D0C30" w:rsidR="00E45E4F" w:rsidRDefault="00E45E4F" w:rsidP="00E45E4F">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09211390" w14:textId="25E1B570" w:rsidR="00E45E4F" w:rsidRPr="007A0035" w:rsidRDefault="00E45E4F" w:rsidP="00E45E4F">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54F84232" w14:textId="5EFA51C4" w:rsidR="00E45E4F" w:rsidRPr="00A71D81" w:rsidRDefault="00E45E4F" w:rsidP="00E45E4F">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53104B8F" w14:textId="441FC25D" w:rsidR="00E45E4F" w:rsidRPr="00A71D81" w:rsidRDefault="00E45E4F" w:rsidP="00E45E4F">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25D11F2E" w14:textId="31F07516" w:rsidR="00E45E4F" w:rsidRPr="00A71D81" w:rsidRDefault="00E45E4F" w:rsidP="00E45E4F">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DC498A" w:rsidRPr="00A71D81" w14:paraId="1FB695F8" w14:textId="77777777" w:rsidTr="00DC498A">
        <w:trPr>
          <w:gridAfter w:val="1"/>
          <w:wAfter w:w="12" w:type="dxa"/>
          <w:trHeight w:val="255"/>
        </w:trPr>
        <w:tc>
          <w:tcPr>
            <w:tcW w:w="1980" w:type="dxa"/>
          </w:tcPr>
          <w:p w14:paraId="019D9820" w14:textId="3F6D7714" w:rsidR="00DC498A" w:rsidRPr="00A71D81" w:rsidRDefault="00222744" w:rsidP="00DC498A">
            <w:pPr>
              <w:jc w:val="center"/>
              <w:rPr>
                <w:rFonts w:ascii="GHEA Grapalat" w:hAnsi="GHEA Grapalat"/>
                <w:sz w:val="20"/>
                <w:lang w:val="es-ES"/>
              </w:rPr>
            </w:pPr>
            <w:r>
              <w:rPr>
                <w:rFonts w:ascii="GHEA Grapalat" w:hAnsi="GHEA Grapalat"/>
                <w:sz w:val="20"/>
                <w:lang w:val="es-ES"/>
              </w:rPr>
              <w:t>10</w:t>
            </w:r>
          </w:p>
        </w:tc>
        <w:tc>
          <w:tcPr>
            <w:tcW w:w="2700" w:type="dxa"/>
            <w:vAlign w:val="bottom"/>
          </w:tcPr>
          <w:p w14:paraId="15E1C51D" w14:textId="3AA418CC" w:rsidR="00DC498A" w:rsidRPr="007A0035" w:rsidRDefault="00DC498A" w:rsidP="00DC498A">
            <w:pPr>
              <w:jc w:val="center"/>
              <w:rPr>
                <w:rFonts w:ascii="GHEA Grapalat" w:hAnsi="GHEA Grapalat" w:cs="Calibri"/>
                <w:sz w:val="15"/>
                <w:szCs w:val="15"/>
              </w:rPr>
            </w:pPr>
            <w:r w:rsidRPr="007A0035">
              <w:rPr>
                <w:rFonts w:ascii="GHEA Grapalat" w:hAnsi="GHEA Grapalat" w:cs="Calibri"/>
                <w:sz w:val="15"/>
                <w:szCs w:val="15"/>
              </w:rPr>
              <w:t>15623200</w:t>
            </w:r>
          </w:p>
        </w:tc>
        <w:tc>
          <w:tcPr>
            <w:tcW w:w="2520" w:type="dxa"/>
            <w:vAlign w:val="bottom"/>
          </w:tcPr>
          <w:p w14:paraId="1153B9F0" w14:textId="44580B72" w:rsidR="00DC498A" w:rsidRPr="007A0035" w:rsidRDefault="00DC498A" w:rsidP="00DC498A">
            <w:pPr>
              <w:jc w:val="center"/>
              <w:rPr>
                <w:rFonts w:ascii="GHEA Grapalat" w:hAnsi="GHEA Grapalat" w:cs="Calibri"/>
                <w:sz w:val="15"/>
                <w:szCs w:val="15"/>
              </w:rPr>
            </w:pPr>
            <w:proofErr w:type="spellStart"/>
            <w:r w:rsidRPr="007A0035">
              <w:rPr>
                <w:rFonts w:ascii="GHEA Grapalat" w:hAnsi="GHEA Grapalat" w:cs="Calibri"/>
                <w:sz w:val="15"/>
                <w:szCs w:val="15"/>
              </w:rPr>
              <w:t>Սպիտակաձավար</w:t>
            </w:r>
            <w:proofErr w:type="spellEnd"/>
          </w:p>
        </w:tc>
        <w:tc>
          <w:tcPr>
            <w:tcW w:w="787" w:type="dxa"/>
          </w:tcPr>
          <w:p w14:paraId="5410E758" w14:textId="00BBFD3E"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2787F12D" w14:textId="46EEEB6B"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253C112F" w14:textId="56CA550B"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0C6BF6A5" w14:textId="3139A162" w:rsidR="00DC498A" w:rsidRPr="007A0035" w:rsidRDefault="00DC498A" w:rsidP="00DC498A">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24E1BEC2" w14:textId="0AF0FAAE"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035FCF67" w14:textId="59CDA307"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422BA71B" w14:textId="45871CDE" w:rsidR="00DC498A" w:rsidRPr="00A71D81" w:rsidRDefault="00DC498A" w:rsidP="00DC498A">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DC498A" w:rsidRPr="00A71D81" w14:paraId="5C13E09D" w14:textId="77777777" w:rsidTr="00DC498A">
        <w:trPr>
          <w:gridAfter w:val="1"/>
          <w:wAfter w:w="12" w:type="dxa"/>
          <w:trHeight w:val="156"/>
        </w:trPr>
        <w:tc>
          <w:tcPr>
            <w:tcW w:w="1980" w:type="dxa"/>
          </w:tcPr>
          <w:p w14:paraId="2AA2AA4D" w14:textId="2FAE0ECD" w:rsidR="00DC498A" w:rsidRPr="00A71D81" w:rsidRDefault="00222744" w:rsidP="00DC498A">
            <w:pPr>
              <w:jc w:val="center"/>
              <w:rPr>
                <w:rFonts w:ascii="GHEA Grapalat" w:hAnsi="GHEA Grapalat"/>
                <w:sz w:val="20"/>
                <w:lang w:val="es-ES"/>
              </w:rPr>
            </w:pPr>
            <w:r>
              <w:rPr>
                <w:rFonts w:ascii="GHEA Grapalat" w:hAnsi="GHEA Grapalat"/>
                <w:sz w:val="20"/>
                <w:lang w:val="es-ES"/>
              </w:rPr>
              <w:t>11</w:t>
            </w:r>
          </w:p>
        </w:tc>
        <w:tc>
          <w:tcPr>
            <w:tcW w:w="2700" w:type="dxa"/>
            <w:vAlign w:val="bottom"/>
          </w:tcPr>
          <w:p w14:paraId="3D6C0751" w14:textId="019CC8F8" w:rsidR="00DC498A" w:rsidRPr="007A0035" w:rsidRDefault="00DC498A" w:rsidP="00DC498A">
            <w:pPr>
              <w:jc w:val="center"/>
              <w:rPr>
                <w:rFonts w:ascii="GHEA Grapalat" w:hAnsi="GHEA Grapalat" w:cs="Calibri"/>
                <w:sz w:val="15"/>
                <w:szCs w:val="15"/>
              </w:rPr>
            </w:pPr>
            <w:r w:rsidRPr="007A0035">
              <w:rPr>
                <w:rFonts w:ascii="GHEA Grapalat" w:hAnsi="GHEA Grapalat" w:cs="Calibri"/>
                <w:sz w:val="15"/>
                <w:szCs w:val="15"/>
              </w:rPr>
              <w:t>03211300</w:t>
            </w:r>
          </w:p>
        </w:tc>
        <w:tc>
          <w:tcPr>
            <w:tcW w:w="2520" w:type="dxa"/>
            <w:vAlign w:val="bottom"/>
          </w:tcPr>
          <w:p w14:paraId="746182DE" w14:textId="76D69514" w:rsidR="00DC498A" w:rsidRPr="007A0035" w:rsidRDefault="00DC498A" w:rsidP="00DC498A">
            <w:pPr>
              <w:jc w:val="center"/>
              <w:rPr>
                <w:rFonts w:ascii="GHEA Grapalat" w:hAnsi="GHEA Grapalat" w:cs="Calibri"/>
                <w:sz w:val="15"/>
                <w:szCs w:val="15"/>
              </w:rPr>
            </w:pPr>
            <w:proofErr w:type="spellStart"/>
            <w:r w:rsidRPr="007A0035">
              <w:rPr>
                <w:rFonts w:ascii="GHEA Grapalat" w:hAnsi="GHEA Grapalat" w:cs="Calibri"/>
                <w:sz w:val="15"/>
                <w:szCs w:val="15"/>
              </w:rPr>
              <w:t>Բրինձ</w:t>
            </w:r>
            <w:proofErr w:type="spellEnd"/>
          </w:p>
        </w:tc>
        <w:tc>
          <w:tcPr>
            <w:tcW w:w="787" w:type="dxa"/>
          </w:tcPr>
          <w:p w14:paraId="5BE673AF" w14:textId="212208F2"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32F0F64A" w14:textId="31BDE17D"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61253612" w14:textId="5C804D61"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6B982B6D" w14:textId="6F4073F8" w:rsidR="00DC498A" w:rsidRPr="007A0035" w:rsidRDefault="00DC498A" w:rsidP="00DC498A">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47C6DB19" w14:textId="16ADF306"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32D03A81" w14:textId="2A50DF75"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4125A410" w14:textId="6B6B4DA2" w:rsidR="00DC498A" w:rsidRPr="00A71D81" w:rsidRDefault="00DC498A" w:rsidP="00DC498A">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DC498A" w:rsidRPr="00A71D81" w14:paraId="1FFA7CBB" w14:textId="77777777" w:rsidTr="00DC498A">
        <w:trPr>
          <w:gridAfter w:val="1"/>
          <w:wAfter w:w="12" w:type="dxa"/>
          <w:trHeight w:val="228"/>
        </w:trPr>
        <w:tc>
          <w:tcPr>
            <w:tcW w:w="1980" w:type="dxa"/>
          </w:tcPr>
          <w:p w14:paraId="24F74A2B" w14:textId="53E5733E" w:rsidR="00DC498A" w:rsidRPr="00A71D81" w:rsidRDefault="00222744" w:rsidP="00DC498A">
            <w:pPr>
              <w:jc w:val="center"/>
              <w:rPr>
                <w:rFonts w:ascii="GHEA Grapalat" w:hAnsi="GHEA Grapalat"/>
                <w:sz w:val="20"/>
                <w:lang w:val="es-ES"/>
              </w:rPr>
            </w:pPr>
            <w:r>
              <w:rPr>
                <w:rFonts w:ascii="GHEA Grapalat" w:hAnsi="GHEA Grapalat"/>
                <w:sz w:val="20"/>
                <w:lang w:val="es-ES"/>
              </w:rPr>
              <w:t>12</w:t>
            </w:r>
          </w:p>
        </w:tc>
        <w:tc>
          <w:tcPr>
            <w:tcW w:w="2700" w:type="dxa"/>
            <w:vAlign w:val="bottom"/>
          </w:tcPr>
          <w:p w14:paraId="3DE51EA0" w14:textId="678FC735" w:rsidR="00DC498A" w:rsidRPr="007A0035" w:rsidRDefault="00DC498A" w:rsidP="00DC498A">
            <w:pPr>
              <w:jc w:val="center"/>
              <w:rPr>
                <w:rFonts w:ascii="GHEA Grapalat" w:hAnsi="GHEA Grapalat" w:cs="Calibri"/>
                <w:sz w:val="15"/>
                <w:szCs w:val="15"/>
              </w:rPr>
            </w:pPr>
            <w:r w:rsidRPr="007A0035">
              <w:rPr>
                <w:rFonts w:ascii="GHEA Grapalat" w:hAnsi="GHEA Grapalat" w:cs="Calibri"/>
                <w:sz w:val="15"/>
                <w:szCs w:val="15"/>
              </w:rPr>
              <w:t>15851100</w:t>
            </w:r>
          </w:p>
        </w:tc>
        <w:tc>
          <w:tcPr>
            <w:tcW w:w="2520" w:type="dxa"/>
            <w:vAlign w:val="bottom"/>
          </w:tcPr>
          <w:p w14:paraId="19D4B326" w14:textId="11DA1BB7" w:rsidR="00DC498A" w:rsidRPr="007A0035" w:rsidRDefault="00DC498A" w:rsidP="00DC498A">
            <w:pPr>
              <w:jc w:val="center"/>
              <w:rPr>
                <w:rFonts w:ascii="GHEA Grapalat" w:hAnsi="GHEA Grapalat" w:cs="Calibri"/>
                <w:sz w:val="15"/>
                <w:szCs w:val="15"/>
              </w:rPr>
            </w:pPr>
            <w:proofErr w:type="spellStart"/>
            <w:r w:rsidRPr="007A0035">
              <w:rPr>
                <w:rFonts w:ascii="GHEA Grapalat" w:hAnsi="GHEA Grapalat" w:cs="Calibri"/>
                <w:sz w:val="15"/>
                <w:szCs w:val="15"/>
              </w:rPr>
              <w:t>Վերմիշել</w:t>
            </w:r>
            <w:proofErr w:type="spellEnd"/>
          </w:p>
        </w:tc>
        <w:tc>
          <w:tcPr>
            <w:tcW w:w="787" w:type="dxa"/>
          </w:tcPr>
          <w:p w14:paraId="0FE9762D" w14:textId="7765FEB0"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0A6746C3" w14:textId="1EE8A385"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371252F9" w14:textId="5DD5E946"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5505F3C5" w14:textId="46225A88" w:rsidR="00DC498A" w:rsidRPr="007A0035" w:rsidRDefault="00DC498A" w:rsidP="00DC498A">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6065BA2F" w14:textId="2EF7DBB7"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39A49350" w14:textId="75B4B9D1"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64580667" w14:textId="0E8E29A7" w:rsidR="00DC498A" w:rsidRPr="00A71D81" w:rsidRDefault="00DC498A" w:rsidP="00DC498A">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DC498A" w:rsidRPr="00A71D81" w14:paraId="28D1B632" w14:textId="77777777" w:rsidTr="00DC498A">
        <w:trPr>
          <w:gridAfter w:val="1"/>
          <w:wAfter w:w="12" w:type="dxa"/>
          <w:trHeight w:val="264"/>
        </w:trPr>
        <w:tc>
          <w:tcPr>
            <w:tcW w:w="1980" w:type="dxa"/>
          </w:tcPr>
          <w:p w14:paraId="06524ECE" w14:textId="4E0D7AA3" w:rsidR="00DC498A" w:rsidRPr="00A71D81" w:rsidRDefault="00222744" w:rsidP="00DC498A">
            <w:pPr>
              <w:jc w:val="center"/>
              <w:rPr>
                <w:rFonts w:ascii="GHEA Grapalat" w:hAnsi="GHEA Grapalat"/>
                <w:sz w:val="20"/>
                <w:lang w:val="es-ES"/>
              </w:rPr>
            </w:pPr>
            <w:r>
              <w:rPr>
                <w:rFonts w:ascii="GHEA Grapalat" w:hAnsi="GHEA Grapalat"/>
                <w:sz w:val="20"/>
                <w:lang w:val="es-ES"/>
              </w:rPr>
              <w:t>13</w:t>
            </w:r>
          </w:p>
        </w:tc>
        <w:tc>
          <w:tcPr>
            <w:tcW w:w="2700" w:type="dxa"/>
            <w:vAlign w:val="bottom"/>
          </w:tcPr>
          <w:p w14:paraId="1EA5E684" w14:textId="1047600D" w:rsidR="00DC498A" w:rsidRPr="007A0035" w:rsidRDefault="00DC498A" w:rsidP="00DC498A">
            <w:pPr>
              <w:jc w:val="center"/>
              <w:rPr>
                <w:rFonts w:ascii="GHEA Grapalat" w:hAnsi="GHEA Grapalat" w:cs="Calibri"/>
                <w:sz w:val="15"/>
                <w:szCs w:val="15"/>
              </w:rPr>
            </w:pPr>
            <w:r w:rsidRPr="007A0035">
              <w:rPr>
                <w:rFonts w:ascii="GHEA Grapalat" w:hAnsi="GHEA Grapalat" w:cs="Calibri"/>
                <w:sz w:val="15"/>
                <w:szCs w:val="15"/>
              </w:rPr>
              <w:t>15616000</w:t>
            </w:r>
          </w:p>
        </w:tc>
        <w:tc>
          <w:tcPr>
            <w:tcW w:w="2520" w:type="dxa"/>
            <w:vAlign w:val="bottom"/>
          </w:tcPr>
          <w:p w14:paraId="5D8919D6" w14:textId="1D3C9BEE" w:rsidR="00DC498A" w:rsidRPr="007A0035" w:rsidRDefault="00DC498A" w:rsidP="00DC498A">
            <w:pPr>
              <w:jc w:val="center"/>
              <w:rPr>
                <w:rFonts w:ascii="GHEA Grapalat" w:hAnsi="GHEA Grapalat" w:cs="Calibri"/>
                <w:sz w:val="15"/>
                <w:szCs w:val="15"/>
              </w:rPr>
            </w:pPr>
            <w:proofErr w:type="spellStart"/>
            <w:r w:rsidRPr="007A0035">
              <w:rPr>
                <w:rFonts w:ascii="GHEA Grapalat" w:hAnsi="GHEA Grapalat" w:cs="Calibri"/>
                <w:sz w:val="15"/>
                <w:szCs w:val="15"/>
              </w:rPr>
              <w:t>Հնդկաձավար</w:t>
            </w:r>
            <w:proofErr w:type="spellEnd"/>
          </w:p>
        </w:tc>
        <w:tc>
          <w:tcPr>
            <w:tcW w:w="787" w:type="dxa"/>
          </w:tcPr>
          <w:p w14:paraId="6FB1164F" w14:textId="3936BEB2"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77B1C04B" w14:textId="043E8637"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792AF727" w14:textId="6DAF8D65"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00588164" w14:textId="7C465655" w:rsidR="00DC498A" w:rsidRPr="007A0035" w:rsidRDefault="00DC498A" w:rsidP="00DC498A">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5E68944C" w14:textId="316AF1CB"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6D0DFF93" w14:textId="6ECAB669"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06774654" w14:textId="7EE0B16C" w:rsidR="00DC498A" w:rsidRPr="00A71D81" w:rsidRDefault="00DC498A" w:rsidP="00DC498A">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DC498A" w:rsidRPr="00A71D81" w14:paraId="05A56D96" w14:textId="77777777" w:rsidTr="00DC498A">
        <w:trPr>
          <w:gridAfter w:val="1"/>
          <w:wAfter w:w="12" w:type="dxa"/>
          <w:trHeight w:val="156"/>
        </w:trPr>
        <w:tc>
          <w:tcPr>
            <w:tcW w:w="1980" w:type="dxa"/>
          </w:tcPr>
          <w:p w14:paraId="13040289" w14:textId="42AD958B" w:rsidR="00DC498A" w:rsidRPr="00A71D81" w:rsidRDefault="00222744" w:rsidP="00DC498A">
            <w:pPr>
              <w:jc w:val="center"/>
              <w:rPr>
                <w:rFonts w:ascii="GHEA Grapalat" w:hAnsi="GHEA Grapalat"/>
                <w:sz w:val="20"/>
                <w:lang w:val="es-ES"/>
              </w:rPr>
            </w:pPr>
            <w:r>
              <w:rPr>
                <w:rFonts w:ascii="GHEA Grapalat" w:hAnsi="GHEA Grapalat"/>
                <w:sz w:val="20"/>
                <w:lang w:val="es-ES"/>
              </w:rPr>
              <w:t>14</w:t>
            </w:r>
          </w:p>
        </w:tc>
        <w:tc>
          <w:tcPr>
            <w:tcW w:w="2700" w:type="dxa"/>
            <w:vAlign w:val="bottom"/>
          </w:tcPr>
          <w:p w14:paraId="1BE1F5C6" w14:textId="3669D49B" w:rsidR="00DC498A" w:rsidRPr="007A0035" w:rsidRDefault="00DC498A" w:rsidP="00DC498A">
            <w:pPr>
              <w:jc w:val="center"/>
              <w:rPr>
                <w:rFonts w:ascii="GHEA Grapalat" w:hAnsi="GHEA Grapalat" w:cs="Calibri"/>
                <w:sz w:val="15"/>
                <w:szCs w:val="15"/>
              </w:rPr>
            </w:pPr>
            <w:r w:rsidRPr="007A0035">
              <w:rPr>
                <w:rFonts w:ascii="GHEA Grapalat" w:hAnsi="GHEA Grapalat" w:cs="Calibri"/>
                <w:sz w:val="15"/>
                <w:szCs w:val="15"/>
              </w:rPr>
              <w:t>03221117</w:t>
            </w:r>
          </w:p>
        </w:tc>
        <w:tc>
          <w:tcPr>
            <w:tcW w:w="2520" w:type="dxa"/>
            <w:vAlign w:val="bottom"/>
          </w:tcPr>
          <w:p w14:paraId="469E62A7" w14:textId="150E123B" w:rsidR="00DC498A" w:rsidRPr="007A0035" w:rsidRDefault="00DC498A" w:rsidP="00DC498A">
            <w:pPr>
              <w:jc w:val="center"/>
              <w:rPr>
                <w:rFonts w:ascii="GHEA Grapalat" w:hAnsi="GHEA Grapalat" w:cs="Calibri"/>
                <w:sz w:val="15"/>
                <w:szCs w:val="15"/>
              </w:rPr>
            </w:pPr>
            <w:proofErr w:type="spellStart"/>
            <w:r w:rsidRPr="007A0035">
              <w:rPr>
                <w:rFonts w:ascii="GHEA Grapalat" w:hAnsi="GHEA Grapalat" w:cs="Calibri"/>
                <w:sz w:val="15"/>
                <w:szCs w:val="15"/>
              </w:rPr>
              <w:t>Ոլոռ</w:t>
            </w:r>
            <w:proofErr w:type="spellEnd"/>
          </w:p>
        </w:tc>
        <w:tc>
          <w:tcPr>
            <w:tcW w:w="787" w:type="dxa"/>
          </w:tcPr>
          <w:p w14:paraId="453B8393" w14:textId="57DE25B1"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17336F41" w14:textId="0058E35A"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2B3FC3B7" w14:textId="6D16A452"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484418AC" w14:textId="250B1BE9" w:rsidR="00DC498A" w:rsidRPr="007A0035" w:rsidRDefault="00DC498A" w:rsidP="00DC498A">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77736C7A" w14:textId="363A7C1B"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2215770A" w14:textId="7CB7F611"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283B4A7D" w14:textId="0D038090" w:rsidR="00DC498A" w:rsidRPr="00A71D81" w:rsidRDefault="00DC498A" w:rsidP="00DC498A">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DC498A" w:rsidRPr="00A71D81" w14:paraId="6C593083" w14:textId="77777777" w:rsidTr="00DC498A">
        <w:trPr>
          <w:gridAfter w:val="1"/>
          <w:wAfter w:w="12" w:type="dxa"/>
          <w:trHeight w:val="129"/>
        </w:trPr>
        <w:tc>
          <w:tcPr>
            <w:tcW w:w="1980" w:type="dxa"/>
          </w:tcPr>
          <w:p w14:paraId="6F01814B" w14:textId="1F9AC8C4" w:rsidR="00DC498A" w:rsidRPr="00A71D81" w:rsidRDefault="00222744" w:rsidP="00DC498A">
            <w:pPr>
              <w:jc w:val="center"/>
              <w:rPr>
                <w:rFonts w:ascii="GHEA Grapalat" w:hAnsi="GHEA Grapalat"/>
                <w:sz w:val="20"/>
                <w:lang w:val="es-ES"/>
              </w:rPr>
            </w:pPr>
            <w:r>
              <w:rPr>
                <w:rFonts w:ascii="GHEA Grapalat" w:hAnsi="GHEA Grapalat"/>
                <w:sz w:val="20"/>
                <w:lang w:val="es-ES"/>
              </w:rPr>
              <w:t>15</w:t>
            </w:r>
          </w:p>
        </w:tc>
        <w:tc>
          <w:tcPr>
            <w:tcW w:w="2700" w:type="dxa"/>
            <w:vAlign w:val="bottom"/>
          </w:tcPr>
          <w:p w14:paraId="27CA1129" w14:textId="34A6FFF6" w:rsidR="00DC498A" w:rsidRPr="007A0035" w:rsidRDefault="00DC498A" w:rsidP="00DC498A">
            <w:pPr>
              <w:jc w:val="center"/>
              <w:rPr>
                <w:rFonts w:ascii="GHEA Grapalat" w:hAnsi="GHEA Grapalat" w:cs="Calibri"/>
                <w:sz w:val="15"/>
                <w:szCs w:val="15"/>
              </w:rPr>
            </w:pPr>
            <w:r w:rsidRPr="007A0035">
              <w:rPr>
                <w:rFonts w:ascii="GHEA Grapalat" w:hAnsi="GHEA Grapalat" w:cs="Calibri"/>
                <w:sz w:val="15"/>
                <w:szCs w:val="15"/>
              </w:rPr>
              <w:t>15331153</w:t>
            </w:r>
          </w:p>
        </w:tc>
        <w:tc>
          <w:tcPr>
            <w:tcW w:w="2520" w:type="dxa"/>
            <w:vAlign w:val="bottom"/>
          </w:tcPr>
          <w:p w14:paraId="0E010F90" w14:textId="05B64947" w:rsidR="00DC498A" w:rsidRPr="007A0035" w:rsidRDefault="00DC498A" w:rsidP="00DC498A">
            <w:pPr>
              <w:jc w:val="center"/>
              <w:rPr>
                <w:rFonts w:ascii="GHEA Grapalat" w:hAnsi="GHEA Grapalat" w:cs="Calibri"/>
                <w:sz w:val="15"/>
                <w:szCs w:val="15"/>
              </w:rPr>
            </w:pPr>
            <w:proofErr w:type="spellStart"/>
            <w:r w:rsidRPr="007A0035">
              <w:rPr>
                <w:rFonts w:ascii="GHEA Grapalat" w:hAnsi="GHEA Grapalat" w:cs="Calibri"/>
                <w:sz w:val="15"/>
                <w:szCs w:val="15"/>
              </w:rPr>
              <w:t>Ոսպ</w:t>
            </w:r>
            <w:proofErr w:type="spellEnd"/>
          </w:p>
        </w:tc>
        <w:tc>
          <w:tcPr>
            <w:tcW w:w="787" w:type="dxa"/>
          </w:tcPr>
          <w:p w14:paraId="59BECD98" w14:textId="3D25D227"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07E22899" w14:textId="6EFC0632"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0A3C2A09" w14:textId="558698CF"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41255471" w14:textId="02BD3DD6" w:rsidR="00DC498A" w:rsidRPr="007A0035" w:rsidRDefault="00DC498A" w:rsidP="00DC498A">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50253D3B" w14:textId="30F9FFAD"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3FAAD388" w14:textId="01D26DE4"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41CCE425" w14:textId="5A67BF65" w:rsidR="00DC498A" w:rsidRPr="00A71D81" w:rsidRDefault="00DC498A" w:rsidP="00DC498A">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DC498A" w:rsidRPr="00A71D81" w14:paraId="03C439CA" w14:textId="77777777" w:rsidTr="00DC498A">
        <w:trPr>
          <w:gridAfter w:val="1"/>
          <w:wAfter w:w="12" w:type="dxa"/>
          <w:trHeight w:val="246"/>
        </w:trPr>
        <w:tc>
          <w:tcPr>
            <w:tcW w:w="1980" w:type="dxa"/>
          </w:tcPr>
          <w:p w14:paraId="6CC561D3" w14:textId="07DCE4C8" w:rsidR="00DC498A" w:rsidRPr="00A71D81" w:rsidRDefault="00222744" w:rsidP="00DC498A">
            <w:pPr>
              <w:jc w:val="center"/>
              <w:rPr>
                <w:rFonts w:ascii="GHEA Grapalat" w:hAnsi="GHEA Grapalat"/>
                <w:sz w:val="20"/>
                <w:lang w:val="es-ES"/>
              </w:rPr>
            </w:pPr>
            <w:r>
              <w:rPr>
                <w:rFonts w:ascii="GHEA Grapalat" w:hAnsi="GHEA Grapalat"/>
                <w:sz w:val="20"/>
                <w:lang w:val="es-ES"/>
              </w:rPr>
              <w:t>16</w:t>
            </w:r>
          </w:p>
        </w:tc>
        <w:tc>
          <w:tcPr>
            <w:tcW w:w="2700" w:type="dxa"/>
            <w:vAlign w:val="bottom"/>
          </w:tcPr>
          <w:p w14:paraId="6B46D94E" w14:textId="19E9AB8A" w:rsidR="00DC498A" w:rsidRPr="007A0035" w:rsidRDefault="00DC498A" w:rsidP="00DC498A">
            <w:pPr>
              <w:jc w:val="center"/>
              <w:rPr>
                <w:rFonts w:ascii="GHEA Grapalat" w:hAnsi="GHEA Grapalat" w:cs="Calibri"/>
                <w:sz w:val="15"/>
                <w:szCs w:val="15"/>
              </w:rPr>
            </w:pPr>
            <w:r w:rsidRPr="007A0035">
              <w:rPr>
                <w:rFonts w:ascii="GHEA Grapalat" w:hAnsi="GHEA Grapalat" w:cs="Calibri"/>
                <w:sz w:val="15"/>
                <w:szCs w:val="15"/>
              </w:rPr>
              <w:t>15619000</w:t>
            </w:r>
          </w:p>
        </w:tc>
        <w:tc>
          <w:tcPr>
            <w:tcW w:w="2520" w:type="dxa"/>
            <w:vAlign w:val="bottom"/>
          </w:tcPr>
          <w:p w14:paraId="180B76B5" w14:textId="3466869B" w:rsidR="00DC498A" w:rsidRPr="007A0035" w:rsidRDefault="00DC498A" w:rsidP="00DC498A">
            <w:pPr>
              <w:jc w:val="center"/>
              <w:rPr>
                <w:rFonts w:ascii="GHEA Grapalat" w:hAnsi="GHEA Grapalat" w:cs="Calibri"/>
                <w:sz w:val="15"/>
                <w:szCs w:val="15"/>
              </w:rPr>
            </w:pPr>
            <w:proofErr w:type="spellStart"/>
            <w:r w:rsidRPr="007A0035">
              <w:rPr>
                <w:rFonts w:ascii="GHEA Grapalat" w:hAnsi="GHEA Grapalat" w:cs="Calibri"/>
                <w:sz w:val="15"/>
                <w:szCs w:val="15"/>
              </w:rPr>
              <w:t>Հաճարաձավար</w:t>
            </w:r>
            <w:proofErr w:type="spellEnd"/>
          </w:p>
        </w:tc>
        <w:tc>
          <w:tcPr>
            <w:tcW w:w="787" w:type="dxa"/>
          </w:tcPr>
          <w:p w14:paraId="0AD5AA7D" w14:textId="5C46A7FF"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41FA41BF" w14:textId="1DA7CA9D"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38B9090A" w14:textId="4914AEDE"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2D9C9781" w14:textId="4B6AA69A" w:rsidR="00DC498A" w:rsidRPr="007A0035" w:rsidRDefault="00DC498A" w:rsidP="00DC498A">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6B6D05A7" w14:textId="558636FD"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507ED70C" w14:textId="18F867F9"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05CC256B" w14:textId="5926708A" w:rsidR="00DC498A" w:rsidRPr="00A71D81" w:rsidRDefault="00DC498A" w:rsidP="00DC498A">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DC498A" w:rsidRPr="00A71D81" w14:paraId="0D6E34D6" w14:textId="77777777" w:rsidTr="00DC498A">
        <w:trPr>
          <w:gridAfter w:val="1"/>
          <w:wAfter w:w="12" w:type="dxa"/>
          <w:trHeight w:val="228"/>
        </w:trPr>
        <w:tc>
          <w:tcPr>
            <w:tcW w:w="1980" w:type="dxa"/>
          </w:tcPr>
          <w:p w14:paraId="38C90D29" w14:textId="2B92AD63" w:rsidR="00DC498A" w:rsidRPr="00A71D81" w:rsidRDefault="00222744" w:rsidP="00DC498A">
            <w:pPr>
              <w:jc w:val="center"/>
              <w:rPr>
                <w:rFonts w:ascii="GHEA Grapalat" w:hAnsi="GHEA Grapalat"/>
                <w:sz w:val="20"/>
                <w:lang w:val="es-ES"/>
              </w:rPr>
            </w:pPr>
            <w:r>
              <w:rPr>
                <w:rFonts w:ascii="GHEA Grapalat" w:hAnsi="GHEA Grapalat"/>
                <w:sz w:val="20"/>
                <w:lang w:val="es-ES"/>
              </w:rPr>
              <w:t>17</w:t>
            </w:r>
          </w:p>
        </w:tc>
        <w:tc>
          <w:tcPr>
            <w:tcW w:w="2700" w:type="dxa"/>
            <w:vAlign w:val="bottom"/>
          </w:tcPr>
          <w:p w14:paraId="140AA993" w14:textId="57EDA10D" w:rsidR="00DC498A" w:rsidRPr="007A0035" w:rsidRDefault="00DC498A" w:rsidP="00DC498A">
            <w:pPr>
              <w:jc w:val="center"/>
              <w:rPr>
                <w:rFonts w:ascii="GHEA Grapalat" w:hAnsi="GHEA Grapalat" w:cs="Calibri"/>
                <w:sz w:val="15"/>
                <w:szCs w:val="15"/>
              </w:rPr>
            </w:pPr>
            <w:r w:rsidRPr="007A0035">
              <w:rPr>
                <w:rFonts w:ascii="GHEA Grapalat" w:hAnsi="GHEA Grapalat" w:cs="Calibri"/>
                <w:sz w:val="15"/>
                <w:szCs w:val="15"/>
              </w:rPr>
              <w:t>15612180</w:t>
            </w:r>
          </w:p>
        </w:tc>
        <w:tc>
          <w:tcPr>
            <w:tcW w:w="2520" w:type="dxa"/>
            <w:vAlign w:val="bottom"/>
          </w:tcPr>
          <w:p w14:paraId="78183169" w14:textId="5248491C" w:rsidR="00DC498A" w:rsidRPr="007A0035" w:rsidRDefault="00DC498A" w:rsidP="00DC498A">
            <w:pPr>
              <w:jc w:val="center"/>
              <w:rPr>
                <w:rFonts w:ascii="GHEA Grapalat" w:hAnsi="GHEA Grapalat" w:cs="Calibri"/>
                <w:sz w:val="15"/>
                <w:szCs w:val="15"/>
              </w:rPr>
            </w:pPr>
            <w:proofErr w:type="spellStart"/>
            <w:r w:rsidRPr="007A0035">
              <w:rPr>
                <w:rFonts w:ascii="GHEA Grapalat" w:hAnsi="GHEA Grapalat" w:cs="Calibri"/>
                <w:sz w:val="15"/>
                <w:szCs w:val="15"/>
              </w:rPr>
              <w:t>Ալյուր</w:t>
            </w:r>
            <w:proofErr w:type="spellEnd"/>
          </w:p>
        </w:tc>
        <w:tc>
          <w:tcPr>
            <w:tcW w:w="787" w:type="dxa"/>
          </w:tcPr>
          <w:p w14:paraId="532C6E26" w14:textId="3A29ABC3"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6A8A7BF2" w14:textId="6BAF2397"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5DC1F271" w14:textId="38F54A32"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747EB8BB" w14:textId="4018618D" w:rsidR="00DC498A" w:rsidRPr="007A0035" w:rsidRDefault="00DC498A" w:rsidP="00DC498A">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3C81DC6A" w14:textId="0263252F"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5CF1995C" w14:textId="30963013"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55F75B16" w14:textId="32B838B9" w:rsidR="00DC498A" w:rsidRPr="00A71D81" w:rsidRDefault="00DC498A" w:rsidP="00DC498A">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DC498A" w:rsidRPr="00A71D81" w14:paraId="48766C6C" w14:textId="77777777" w:rsidTr="00DC498A">
        <w:trPr>
          <w:gridAfter w:val="1"/>
          <w:wAfter w:w="12" w:type="dxa"/>
          <w:trHeight w:val="228"/>
        </w:trPr>
        <w:tc>
          <w:tcPr>
            <w:tcW w:w="1980" w:type="dxa"/>
          </w:tcPr>
          <w:p w14:paraId="36334D0C" w14:textId="21D526FF" w:rsidR="00DC498A" w:rsidRPr="00A71D81" w:rsidRDefault="00222744" w:rsidP="00DC498A">
            <w:pPr>
              <w:jc w:val="center"/>
              <w:rPr>
                <w:rFonts w:ascii="GHEA Grapalat" w:hAnsi="GHEA Grapalat"/>
                <w:sz w:val="20"/>
                <w:lang w:val="es-ES"/>
              </w:rPr>
            </w:pPr>
            <w:r>
              <w:rPr>
                <w:rFonts w:ascii="GHEA Grapalat" w:hAnsi="GHEA Grapalat"/>
                <w:sz w:val="20"/>
                <w:lang w:val="es-ES"/>
              </w:rPr>
              <w:t>18</w:t>
            </w:r>
          </w:p>
        </w:tc>
        <w:tc>
          <w:tcPr>
            <w:tcW w:w="2700" w:type="dxa"/>
            <w:vAlign w:val="bottom"/>
          </w:tcPr>
          <w:p w14:paraId="691F8C9D" w14:textId="022A424E" w:rsidR="00DC498A" w:rsidRPr="007A0035" w:rsidRDefault="00DC498A" w:rsidP="00DC498A">
            <w:pPr>
              <w:jc w:val="center"/>
              <w:rPr>
                <w:rFonts w:ascii="GHEA Grapalat" w:hAnsi="GHEA Grapalat" w:cs="Calibri"/>
                <w:sz w:val="15"/>
                <w:szCs w:val="15"/>
              </w:rPr>
            </w:pPr>
            <w:r w:rsidRPr="007A0035">
              <w:rPr>
                <w:rFonts w:ascii="GHEA Grapalat" w:hAnsi="GHEA Grapalat" w:cs="Calibri"/>
                <w:sz w:val="15"/>
                <w:szCs w:val="15"/>
              </w:rPr>
              <w:t>15863200</w:t>
            </w:r>
          </w:p>
        </w:tc>
        <w:tc>
          <w:tcPr>
            <w:tcW w:w="2520" w:type="dxa"/>
            <w:vAlign w:val="bottom"/>
          </w:tcPr>
          <w:p w14:paraId="7A625945" w14:textId="2A3E605C" w:rsidR="00DC498A" w:rsidRPr="007A0035" w:rsidRDefault="00DC498A" w:rsidP="00DC498A">
            <w:pPr>
              <w:jc w:val="center"/>
              <w:rPr>
                <w:rFonts w:ascii="GHEA Grapalat" w:hAnsi="GHEA Grapalat" w:cs="Calibri"/>
                <w:sz w:val="15"/>
                <w:szCs w:val="15"/>
              </w:rPr>
            </w:pPr>
            <w:proofErr w:type="spellStart"/>
            <w:r w:rsidRPr="007A0035">
              <w:rPr>
                <w:rFonts w:ascii="GHEA Grapalat" w:hAnsi="GHEA Grapalat" w:cs="Calibri"/>
                <w:sz w:val="15"/>
                <w:szCs w:val="15"/>
              </w:rPr>
              <w:t>Թեյ</w:t>
            </w:r>
            <w:proofErr w:type="spellEnd"/>
          </w:p>
        </w:tc>
        <w:tc>
          <w:tcPr>
            <w:tcW w:w="787" w:type="dxa"/>
          </w:tcPr>
          <w:p w14:paraId="2A079E09" w14:textId="360381D7"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01467D64" w14:textId="3F98EC79"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084508B3" w14:textId="68B4AFDA"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5B6B6450" w14:textId="1BFAF7D2" w:rsidR="00DC498A" w:rsidRPr="007A0035" w:rsidRDefault="00DC498A" w:rsidP="00DC498A">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41F439A0" w14:textId="0601FB13"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51538824" w14:textId="1509BBD5"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2154ACD0" w14:textId="6064DBD5" w:rsidR="00DC498A" w:rsidRPr="00A71D81" w:rsidRDefault="00DC498A" w:rsidP="00DC498A">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DC498A" w:rsidRPr="00A71D81" w14:paraId="2635F63F" w14:textId="77777777" w:rsidTr="00DC498A">
        <w:trPr>
          <w:gridAfter w:val="1"/>
          <w:wAfter w:w="12" w:type="dxa"/>
          <w:trHeight w:val="219"/>
        </w:trPr>
        <w:tc>
          <w:tcPr>
            <w:tcW w:w="1980" w:type="dxa"/>
          </w:tcPr>
          <w:p w14:paraId="7729E89C" w14:textId="52D1C0EA" w:rsidR="00DC498A" w:rsidRPr="00A71D81" w:rsidRDefault="00222744" w:rsidP="00DC498A">
            <w:pPr>
              <w:jc w:val="center"/>
              <w:rPr>
                <w:rFonts w:ascii="GHEA Grapalat" w:hAnsi="GHEA Grapalat"/>
                <w:sz w:val="20"/>
                <w:lang w:val="es-ES"/>
              </w:rPr>
            </w:pPr>
            <w:r>
              <w:rPr>
                <w:rFonts w:ascii="GHEA Grapalat" w:hAnsi="GHEA Grapalat"/>
                <w:sz w:val="20"/>
                <w:lang w:val="es-ES"/>
              </w:rPr>
              <w:lastRenderedPageBreak/>
              <w:t>19</w:t>
            </w:r>
          </w:p>
        </w:tc>
        <w:tc>
          <w:tcPr>
            <w:tcW w:w="2700" w:type="dxa"/>
            <w:vAlign w:val="bottom"/>
          </w:tcPr>
          <w:p w14:paraId="1DCDA20F" w14:textId="7F349278" w:rsidR="00DC498A" w:rsidRPr="007A0035" w:rsidRDefault="00DC498A" w:rsidP="00DC498A">
            <w:pPr>
              <w:jc w:val="center"/>
              <w:rPr>
                <w:rFonts w:ascii="GHEA Grapalat" w:hAnsi="GHEA Grapalat" w:cs="Calibri"/>
                <w:sz w:val="15"/>
                <w:szCs w:val="15"/>
              </w:rPr>
            </w:pPr>
            <w:r w:rsidRPr="007A0035">
              <w:rPr>
                <w:rFonts w:ascii="GHEA Grapalat" w:hAnsi="GHEA Grapalat" w:cs="Calibri"/>
                <w:sz w:val="15"/>
                <w:szCs w:val="15"/>
              </w:rPr>
              <w:t>15421100</w:t>
            </w:r>
          </w:p>
        </w:tc>
        <w:tc>
          <w:tcPr>
            <w:tcW w:w="2520" w:type="dxa"/>
            <w:vAlign w:val="bottom"/>
          </w:tcPr>
          <w:p w14:paraId="74CED6D0" w14:textId="1EE3FFA7" w:rsidR="00DC498A" w:rsidRPr="007A0035" w:rsidRDefault="00DC498A" w:rsidP="00DC498A">
            <w:pPr>
              <w:jc w:val="center"/>
              <w:rPr>
                <w:rFonts w:ascii="GHEA Grapalat" w:hAnsi="GHEA Grapalat" w:cs="Calibri"/>
                <w:sz w:val="15"/>
                <w:szCs w:val="15"/>
              </w:rPr>
            </w:pPr>
            <w:proofErr w:type="spellStart"/>
            <w:r w:rsidRPr="007A0035">
              <w:rPr>
                <w:rFonts w:ascii="GHEA Grapalat" w:hAnsi="GHEA Grapalat" w:cs="Calibri"/>
                <w:sz w:val="15"/>
                <w:szCs w:val="15"/>
              </w:rPr>
              <w:t>Ձեթ</w:t>
            </w:r>
            <w:proofErr w:type="spellEnd"/>
          </w:p>
        </w:tc>
        <w:tc>
          <w:tcPr>
            <w:tcW w:w="787" w:type="dxa"/>
          </w:tcPr>
          <w:p w14:paraId="3E13E0B3" w14:textId="2BD37F76"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1BA005AD" w14:textId="6BCDAAE1"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65067EBC" w14:textId="4C2171D9"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4538D7AD" w14:textId="60217FFB" w:rsidR="00DC498A" w:rsidRPr="007A0035" w:rsidRDefault="00DC498A" w:rsidP="00DC498A">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30B6D879" w14:textId="0037B17B"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719B5E84" w14:textId="73A0615F"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08790809" w14:textId="29A925F9" w:rsidR="00DC498A" w:rsidRPr="00A71D81" w:rsidRDefault="00DC498A" w:rsidP="00DC498A">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DC498A" w:rsidRPr="00A71D81" w14:paraId="0E1AAC09" w14:textId="77777777" w:rsidTr="00DC498A">
        <w:trPr>
          <w:gridAfter w:val="1"/>
          <w:wAfter w:w="12" w:type="dxa"/>
          <w:trHeight w:val="210"/>
        </w:trPr>
        <w:tc>
          <w:tcPr>
            <w:tcW w:w="1980" w:type="dxa"/>
          </w:tcPr>
          <w:p w14:paraId="63F8765B" w14:textId="39429E32" w:rsidR="00DC498A" w:rsidRPr="00A71D81" w:rsidRDefault="00222744" w:rsidP="00DC498A">
            <w:pPr>
              <w:jc w:val="center"/>
              <w:rPr>
                <w:rFonts w:ascii="GHEA Grapalat" w:hAnsi="GHEA Grapalat"/>
                <w:sz w:val="20"/>
                <w:lang w:val="es-ES"/>
              </w:rPr>
            </w:pPr>
            <w:r>
              <w:rPr>
                <w:rFonts w:ascii="GHEA Grapalat" w:hAnsi="GHEA Grapalat"/>
                <w:sz w:val="20"/>
                <w:lang w:val="es-ES"/>
              </w:rPr>
              <w:t>20</w:t>
            </w:r>
          </w:p>
        </w:tc>
        <w:tc>
          <w:tcPr>
            <w:tcW w:w="2700" w:type="dxa"/>
            <w:vAlign w:val="bottom"/>
          </w:tcPr>
          <w:p w14:paraId="4DE17280" w14:textId="304696C2" w:rsidR="00DC498A" w:rsidRPr="007A0035" w:rsidRDefault="00DC498A" w:rsidP="00DC498A">
            <w:pPr>
              <w:jc w:val="center"/>
              <w:rPr>
                <w:rFonts w:ascii="GHEA Grapalat" w:hAnsi="GHEA Grapalat" w:cs="Calibri"/>
                <w:sz w:val="15"/>
                <w:szCs w:val="15"/>
              </w:rPr>
            </w:pPr>
            <w:r w:rsidRPr="007A0035">
              <w:rPr>
                <w:rFonts w:ascii="GHEA Grapalat" w:hAnsi="GHEA Grapalat" w:cs="Calibri"/>
                <w:sz w:val="15"/>
                <w:szCs w:val="15"/>
              </w:rPr>
              <w:t>03211100</w:t>
            </w:r>
          </w:p>
        </w:tc>
        <w:tc>
          <w:tcPr>
            <w:tcW w:w="2520" w:type="dxa"/>
            <w:vAlign w:val="bottom"/>
          </w:tcPr>
          <w:p w14:paraId="5CF2727D" w14:textId="1F1260E1" w:rsidR="00DC498A" w:rsidRPr="007A0035" w:rsidRDefault="00DC498A" w:rsidP="00DC498A">
            <w:pPr>
              <w:jc w:val="center"/>
              <w:rPr>
                <w:rFonts w:ascii="GHEA Grapalat" w:hAnsi="GHEA Grapalat" w:cs="Calibri"/>
                <w:sz w:val="15"/>
                <w:szCs w:val="15"/>
              </w:rPr>
            </w:pPr>
            <w:proofErr w:type="spellStart"/>
            <w:r w:rsidRPr="007A0035">
              <w:rPr>
                <w:rFonts w:ascii="GHEA Grapalat" w:hAnsi="GHEA Grapalat" w:cs="Calibri"/>
                <w:sz w:val="15"/>
                <w:szCs w:val="15"/>
              </w:rPr>
              <w:t>Ցորենաձավար</w:t>
            </w:r>
            <w:proofErr w:type="spellEnd"/>
          </w:p>
        </w:tc>
        <w:tc>
          <w:tcPr>
            <w:tcW w:w="787" w:type="dxa"/>
          </w:tcPr>
          <w:p w14:paraId="5C1F0504" w14:textId="1F1B4765"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2D1061F7" w14:textId="748EB53F"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688B0FB4" w14:textId="21CC1DA3"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39E65777" w14:textId="0AD80B93" w:rsidR="00DC498A" w:rsidRPr="007A0035" w:rsidRDefault="00DC498A" w:rsidP="00DC498A">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54B6395C" w14:textId="1D40B157"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6DC3630C" w14:textId="55E00D27"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533E0A36" w14:textId="59228857" w:rsidR="00DC498A" w:rsidRPr="00A71D81" w:rsidRDefault="00DC498A" w:rsidP="00DC498A">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DC498A" w:rsidRPr="00A71D81" w14:paraId="168D8D93" w14:textId="77777777" w:rsidTr="00DC498A">
        <w:trPr>
          <w:gridAfter w:val="1"/>
          <w:wAfter w:w="12" w:type="dxa"/>
          <w:trHeight w:val="291"/>
        </w:trPr>
        <w:tc>
          <w:tcPr>
            <w:tcW w:w="1980" w:type="dxa"/>
          </w:tcPr>
          <w:p w14:paraId="09F63862" w14:textId="7AD150EA" w:rsidR="00DC498A" w:rsidRPr="00A71D81" w:rsidRDefault="00222744" w:rsidP="00DC498A">
            <w:pPr>
              <w:jc w:val="center"/>
              <w:rPr>
                <w:rFonts w:ascii="GHEA Grapalat" w:hAnsi="GHEA Grapalat"/>
                <w:sz w:val="20"/>
                <w:lang w:val="es-ES"/>
              </w:rPr>
            </w:pPr>
            <w:r>
              <w:rPr>
                <w:rFonts w:ascii="GHEA Grapalat" w:hAnsi="GHEA Grapalat"/>
                <w:sz w:val="20"/>
                <w:lang w:val="es-ES"/>
              </w:rPr>
              <w:t>21</w:t>
            </w:r>
          </w:p>
        </w:tc>
        <w:tc>
          <w:tcPr>
            <w:tcW w:w="2700" w:type="dxa"/>
            <w:vAlign w:val="bottom"/>
          </w:tcPr>
          <w:p w14:paraId="45DDB65B" w14:textId="4F7D0962" w:rsidR="00DC498A" w:rsidRPr="007A0035" w:rsidRDefault="00DC498A" w:rsidP="00DC498A">
            <w:pPr>
              <w:jc w:val="center"/>
              <w:rPr>
                <w:rFonts w:ascii="GHEA Grapalat" w:hAnsi="GHEA Grapalat" w:cs="Calibri"/>
                <w:sz w:val="15"/>
                <w:szCs w:val="15"/>
              </w:rPr>
            </w:pPr>
            <w:r w:rsidRPr="007A0035">
              <w:rPr>
                <w:rFonts w:ascii="GHEA Grapalat" w:hAnsi="GHEA Grapalat" w:cs="Calibri"/>
                <w:sz w:val="15"/>
                <w:szCs w:val="15"/>
              </w:rPr>
              <w:t>15311100</w:t>
            </w:r>
          </w:p>
        </w:tc>
        <w:tc>
          <w:tcPr>
            <w:tcW w:w="2520" w:type="dxa"/>
            <w:vAlign w:val="bottom"/>
          </w:tcPr>
          <w:p w14:paraId="65A9A815" w14:textId="0ADDCB4C" w:rsidR="00DC498A" w:rsidRPr="007A0035" w:rsidRDefault="00DC498A" w:rsidP="00DC498A">
            <w:pPr>
              <w:jc w:val="center"/>
              <w:rPr>
                <w:rFonts w:ascii="GHEA Grapalat" w:hAnsi="GHEA Grapalat" w:cs="Calibri"/>
                <w:sz w:val="15"/>
                <w:szCs w:val="15"/>
              </w:rPr>
            </w:pPr>
            <w:proofErr w:type="spellStart"/>
            <w:r w:rsidRPr="007A0035">
              <w:rPr>
                <w:rFonts w:ascii="GHEA Grapalat" w:hAnsi="GHEA Grapalat" w:cs="Calibri"/>
                <w:sz w:val="15"/>
                <w:szCs w:val="15"/>
              </w:rPr>
              <w:t>Կարտոֆիլ</w:t>
            </w:r>
            <w:proofErr w:type="spellEnd"/>
          </w:p>
        </w:tc>
        <w:tc>
          <w:tcPr>
            <w:tcW w:w="787" w:type="dxa"/>
          </w:tcPr>
          <w:p w14:paraId="38A22477" w14:textId="79CCDC27"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3F5DC638" w14:textId="4326B130"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0B8A15C8" w14:textId="3E68635E"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4B725F6A" w14:textId="421FEDE1" w:rsidR="00DC498A" w:rsidRPr="007A0035" w:rsidRDefault="00DC498A" w:rsidP="00DC498A">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7DC34377" w14:textId="5DF5AE52"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470023E4" w14:textId="352D7AF9"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4A9022A2" w14:textId="1CD54501" w:rsidR="00DC498A" w:rsidRPr="00A71D81" w:rsidRDefault="00DC498A" w:rsidP="00DC498A">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DC498A" w:rsidRPr="00A71D81" w14:paraId="4EC60418" w14:textId="77777777" w:rsidTr="00DC498A">
        <w:trPr>
          <w:gridAfter w:val="1"/>
          <w:wAfter w:w="12" w:type="dxa"/>
          <w:trHeight w:val="264"/>
        </w:trPr>
        <w:tc>
          <w:tcPr>
            <w:tcW w:w="1980" w:type="dxa"/>
          </w:tcPr>
          <w:p w14:paraId="570CB719" w14:textId="4295FC17" w:rsidR="00DC498A" w:rsidRPr="00A71D81" w:rsidRDefault="00222744" w:rsidP="00DC498A">
            <w:pPr>
              <w:jc w:val="center"/>
              <w:rPr>
                <w:rFonts w:ascii="GHEA Grapalat" w:hAnsi="GHEA Grapalat"/>
                <w:sz w:val="20"/>
                <w:lang w:val="es-ES"/>
              </w:rPr>
            </w:pPr>
            <w:r>
              <w:rPr>
                <w:rFonts w:ascii="GHEA Grapalat" w:hAnsi="GHEA Grapalat"/>
                <w:sz w:val="20"/>
                <w:lang w:val="es-ES"/>
              </w:rPr>
              <w:t>22</w:t>
            </w:r>
          </w:p>
        </w:tc>
        <w:tc>
          <w:tcPr>
            <w:tcW w:w="2700" w:type="dxa"/>
            <w:vAlign w:val="bottom"/>
          </w:tcPr>
          <w:p w14:paraId="1DD92262" w14:textId="1D97D9AC" w:rsidR="00DC498A" w:rsidRPr="007A0035" w:rsidRDefault="00DC498A" w:rsidP="00DC498A">
            <w:pPr>
              <w:jc w:val="center"/>
              <w:rPr>
                <w:rFonts w:ascii="GHEA Grapalat" w:hAnsi="GHEA Grapalat" w:cs="Calibri"/>
                <w:sz w:val="15"/>
                <w:szCs w:val="15"/>
              </w:rPr>
            </w:pPr>
            <w:r w:rsidRPr="007A0035">
              <w:rPr>
                <w:rFonts w:ascii="GHEA Grapalat" w:hAnsi="GHEA Grapalat" w:cs="Calibri"/>
                <w:sz w:val="15"/>
                <w:szCs w:val="15"/>
              </w:rPr>
              <w:t>03221410</w:t>
            </w:r>
          </w:p>
        </w:tc>
        <w:tc>
          <w:tcPr>
            <w:tcW w:w="2520" w:type="dxa"/>
            <w:vAlign w:val="bottom"/>
          </w:tcPr>
          <w:p w14:paraId="2E08DD73" w14:textId="658663DD" w:rsidR="00DC498A" w:rsidRPr="007A0035" w:rsidRDefault="00DC498A" w:rsidP="00DC498A">
            <w:pPr>
              <w:jc w:val="center"/>
              <w:rPr>
                <w:rFonts w:ascii="GHEA Grapalat" w:hAnsi="GHEA Grapalat" w:cs="Calibri"/>
                <w:sz w:val="15"/>
                <w:szCs w:val="15"/>
              </w:rPr>
            </w:pPr>
            <w:proofErr w:type="spellStart"/>
            <w:r w:rsidRPr="007A0035">
              <w:rPr>
                <w:rFonts w:ascii="GHEA Grapalat" w:hAnsi="GHEA Grapalat" w:cs="Calibri"/>
                <w:sz w:val="15"/>
                <w:szCs w:val="15"/>
              </w:rPr>
              <w:t>Կաղամբ</w:t>
            </w:r>
            <w:proofErr w:type="spellEnd"/>
          </w:p>
        </w:tc>
        <w:tc>
          <w:tcPr>
            <w:tcW w:w="787" w:type="dxa"/>
          </w:tcPr>
          <w:p w14:paraId="25244212" w14:textId="6FB200F4"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7B077657" w14:textId="1ADB9185"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6853E495" w14:textId="746A5EF9"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7575276E" w14:textId="00C1FE90" w:rsidR="00DC498A" w:rsidRPr="007A0035" w:rsidRDefault="00DC498A" w:rsidP="00DC498A">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2A76981B" w14:textId="2D4F8FD0"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22B60213" w14:textId="604CEC90"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687E4265" w14:textId="3CC4F135" w:rsidR="00DC498A" w:rsidRPr="00A71D81" w:rsidRDefault="00DC498A" w:rsidP="00DC498A">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DC498A" w:rsidRPr="00A71D81" w14:paraId="5B93BF98" w14:textId="77777777" w:rsidTr="00DC498A">
        <w:trPr>
          <w:gridAfter w:val="1"/>
          <w:wAfter w:w="12" w:type="dxa"/>
          <w:trHeight w:val="255"/>
        </w:trPr>
        <w:tc>
          <w:tcPr>
            <w:tcW w:w="1980" w:type="dxa"/>
          </w:tcPr>
          <w:p w14:paraId="1010ECA5" w14:textId="6355D97B" w:rsidR="00DC498A" w:rsidRPr="00A71D81" w:rsidRDefault="00222744" w:rsidP="00DC498A">
            <w:pPr>
              <w:jc w:val="center"/>
              <w:rPr>
                <w:rFonts w:ascii="GHEA Grapalat" w:hAnsi="GHEA Grapalat"/>
                <w:sz w:val="20"/>
                <w:lang w:val="es-ES"/>
              </w:rPr>
            </w:pPr>
            <w:r>
              <w:rPr>
                <w:rFonts w:ascii="GHEA Grapalat" w:hAnsi="GHEA Grapalat"/>
                <w:sz w:val="20"/>
                <w:lang w:val="es-ES"/>
              </w:rPr>
              <w:t>23</w:t>
            </w:r>
          </w:p>
        </w:tc>
        <w:tc>
          <w:tcPr>
            <w:tcW w:w="2700" w:type="dxa"/>
            <w:vAlign w:val="bottom"/>
          </w:tcPr>
          <w:p w14:paraId="74532106" w14:textId="4E2A0D93" w:rsidR="00DC498A" w:rsidRPr="007A0035" w:rsidRDefault="00DC498A" w:rsidP="00DC498A">
            <w:pPr>
              <w:jc w:val="center"/>
              <w:rPr>
                <w:rFonts w:ascii="GHEA Grapalat" w:hAnsi="GHEA Grapalat" w:cs="Calibri"/>
                <w:sz w:val="15"/>
                <w:szCs w:val="15"/>
              </w:rPr>
            </w:pPr>
            <w:r w:rsidRPr="007A0035">
              <w:rPr>
                <w:rFonts w:ascii="GHEA Grapalat" w:hAnsi="GHEA Grapalat" w:cs="Calibri"/>
                <w:sz w:val="15"/>
                <w:szCs w:val="15"/>
              </w:rPr>
              <w:t>03221110</w:t>
            </w:r>
          </w:p>
        </w:tc>
        <w:tc>
          <w:tcPr>
            <w:tcW w:w="2520" w:type="dxa"/>
            <w:vAlign w:val="bottom"/>
          </w:tcPr>
          <w:p w14:paraId="3426CE07" w14:textId="3E5794B2" w:rsidR="00DC498A" w:rsidRPr="007A0035" w:rsidRDefault="00DC498A" w:rsidP="00DC498A">
            <w:pPr>
              <w:jc w:val="center"/>
              <w:rPr>
                <w:rFonts w:ascii="GHEA Grapalat" w:hAnsi="GHEA Grapalat" w:cs="Calibri"/>
                <w:sz w:val="15"/>
                <w:szCs w:val="15"/>
              </w:rPr>
            </w:pPr>
            <w:proofErr w:type="spellStart"/>
            <w:r w:rsidRPr="007A0035">
              <w:rPr>
                <w:rFonts w:ascii="GHEA Grapalat" w:hAnsi="GHEA Grapalat" w:cs="Calibri"/>
                <w:sz w:val="15"/>
                <w:szCs w:val="15"/>
              </w:rPr>
              <w:t>Գազար</w:t>
            </w:r>
            <w:proofErr w:type="spellEnd"/>
          </w:p>
        </w:tc>
        <w:tc>
          <w:tcPr>
            <w:tcW w:w="787" w:type="dxa"/>
          </w:tcPr>
          <w:p w14:paraId="4FBABD48" w14:textId="40F057C4"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49FC4BB9" w14:textId="5F63D1A5"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6EF1C681" w14:textId="136E7FCF"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4C593BF2" w14:textId="0FC48222" w:rsidR="00DC498A" w:rsidRPr="007A0035" w:rsidRDefault="00DC498A" w:rsidP="00DC498A">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165DA123" w14:textId="00C11BDD"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20FB769C" w14:textId="0B5698AC"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21BC9B04" w14:textId="6A6660C8" w:rsidR="00DC498A" w:rsidRPr="00A71D81" w:rsidRDefault="00DC498A" w:rsidP="00DC498A">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DC498A" w:rsidRPr="00A71D81" w14:paraId="5AAE41A5" w14:textId="77777777" w:rsidTr="00DC498A">
        <w:trPr>
          <w:gridAfter w:val="1"/>
          <w:wAfter w:w="12" w:type="dxa"/>
          <w:trHeight w:val="156"/>
        </w:trPr>
        <w:tc>
          <w:tcPr>
            <w:tcW w:w="1980" w:type="dxa"/>
          </w:tcPr>
          <w:p w14:paraId="7C79BC25" w14:textId="61294B15" w:rsidR="00DC498A" w:rsidRPr="00A71D81" w:rsidRDefault="00222744" w:rsidP="00DC498A">
            <w:pPr>
              <w:jc w:val="center"/>
              <w:rPr>
                <w:rFonts w:ascii="GHEA Grapalat" w:hAnsi="GHEA Grapalat"/>
                <w:sz w:val="20"/>
                <w:lang w:val="es-ES"/>
              </w:rPr>
            </w:pPr>
            <w:r>
              <w:rPr>
                <w:rFonts w:ascii="GHEA Grapalat" w:hAnsi="GHEA Grapalat"/>
                <w:sz w:val="20"/>
                <w:lang w:val="es-ES"/>
              </w:rPr>
              <w:t>24</w:t>
            </w:r>
          </w:p>
        </w:tc>
        <w:tc>
          <w:tcPr>
            <w:tcW w:w="2700" w:type="dxa"/>
            <w:vAlign w:val="bottom"/>
          </w:tcPr>
          <w:p w14:paraId="6533CA4E" w14:textId="6A193280" w:rsidR="00DC498A" w:rsidRPr="007A0035" w:rsidRDefault="00DC498A" w:rsidP="00DC498A">
            <w:pPr>
              <w:jc w:val="center"/>
              <w:rPr>
                <w:rFonts w:ascii="GHEA Grapalat" w:hAnsi="GHEA Grapalat" w:cs="Calibri"/>
                <w:sz w:val="15"/>
                <w:szCs w:val="15"/>
              </w:rPr>
            </w:pPr>
            <w:r w:rsidRPr="007A0035">
              <w:rPr>
                <w:rFonts w:ascii="GHEA Grapalat" w:hAnsi="GHEA Grapalat" w:cs="Calibri"/>
                <w:sz w:val="15"/>
                <w:szCs w:val="15"/>
              </w:rPr>
              <w:t>03221100</w:t>
            </w:r>
          </w:p>
        </w:tc>
        <w:tc>
          <w:tcPr>
            <w:tcW w:w="2520" w:type="dxa"/>
            <w:vAlign w:val="bottom"/>
          </w:tcPr>
          <w:p w14:paraId="0EE4FDB6" w14:textId="63B3575A" w:rsidR="00DC498A" w:rsidRPr="007A0035" w:rsidRDefault="00DC498A" w:rsidP="00DC498A">
            <w:pPr>
              <w:jc w:val="center"/>
              <w:rPr>
                <w:rFonts w:ascii="GHEA Grapalat" w:hAnsi="GHEA Grapalat" w:cs="Calibri"/>
                <w:sz w:val="15"/>
                <w:szCs w:val="15"/>
              </w:rPr>
            </w:pPr>
            <w:proofErr w:type="spellStart"/>
            <w:r w:rsidRPr="007A0035">
              <w:rPr>
                <w:rFonts w:ascii="GHEA Grapalat" w:hAnsi="GHEA Grapalat" w:cs="Calibri"/>
                <w:sz w:val="15"/>
                <w:szCs w:val="15"/>
              </w:rPr>
              <w:t>Բազուկ</w:t>
            </w:r>
            <w:proofErr w:type="spellEnd"/>
          </w:p>
        </w:tc>
        <w:tc>
          <w:tcPr>
            <w:tcW w:w="787" w:type="dxa"/>
          </w:tcPr>
          <w:p w14:paraId="01E5EDC3" w14:textId="722B0563"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6CDEFF9E" w14:textId="777AA42B"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42014FEE" w14:textId="36F8F38B"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47642DDC" w14:textId="6C511C49" w:rsidR="00DC498A" w:rsidRPr="007A0035" w:rsidRDefault="00DC498A" w:rsidP="00DC498A">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694026F0" w14:textId="7EB71DA8"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5D22B31B" w14:textId="51F9A54D"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63C3695F" w14:textId="749BD363" w:rsidR="00DC498A" w:rsidRPr="00A71D81" w:rsidRDefault="00DC498A" w:rsidP="00DC498A">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DC498A" w:rsidRPr="00A71D81" w14:paraId="6BDA1B43" w14:textId="77777777" w:rsidTr="00DC498A">
        <w:trPr>
          <w:gridAfter w:val="1"/>
          <w:wAfter w:w="12" w:type="dxa"/>
          <w:trHeight w:val="246"/>
        </w:trPr>
        <w:tc>
          <w:tcPr>
            <w:tcW w:w="1980" w:type="dxa"/>
          </w:tcPr>
          <w:p w14:paraId="0AF9D195" w14:textId="0D22B5C8" w:rsidR="00DC498A" w:rsidRPr="00A71D81" w:rsidRDefault="00222744" w:rsidP="00DC498A">
            <w:pPr>
              <w:jc w:val="center"/>
              <w:rPr>
                <w:rFonts w:ascii="GHEA Grapalat" w:hAnsi="GHEA Grapalat"/>
                <w:sz w:val="20"/>
                <w:lang w:val="es-ES"/>
              </w:rPr>
            </w:pPr>
            <w:r>
              <w:rPr>
                <w:rFonts w:ascii="GHEA Grapalat" w:hAnsi="GHEA Grapalat"/>
                <w:sz w:val="20"/>
                <w:lang w:val="es-ES"/>
              </w:rPr>
              <w:t>25</w:t>
            </w:r>
          </w:p>
        </w:tc>
        <w:tc>
          <w:tcPr>
            <w:tcW w:w="2700" w:type="dxa"/>
            <w:vAlign w:val="bottom"/>
          </w:tcPr>
          <w:p w14:paraId="2CE9FA00" w14:textId="2954DB91" w:rsidR="00DC498A" w:rsidRPr="007A0035" w:rsidRDefault="00DC498A" w:rsidP="00DC498A">
            <w:pPr>
              <w:jc w:val="center"/>
              <w:rPr>
                <w:rFonts w:ascii="GHEA Grapalat" w:hAnsi="GHEA Grapalat" w:cs="Calibri"/>
                <w:sz w:val="15"/>
                <w:szCs w:val="15"/>
              </w:rPr>
            </w:pPr>
            <w:r w:rsidRPr="007A0035">
              <w:rPr>
                <w:rFonts w:ascii="GHEA Grapalat" w:hAnsi="GHEA Grapalat" w:cs="Calibri"/>
                <w:sz w:val="15"/>
                <w:szCs w:val="15"/>
              </w:rPr>
              <w:t>03221111</w:t>
            </w:r>
          </w:p>
        </w:tc>
        <w:tc>
          <w:tcPr>
            <w:tcW w:w="2520" w:type="dxa"/>
            <w:vAlign w:val="bottom"/>
          </w:tcPr>
          <w:p w14:paraId="2728A6AC" w14:textId="377817D4" w:rsidR="00DC498A" w:rsidRPr="007A0035" w:rsidRDefault="00DC498A" w:rsidP="00DC498A">
            <w:pPr>
              <w:jc w:val="center"/>
              <w:rPr>
                <w:rFonts w:ascii="GHEA Grapalat" w:hAnsi="GHEA Grapalat" w:cs="Calibri"/>
                <w:sz w:val="15"/>
                <w:szCs w:val="15"/>
              </w:rPr>
            </w:pPr>
            <w:proofErr w:type="spellStart"/>
            <w:r w:rsidRPr="007A0035">
              <w:rPr>
                <w:rFonts w:ascii="GHEA Grapalat" w:hAnsi="GHEA Grapalat" w:cs="Calibri"/>
                <w:sz w:val="15"/>
                <w:szCs w:val="15"/>
              </w:rPr>
              <w:t>Սոխ</w:t>
            </w:r>
            <w:proofErr w:type="spellEnd"/>
          </w:p>
        </w:tc>
        <w:tc>
          <w:tcPr>
            <w:tcW w:w="787" w:type="dxa"/>
          </w:tcPr>
          <w:p w14:paraId="5D8ED1B3" w14:textId="1536E4CE"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4B0FA93A" w14:textId="75F45C91"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32DBF0CF" w14:textId="3A902D8C"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3AB20DC4" w14:textId="05EEFA8F" w:rsidR="00DC498A" w:rsidRPr="007A0035" w:rsidRDefault="00DC498A" w:rsidP="00DC498A">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5BC6E680" w14:textId="3C0EFFDD"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7885B595" w14:textId="267A98CE"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0BFFB547" w14:textId="19096B0A" w:rsidR="00DC498A" w:rsidRPr="00A71D81" w:rsidRDefault="00DC498A" w:rsidP="00DC498A">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DC498A" w:rsidRPr="00A71D81" w14:paraId="4FCB4937" w14:textId="77777777" w:rsidTr="00DC498A">
        <w:trPr>
          <w:gridAfter w:val="1"/>
          <w:wAfter w:w="12" w:type="dxa"/>
          <w:trHeight w:val="228"/>
        </w:trPr>
        <w:tc>
          <w:tcPr>
            <w:tcW w:w="1980" w:type="dxa"/>
          </w:tcPr>
          <w:p w14:paraId="3B5CD5B9" w14:textId="4CD5A22D" w:rsidR="00DC498A" w:rsidRPr="00A71D81" w:rsidRDefault="00222744" w:rsidP="00DC498A">
            <w:pPr>
              <w:jc w:val="center"/>
              <w:rPr>
                <w:rFonts w:ascii="GHEA Grapalat" w:hAnsi="GHEA Grapalat"/>
                <w:sz w:val="20"/>
                <w:lang w:val="es-ES"/>
              </w:rPr>
            </w:pPr>
            <w:r>
              <w:rPr>
                <w:rFonts w:ascii="GHEA Grapalat" w:hAnsi="GHEA Grapalat"/>
                <w:sz w:val="20"/>
                <w:lang w:val="es-ES"/>
              </w:rPr>
              <w:t>26</w:t>
            </w:r>
          </w:p>
        </w:tc>
        <w:tc>
          <w:tcPr>
            <w:tcW w:w="2700" w:type="dxa"/>
            <w:vAlign w:val="bottom"/>
          </w:tcPr>
          <w:p w14:paraId="737FDE64" w14:textId="44C4AC41" w:rsidR="00DC498A" w:rsidRPr="007A0035" w:rsidRDefault="00DC498A" w:rsidP="00DC498A">
            <w:pPr>
              <w:jc w:val="center"/>
              <w:rPr>
                <w:rFonts w:ascii="GHEA Grapalat" w:hAnsi="GHEA Grapalat" w:cs="Calibri"/>
                <w:sz w:val="15"/>
                <w:szCs w:val="15"/>
              </w:rPr>
            </w:pPr>
            <w:r w:rsidRPr="007A0035">
              <w:rPr>
                <w:rFonts w:ascii="GHEA Grapalat" w:hAnsi="GHEA Grapalat" w:cs="Calibri"/>
                <w:sz w:val="15"/>
                <w:szCs w:val="15"/>
              </w:rPr>
              <w:t>15842310</w:t>
            </w:r>
          </w:p>
        </w:tc>
        <w:tc>
          <w:tcPr>
            <w:tcW w:w="2520" w:type="dxa"/>
            <w:vAlign w:val="bottom"/>
          </w:tcPr>
          <w:p w14:paraId="0B838769" w14:textId="48111B52" w:rsidR="00DC498A" w:rsidRPr="007A0035" w:rsidRDefault="00DC498A" w:rsidP="00DC498A">
            <w:pPr>
              <w:jc w:val="center"/>
              <w:rPr>
                <w:rFonts w:ascii="GHEA Grapalat" w:hAnsi="GHEA Grapalat" w:cs="Calibri"/>
                <w:sz w:val="15"/>
                <w:szCs w:val="15"/>
              </w:rPr>
            </w:pPr>
            <w:proofErr w:type="spellStart"/>
            <w:r w:rsidRPr="007A0035">
              <w:rPr>
                <w:rFonts w:ascii="GHEA Grapalat" w:hAnsi="GHEA Grapalat" w:cs="Calibri"/>
                <w:sz w:val="15"/>
                <w:szCs w:val="15"/>
              </w:rPr>
              <w:t>Կոնֆետ</w:t>
            </w:r>
            <w:proofErr w:type="spellEnd"/>
          </w:p>
        </w:tc>
        <w:tc>
          <w:tcPr>
            <w:tcW w:w="787" w:type="dxa"/>
          </w:tcPr>
          <w:p w14:paraId="4FEE7BF8" w14:textId="5351ED3B"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0B16B51C" w14:textId="0906E57A"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012EA8C0" w14:textId="689E2227"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760C7C5A" w14:textId="12F82664" w:rsidR="00DC498A" w:rsidRPr="007A0035" w:rsidRDefault="00DC498A" w:rsidP="00DC498A">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580B8826" w14:textId="54E58CF0"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4D72FE22" w14:textId="055CBF63"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7D15FE57" w14:textId="195C0BAB" w:rsidR="00DC498A" w:rsidRPr="00A71D81" w:rsidRDefault="00DC498A" w:rsidP="00DC498A">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DC498A" w:rsidRPr="00A71D81" w14:paraId="5CA5F9C5" w14:textId="77777777" w:rsidTr="00DC498A">
        <w:trPr>
          <w:gridAfter w:val="1"/>
          <w:wAfter w:w="12" w:type="dxa"/>
          <w:trHeight w:val="309"/>
        </w:trPr>
        <w:tc>
          <w:tcPr>
            <w:tcW w:w="1980" w:type="dxa"/>
          </w:tcPr>
          <w:p w14:paraId="58E66C4C" w14:textId="554C57B7" w:rsidR="00DC498A" w:rsidRPr="00A71D81" w:rsidRDefault="00222744" w:rsidP="00DC498A">
            <w:pPr>
              <w:jc w:val="center"/>
              <w:rPr>
                <w:rFonts w:ascii="GHEA Grapalat" w:hAnsi="GHEA Grapalat"/>
                <w:sz w:val="20"/>
                <w:lang w:val="es-ES"/>
              </w:rPr>
            </w:pPr>
            <w:r>
              <w:rPr>
                <w:rFonts w:ascii="GHEA Grapalat" w:hAnsi="GHEA Grapalat"/>
                <w:sz w:val="20"/>
                <w:lang w:val="es-ES"/>
              </w:rPr>
              <w:t>27</w:t>
            </w:r>
          </w:p>
        </w:tc>
        <w:tc>
          <w:tcPr>
            <w:tcW w:w="2700" w:type="dxa"/>
            <w:vAlign w:val="bottom"/>
          </w:tcPr>
          <w:p w14:paraId="1AD58DAE" w14:textId="666BE9FC" w:rsidR="00DC498A" w:rsidRPr="007A0035" w:rsidRDefault="00DC498A" w:rsidP="00DC498A">
            <w:pPr>
              <w:jc w:val="center"/>
              <w:rPr>
                <w:rFonts w:ascii="GHEA Grapalat" w:hAnsi="GHEA Grapalat" w:cs="Calibri"/>
                <w:sz w:val="15"/>
                <w:szCs w:val="15"/>
              </w:rPr>
            </w:pPr>
            <w:r w:rsidRPr="007A0035">
              <w:rPr>
                <w:rFonts w:ascii="GHEA Grapalat" w:hAnsi="GHEA Grapalat" w:cs="Calibri"/>
                <w:sz w:val="15"/>
                <w:szCs w:val="15"/>
              </w:rPr>
              <w:t>15821500</w:t>
            </w:r>
          </w:p>
        </w:tc>
        <w:tc>
          <w:tcPr>
            <w:tcW w:w="2520" w:type="dxa"/>
            <w:vAlign w:val="bottom"/>
          </w:tcPr>
          <w:p w14:paraId="0DA91F89" w14:textId="54FC4635" w:rsidR="00DC498A" w:rsidRPr="007A0035" w:rsidRDefault="00DC498A" w:rsidP="00DC498A">
            <w:pPr>
              <w:jc w:val="center"/>
              <w:rPr>
                <w:rFonts w:ascii="GHEA Grapalat" w:hAnsi="GHEA Grapalat" w:cs="Calibri"/>
                <w:sz w:val="15"/>
                <w:szCs w:val="15"/>
              </w:rPr>
            </w:pPr>
            <w:proofErr w:type="spellStart"/>
            <w:r w:rsidRPr="007A0035">
              <w:rPr>
                <w:rFonts w:ascii="GHEA Grapalat" w:hAnsi="GHEA Grapalat" w:cs="Calibri"/>
                <w:sz w:val="15"/>
                <w:szCs w:val="15"/>
              </w:rPr>
              <w:t>Վաֆլի</w:t>
            </w:r>
            <w:proofErr w:type="spellEnd"/>
          </w:p>
        </w:tc>
        <w:tc>
          <w:tcPr>
            <w:tcW w:w="787" w:type="dxa"/>
          </w:tcPr>
          <w:p w14:paraId="2C2B7DA6" w14:textId="6D1E3B0A"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1B800999" w14:textId="3BCBDC07"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19FCE037" w14:textId="16C4D9E1"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15326936" w14:textId="3BF2E995" w:rsidR="00DC498A" w:rsidRPr="007A0035" w:rsidRDefault="00DC498A" w:rsidP="00DC498A">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49FAFE2E" w14:textId="70F7D669"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3CF60214" w14:textId="6EE97FD0"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7400C582" w14:textId="7B3858F6" w:rsidR="00DC498A" w:rsidRPr="00A71D81" w:rsidRDefault="00DC498A" w:rsidP="00DC498A">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DC498A" w:rsidRPr="00A71D81" w14:paraId="2F146A0A" w14:textId="77777777" w:rsidTr="00DC498A">
        <w:trPr>
          <w:gridAfter w:val="1"/>
          <w:wAfter w:w="12" w:type="dxa"/>
          <w:trHeight w:val="264"/>
        </w:trPr>
        <w:tc>
          <w:tcPr>
            <w:tcW w:w="1980" w:type="dxa"/>
          </w:tcPr>
          <w:p w14:paraId="22CB2FDF" w14:textId="34A831AA" w:rsidR="00DC498A" w:rsidRPr="00A71D81" w:rsidRDefault="00222744" w:rsidP="00DC498A">
            <w:pPr>
              <w:jc w:val="center"/>
              <w:rPr>
                <w:rFonts w:ascii="GHEA Grapalat" w:hAnsi="GHEA Grapalat"/>
                <w:sz w:val="20"/>
                <w:lang w:val="es-ES"/>
              </w:rPr>
            </w:pPr>
            <w:r>
              <w:rPr>
                <w:rFonts w:ascii="GHEA Grapalat" w:hAnsi="GHEA Grapalat"/>
                <w:sz w:val="20"/>
                <w:lang w:val="es-ES"/>
              </w:rPr>
              <w:t>28</w:t>
            </w:r>
          </w:p>
        </w:tc>
        <w:tc>
          <w:tcPr>
            <w:tcW w:w="2700" w:type="dxa"/>
            <w:vAlign w:val="bottom"/>
          </w:tcPr>
          <w:p w14:paraId="67F83575" w14:textId="3D34C525" w:rsidR="00DC498A" w:rsidRPr="007A0035" w:rsidRDefault="00DC498A" w:rsidP="00DC498A">
            <w:pPr>
              <w:jc w:val="center"/>
              <w:rPr>
                <w:rFonts w:ascii="GHEA Grapalat" w:hAnsi="GHEA Grapalat" w:cs="Calibri"/>
                <w:sz w:val="15"/>
                <w:szCs w:val="15"/>
              </w:rPr>
            </w:pPr>
            <w:r w:rsidRPr="007A0035">
              <w:rPr>
                <w:rFonts w:ascii="GHEA Grapalat" w:hAnsi="GHEA Grapalat" w:cs="Calibri"/>
                <w:sz w:val="15"/>
                <w:szCs w:val="15"/>
              </w:rPr>
              <w:t>15821500</w:t>
            </w:r>
          </w:p>
        </w:tc>
        <w:tc>
          <w:tcPr>
            <w:tcW w:w="2520" w:type="dxa"/>
            <w:vAlign w:val="bottom"/>
          </w:tcPr>
          <w:p w14:paraId="3827B33B" w14:textId="2C7C002C" w:rsidR="00DC498A" w:rsidRPr="007A0035" w:rsidRDefault="00DC498A" w:rsidP="00DC498A">
            <w:pPr>
              <w:jc w:val="center"/>
              <w:rPr>
                <w:rFonts w:ascii="GHEA Grapalat" w:hAnsi="GHEA Grapalat" w:cs="Calibri"/>
                <w:sz w:val="15"/>
                <w:szCs w:val="15"/>
              </w:rPr>
            </w:pPr>
            <w:proofErr w:type="spellStart"/>
            <w:r w:rsidRPr="007A0035">
              <w:rPr>
                <w:rFonts w:ascii="GHEA Grapalat" w:hAnsi="GHEA Grapalat" w:cs="Calibri"/>
                <w:sz w:val="15"/>
                <w:szCs w:val="15"/>
              </w:rPr>
              <w:t>Թխվածքաբլիթ</w:t>
            </w:r>
            <w:proofErr w:type="spellEnd"/>
          </w:p>
        </w:tc>
        <w:tc>
          <w:tcPr>
            <w:tcW w:w="787" w:type="dxa"/>
          </w:tcPr>
          <w:p w14:paraId="66139D39" w14:textId="2C1F68C2"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198375CA" w14:textId="4C02ACF9"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634A974E" w14:textId="1DB2A5C6"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3F9B6BC5" w14:textId="2DE006E1" w:rsidR="00DC498A" w:rsidRPr="007A0035" w:rsidRDefault="00DC498A" w:rsidP="00DC498A">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488235A3" w14:textId="06749E8A"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46509C96" w14:textId="42F2BB78"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02952761" w14:textId="4EF3538A" w:rsidR="00DC498A" w:rsidRPr="00A71D81" w:rsidRDefault="00DC498A" w:rsidP="00DC498A">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DC498A" w:rsidRPr="00A71D81" w14:paraId="41290D80" w14:textId="77777777" w:rsidTr="00DC498A">
        <w:trPr>
          <w:gridAfter w:val="1"/>
          <w:wAfter w:w="12" w:type="dxa"/>
          <w:trHeight w:val="255"/>
        </w:trPr>
        <w:tc>
          <w:tcPr>
            <w:tcW w:w="1980" w:type="dxa"/>
          </w:tcPr>
          <w:p w14:paraId="7384EA6D" w14:textId="3A446EC6" w:rsidR="00DC498A" w:rsidRPr="00A71D81" w:rsidRDefault="00222744" w:rsidP="00DC498A">
            <w:pPr>
              <w:jc w:val="center"/>
              <w:rPr>
                <w:rFonts w:ascii="GHEA Grapalat" w:hAnsi="GHEA Grapalat"/>
                <w:sz w:val="20"/>
                <w:lang w:val="es-ES"/>
              </w:rPr>
            </w:pPr>
            <w:r>
              <w:rPr>
                <w:rFonts w:ascii="GHEA Grapalat" w:hAnsi="GHEA Grapalat"/>
                <w:sz w:val="20"/>
                <w:lang w:val="es-ES"/>
              </w:rPr>
              <w:t>29</w:t>
            </w:r>
          </w:p>
        </w:tc>
        <w:tc>
          <w:tcPr>
            <w:tcW w:w="2700" w:type="dxa"/>
            <w:vAlign w:val="bottom"/>
          </w:tcPr>
          <w:p w14:paraId="4D223C73" w14:textId="5EF7B3ED" w:rsidR="00DC498A" w:rsidRPr="007A0035" w:rsidRDefault="00DC498A" w:rsidP="00DC498A">
            <w:pPr>
              <w:jc w:val="center"/>
              <w:rPr>
                <w:rFonts w:ascii="GHEA Grapalat" w:hAnsi="GHEA Grapalat" w:cs="Calibri"/>
                <w:sz w:val="15"/>
                <w:szCs w:val="15"/>
              </w:rPr>
            </w:pPr>
            <w:r w:rsidRPr="007A0035">
              <w:rPr>
                <w:rFonts w:ascii="GHEA Grapalat" w:hAnsi="GHEA Grapalat" w:cs="Calibri"/>
                <w:sz w:val="15"/>
                <w:szCs w:val="15"/>
              </w:rPr>
              <w:t>15872400</w:t>
            </w:r>
          </w:p>
        </w:tc>
        <w:tc>
          <w:tcPr>
            <w:tcW w:w="2520" w:type="dxa"/>
            <w:vAlign w:val="bottom"/>
          </w:tcPr>
          <w:p w14:paraId="3575F480" w14:textId="5FBE6F6D" w:rsidR="00DC498A" w:rsidRPr="007A0035" w:rsidRDefault="00DC498A" w:rsidP="00DC498A">
            <w:pPr>
              <w:jc w:val="center"/>
              <w:rPr>
                <w:rFonts w:ascii="GHEA Grapalat" w:hAnsi="GHEA Grapalat" w:cs="Calibri"/>
                <w:sz w:val="15"/>
                <w:szCs w:val="15"/>
              </w:rPr>
            </w:pPr>
            <w:proofErr w:type="spellStart"/>
            <w:r w:rsidRPr="007A0035">
              <w:rPr>
                <w:rFonts w:ascii="GHEA Grapalat" w:hAnsi="GHEA Grapalat" w:cs="Calibri"/>
                <w:sz w:val="15"/>
                <w:szCs w:val="15"/>
              </w:rPr>
              <w:t>Աղ</w:t>
            </w:r>
            <w:proofErr w:type="spellEnd"/>
          </w:p>
        </w:tc>
        <w:tc>
          <w:tcPr>
            <w:tcW w:w="787" w:type="dxa"/>
          </w:tcPr>
          <w:p w14:paraId="09319B7C" w14:textId="27C58AC1"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4F269460" w14:textId="6068E601"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161706C9" w14:textId="334C90AD"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0C6C13AE" w14:textId="54A67012" w:rsidR="00DC498A" w:rsidRPr="007A0035" w:rsidRDefault="00DC498A" w:rsidP="00DC498A">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293BB8B4" w14:textId="102640E1"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73299798" w14:textId="26939F27"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66A77464" w14:textId="67D8BD81" w:rsidR="00DC498A" w:rsidRPr="00A71D81" w:rsidRDefault="00DC498A" w:rsidP="00DC498A">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DC498A" w:rsidRPr="00A71D81" w14:paraId="30350ACC" w14:textId="77777777" w:rsidTr="00DC498A">
        <w:trPr>
          <w:gridAfter w:val="1"/>
          <w:wAfter w:w="12" w:type="dxa"/>
          <w:trHeight w:val="246"/>
        </w:trPr>
        <w:tc>
          <w:tcPr>
            <w:tcW w:w="1980" w:type="dxa"/>
          </w:tcPr>
          <w:p w14:paraId="68AC1FFE" w14:textId="1F98CE42" w:rsidR="00DC498A" w:rsidRPr="00A71D81" w:rsidRDefault="00222744" w:rsidP="00DC498A">
            <w:pPr>
              <w:jc w:val="center"/>
              <w:rPr>
                <w:rFonts w:ascii="GHEA Grapalat" w:hAnsi="GHEA Grapalat"/>
                <w:sz w:val="20"/>
                <w:lang w:val="es-ES"/>
              </w:rPr>
            </w:pPr>
            <w:r>
              <w:rPr>
                <w:rFonts w:ascii="GHEA Grapalat" w:hAnsi="GHEA Grapalat"/>
                <w:sz w:val="20"/>
                <w:lang w:val="es-ES"/>
              </w:rPr>
              <w:t>30</w:t>
            </w:r>
          </w:p>
        </w:tc>
        <w:tc>
          <w:tcPr>
            <w:tcW w:w="2700" w:type="dxa"/>
            <w:vAlign w:val="bottom"/>
          </w:tcPr>
          <w:p w14:paraId="2E544E4F" w14:textId="7DEC0866" w:rsidR="00DC498A" w:rsidRPr="007A0035" w:rsidRDefault="00DC498A" w:rsidP="00DC498A">
            <w:pPr>
              <w:jc w:val="center"/>
              <w:rPr>
                <w:rFonts w:ascii="GHEA Grapalat" w:hAnsi="GHEA Grapalat" w:cs="Calibri"/>
                <w:sz w:val="15"/>
                <w:szCs w:val="15"/>
              </w:rPr>
            </w:pPr>
            <w:r w:rsidRPr="007A0035">
              <w:rPr>
                <w:rFonts w:ascii="GHEA Grapalat" w:hAnsi="GHEA Grapalat" w:cs="Calibri"/>
                <w:sz w:val="15"/>
                <w:szCs w:val="15"/>
              </w:rPr>
              <w:t>15333100</w:t>
            </w:r>
          </w:p>
        </w:tc>
        <w:tc>
          <w:tcPr>
            <w:tcW w:w="2520" w:type="dxa"/>
            <w:vAlign w:val="bottom"/>
          </w:tcPr>
          <w:p w14:paraId="734CE9EA" w14:textId="630B3E84" w:rsidR="00DC498A" w:rsidRPr="007A0035" w:rsidRDefault="00DC498A" w:rsidP="00DC498A">
            <w:pPr>
              <w:jc w:val="center"/>
              <w:rPr>
                <w:rFonts w:ascii="GHEA Grapalat" w:hAnsi="GHEA Grapalat" w:cs="Calibri"/>
                <w:sz w:val="15"/>
                <w:szCs w:val="15"/>
              </w:rPr>
            </w:pPr>
            <w:proofErr w:type="spellStart"/>
            <w:r w:rsidRPr="007A0035">
              <w:rPr>
                <w:rFonts w:ascii="GHEA Grapalat" w:hAnsi="GHEA Grapalat" w:cs="Calibri"/>
                <w:sz w:val="15"/>
                <w:szCs w:val="15"/>
              </w:rPr>
              <w:t>Տոմատի</w:t>
            </w:r>
            <w:proofErr w:type="spellEnd"/>
            <w:r w:rsidRPr="007A0035">
              <w:rPr>
                <w:rFonts w:ascii="GHEA Grapalat" w:hAnsi="GHEA Grapalat" w:cs="Calibri"/>
                <w:sz w:val="15"/>
                <w:szCs w:val="15"/>
              </w:rPr>
              <w:t xml:space="preserve"> </w:t>
            </w:r>
            <w:proofErr w:type="spellStart"/>
            <w:r w:rsidRPr="007A0035">
              <w:rPr>
                <w:rFonts w:ascii="GHEA Grapalat" w:hAnsi="GHEA Grapalat" w:cs="Calibri"/>
                <w:sz w:val="15"/>
                <w:szCs w:val="15"/>
              </w:rPr>
              <w:t>մածուկ</w:t>
            </w:r>
            <w:proofErr w:type="spellEnd"/>
          </w:p>
        </w:tc>
        <w:tc>
          <w:tcPr>
            <w:tcW w:w="787" w:type="dxa"/>
          </w:tcPr>
          <w:p w14:paraId="68B69F34" w14:textId="416A4BC2"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41068EFE" w14:textId="25E92A58"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33A87ED7" w14:textId="7D0A35C7"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6216CC67" w14:textId="1BEDFDAA" w:rsidR="00DC498A" w:rsidRPr="007A0035" w:rsidRDefault="00DC498A" w:rsidP="00DC498A">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1FAC8481" w14:textId="14291B08"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386410B8" w14:textId="07FEC532"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36CB4C25" w14:textId="00EAFF0B" w:rsidR="00DC498A" w:rsidRPr="00A71D81" w:rsidRDefault="00DC498A" w:rsidP="00DC498A">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DC498A" w:rsidRPr="00A71D81" w14:paraId="10AE5F52" w14:textId="77777777" w:rsidTr="00DC498A">
        <w:trPr>
          <w:gridAfter w:val="1"/>
          <w:wAfter w:w="12" w:type="dxa"/>
          <w:trHeight w:val="318"/>
        </w:trPr>
        <w:tc>
          <w:tcPr>
            <w:tcW w:w="1980" w:type="dxa"/>
          </w:tcPr>
          <w:p w14:paraId="26E4F564" w14:textId="218721E1" w:rsidR="00DC498A" w:rsidRPr="00A71D81" w:rsidRDefault="00222744" w:rsidP="00DC498A">
            <w:pPr>
              <w:jc w:val="center"/>
              <w:rPr>
                <w:rFonts w:ascii="GHEA Grapalat" w:hAnsi="GHEA Grapalat"/>
                <w:sz w:val="20"/>
                <w:lang w:val="es-ES"/>
              </w:rPr>
            </w:pPr>
            <w:r>
              <w:rPr>
                <w:rFonts w:ascii="GHEA Grapalat" w:hAnsi="GHEA Grapalat"/>
                <w:sz w:val="20"/>
                <w:lang w:val="es-ES"/>
              </w:rPr>
              <w:t>31</w:t>
            </w:r>
          </w:p>
        </w:tc>
        <w:tc>
          <w:tcPr>
            <w:tcW w:w="2700" w:type="dxa"/>
            <w:vAlign w:val="bottom"/>
          </w:tcPr>
          <w:p w14:paraId="38A6C256" w14:textId="0C8B971F" w:rsidR="00DC498A" w:rsidRPr="007A0035" w:rsidRDefault="00DC498A" w:rsidP="00DC498A">
            <w:pPr>
              <w:jc w:val="center"/>
              <w:rPr>
                <w:rFonts w:ascii="GHEA Grapalat" w:hAnsi="GHEA Grapalat" w:cs="Calibri"/>
                <w:sz w:val="15"/>
                <w:szCs w:val="15"/>
              </w:rPr>
            </w:pPr>
            <w:r w:rsidRPr="007A0035">
              <w:rPr>
                <w:rFonts w:ascii="GHEA Grapalat" w:hAnsi="GHEA Grapalat" w:cs="Calibri"/>
                <w:sz w:val="15"/>
                <w:szCs w:val="15"/>
              </w:rPr>
              <w:t>15841400</w:t>
            </w:r>
          </w:p>
        </w:tc>
        <w:tc>
          <w:tcPr>
            <w:tcW w:w="2520" w:type="dxa"/>
            <w:vAlign w:val="bottom"/>
          </w:tcPr>
          <w:p w14:paraId="707A423E" w14:textId="62313AEE" w:rsidR="00DC498A" w:rsidRPr="007A0035" w:rsidRDefault="00DC498A" w:rsidP="00DC498A">
            <w:pPr>
              <w:jc w:val="center"/>
              <w:rPr>
                <w:rFonts w:ascii="GHEA Grapalat" w:hAnsi="GHEA Grapalat" w:cs="Calibri"/>
                <w:sz w:val="15"/>
                <w:szCs w:val="15"/>
              </w:rPr>
            </w:pPr>
            <w:proofErr w:type="spellStart"/>
            <w:r w:rsidRPr="007A0035">
              <w:rPr>
                <w:rFonts w:ascii="GHEA Grapalat" w:hAnsi="GHEA Grapalat" w:cs="Calibri"/>
                <w:sz w:val="15"/>
                <w:szCs w:val="15"/>
              </w:rPr>
              <w:t>Կակաո</w:t>
            </w:r>
            <w:proofErr w:type="spellEnd"/>
            <w:r w:rsidRPr="007A0035">
              <w:rPr>
                <w:rFonts w:ascii="GHEA Grapalat" w:hAnsi="GHEA Grapalat" w:cs="Calibri"/>
                <w:sz w:val="15"/>
                <w:szCs w:val="15"/>
              </w:rPr>
              <w:t xml:space="preserve"> </w:t>
            </w:r>
            <w:proofErr w:type="spellStart"/>
            <w:r w:rsidRPr="007A0035">
              <w:rPr>
                <w:rFonts w:ascii="GHEA Grapalat" w:hAnsi="GHEA Grapalat" w:cs="Calibri"/>
                <w:sz w:val="15"/>
                <w:szCs w:val="15"/>
              </w:rPr>
              <w:t>փոշի</w:t>
            </w:r>
            <w:proofErr w:type="spellEnd"/>
          </w:p>
        </w:tc>
        <w:tc>
          <w:tcPr>
            <w:tcW w:w="787" w:type="dxa"/>
          </w:tcPr>
          <w:p w14:paraId="1D4C3F09" w14:textId="15AE9EEB"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111AEF26" w14:textId="67136AC5"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51554518" w14:textId="6EF3F9C1"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4F487DB6" w14:textId="1D6936E3" w:rsidR="00DC498A" w:rsidRPr="007A0035" w:rsidRDefault="00DC498A" w:rsidP="00DC498A">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2B0BA0B6" w14:textId="686B5A5C"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782127AD" w14:textId="79766897"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3FDCB23B" w14:textId="5247022A" w:rsidR="00DC498A" w:rsidRPr="00A71D81" w:rsidRDefault="00DC498A" w:rsidP="00DC498A">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DC498A" w:rsidRPr="00A71D81" w14:paraId="2C66DB2C" w14:textId="77777777" w:rsidTr="00DC498A">
        <w:trPr>
          <w:gridAfter w:val="1"/>
          <w:wAfter w:w="12" w:type="dxa"/>
          <w:trHeight w:val="273"/>
        </w:trPr>
        <w:tc>
          <w:tcPr>
            <w:tcW w:w="1980" w:type="dxa"/>
          </w:tcPr>
          <w:p w14:paraId="38CB35E3" w14:textId="16270230" w:rsidR="00DC498A" w:rsidRPr="00A71D81" w:rsidRDefault="00222744" w:rsidP="00DC498A">
            <w:pPr>
              <w:jc w:val="center"/>
              <w:rPr>
                <w:rFonts w:ascii="GHEA Grapalat" w:hAnsi="GHEA Grapalat"/>
                <w:sz w:val="20"/>
                <w:lang w:val="es-ES"/>
              </w:rPr>
            </w:pPr>
            <w:r>
              <w:rPr>
                <w:rFonts w:ascii="GHEA Grapalat" w:hAnsi="GHEA Grapalat"/>
                <w:sz w:val="20"/>
                <w:lang w:val="es-ES"/>
              </w:rPr>
              <w:t>32</w:t>
            </w:r>
          </w:p>
        </w:tc>
        <w:tc>
          <w:tcPr>
            <w:tcW w:w="2700" w:type="dxa"/>
            <w:vAlign w:val="bottom"/>
          </w:tcPr>
          <w:p w14:paraId="66DF1017" w14:textId="00F2EED8" w:rsidR="00DC498A" w:rsidRPr="007A0035" w:rsidRDefault="00DC498A" w:rsidP="00DC498A">
            <w:pPr>
              <w:jc w:val="center"/>
              <w:rPr>
                <w:rFonts w:ascii="GHEA Grapalat" w:hAnsi="GHEA Grapalat" w:cs="Calibri"/>
                <w:sz w:val="15"/>
                <w:szCs w:val="15"/>
              </w:rPr>
            </w:pPr>
            <w:r w:rsidRPr="007A0035">
              <w:rPr>
                <w:rFonts w:ascii="GHEA Grapalat" w:hAnsi="GHEA Grapalat" w:cs="Calibri"/>
                <w:sz w:val="15"/>
                <w:szCs w:val="15"/>
              </w:rPr>
              <w:t>15412200</w:t>
            </w:r>
          </w:p>
        </w:tc>
        <w:tc>
          <w:tcPr>
            <w:tcW w:w="2520" w:type="dxa"/>
            <w:vAlign w:val="bottom"/>
          </w:tcPr>
          <w:p w14:paraId="16793F44" w14:textId="02C18F5E" w:rsidR="00DC498A" w:rsidRPr="007A0035" w:rsidRDefault="00DC498A" w:rsidP="00DC498A">
            <w:pPr>
              <w:jc w:val="center"/>
              <w:rPr>
                <w:rFonts w:ascii="GHEA Grapalat" w:hAnsi="GHEA Grapalat" w:cs="Calibri"/>
                <w:sz w:val="15"/>
                <w:szCs w:val="15"/>
              </w:rPr>
            </w:pPr>
            <w:proofErr w:type="spellStart"/>
            <w:r w:rsidRPr="007A0035">
              <w:rPr>
                <w:rFonts w:ascii="GHEA Grapalat" w:hAnsi="GHEA Grapalat" w:cs="Calibri"/>
                <w:sz w:val="15"/>
                <w:szCs w:val="15"/>
              </w:rPr>
              <w:t>Յուղ</w:t>
            </w:r>
            <w:proofErr w:type="spellEnd"/>
          </w:p>
        </w:tc>
        <w:tc>
          <w:tcPr>
            <w:tcW w:w="787" w:type="dxa"/>
          </w:tcPr>
          <w:p w14:paraId="447CBF50" w14:textId="56A5B3C8"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00C42EF7" w14:textId="2DEEF28F"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014A777A" w14:textId="42DC1C95"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20D62A36" w14:textId="1FA3AD46" w:rsidR="00DC498A" w:rsidRPr="007A0035" w:rsidRDefault="00DC498A" w:rsidP="00DC498A">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531E2302" w14:textId="653B1238"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4631D68F" w14:textId="2636EC9A"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0A885D10" w14:textId="092AF5CE" w:rsidR="00DC498A" w:rsidRPr="00A71D81" w:rsidRDefault="00DC498A" w:rsidP="00DC498A">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DC498A" w:rsidRPr="00A71D81" w14:paraId="420F6A3C" w14:textId="77777777" w:rsidTr="00DC498A">
        <w:trPr>
          <w:gridAfter w:val="1"/>
          <w:wAfter w:w="12" w:type="dxa"/>
          <w:trHeight w:val="255"/>
        </w:trPr>
        <w:tc>
          <w:tcPr>
            <w:tcW w:w="1980" w:type="dxa"/>
          </w:tcPr>
          <w:p w14:paraId="30833CE5" w14:textId="15423E56" w:rsidR="00DC498A" w:rsidRPr="00A71D81" w:rsidRDefault="00222744" w:rsidP="00DC498A">
            <w:pPr>
              <w:jc w:val="center"/>
              <w:rPr>
                <w:rFonts w:ascii="GHEA Grapalat" w:hAnsi="GHEA Grapalat"/>
                <w:sz w:val="20"/>
                <w:lang w:val="es-ES"/>
              </w:rPr>
            </w:pPr>
            <w:r>
              <w:rPr>
                <w:rFonts w:ascii="GHEA Grapalat" w:hAnsi="GHEA Grapalat"/>
                <w:sz w:val="20"/>
                <w:lang w:val="es-ES"/>
              </w:rPr>
              <w:t>33</w:t>
            </w:r>
          </w:p>
        </w:tc>
        <w:tc>
          <w:tcPr>
            <w:tcW w:w="2700" w:type="dxa"/>
            <w:vAlign w:val="bottom"/>
          </w:tcPr>
          <w:p w14:paraId="35C3DA8F" w14:textId="646B4C4C" w:rsidR="00DC498A" w:rsidRPr="007A0035" w:rsidRDefault="00DC498A" w:rsidP="00DC498A">
            <w:pPr>
              <w:jc w:val="center"/>
              <w:rPr>
                <w:rFonts w:ascii="GHEA Grapalat" w:hAnsi="GHEA Grapalat" w:cs="Calibri"/>
                <w:sz w:val="15"/>
                <w:szCs w:val="15"/>
              </w:rPr>
            </w:pPr>
            <w:r w:rsidRPr="007A0035">
              <w:rPr>
                <w:rFonts w:ascii="GHEA Grapalat" w:hAnsi="GHEA Grapalat" w:cs="Calibri"/>
                <w:sz w:val="15"/>
                <w:szCs w:val="15"/>
              </w:rPr>
              <w:t>03142510</w:t>
            </w:r>
          </w:p>
        </w:tc>
        <w:tc>
          <w:tcPr>
            <w:tcW w:w="2520" w:type="dxa"/>
            <w:vAlign w:val="bottom"/>
          </w:tcPr>
          <w:p w14:paraId="35A470B9" w14:textId="035AEAE9" w:rsidR="00DC498A" w:rsidRPr="007A0035" w:rsidRDefault="00DC498A" w:rsidP="00DC498A">
            <w:pPr>
              <w:jc w:val="center"/>
              <w:rPr>
                <w:rFonts w:ascii="GHEA Grapalat" w:hAnsi="GHEA Grapalat" w:cs="Calibri"/>
                <w:sz w:val="15"/>
                <w:szCs w:val="15"/>
              </w:rPr>
            </w:pPr>
            <w:proofErr w:type="spellStart"/>
            <w:r w:rsidRPr="007A0035">
              <w:rPr>
                <w:rFonts w:ascii="GHEA Grapalat" w:hAnsi="GHEA Grapalat" w:cs="Calibri"/>
                <w:sz w:val="15"/>
                <w:szCs w:val="15"/>
              </w:rPr>
              <w:t>Ձու</w:t>
            </w:r>
            <w:proofErr w:type="spellEnd"/>
          </w:p>
        </w:tc>
        <w:tc>
          <w:tcPr>
            <w:tcW w:w="787" w:type="dxa"/>
          </w:tcPr>
          <w:p w14:paraId="00853BB5" w14:textId="51F2A451"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125041B5" w14:textId="64968FB0"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2BF58403" w14:textId="7F135216"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04D64278" w14:textId="686073A3" w:rsidR="00DC498A" w:rsidRPr="007A0035" w:rsidRDefault="00DC498A" w:rsidP="00DC498A">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2AC0A97C" w14:textId="57411F10"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3C32B880" w14:textId="78518366"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39927140" w14:textId="50249808" w:rsidR="00DC498A" w:rsidRPr="00A71D81" w:rsidRDefault="00DC498A" w:rsidP="00DC498A">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DC498A" w:rsidRPr="00A71D81" w14:paraId="750001F0" w14:textId="77777777" w:rsidTr="00DC498A">
        <w:trPr>
          <w:gridAfter w:val="1"/>
          <w:wAfter w:w="12" w:type="dxa"/>
          <w:trHeight w:val="246"/>
        </w:trPr>
        <w:tc>
          <w:tcPr>
            <w:tcW w:w="1980" w:type="dxa"/>
          </w:tcPr>
          <w:p w14:paraId="7DF20E7B" w14:textId="1CCAF623" w:rsidR="00DC498A" w:rsidRPr="00A71D81" w:rsidRDefault="00222744" w:rsidP="00DC498A">
            <w:pPr>
              <w:jc w:val="center"/>
              <w:rPr>
                <w:rFonts w:ascii="GHEA Grapalat" w:hAnsi="GHEA Grapalat"/>
                <w:sz w:val="20"/>
                <w:lang w:val="es-ES"/>
              </w:rPr>
            </w:pPr>
            <w:r>
              <w:rPr>
                <w:rFonts w:ascii="GHEA Grapalat" w:hAnsi="GHEA Grapalat"/>
                <w:sz w:val="20"/>
                <w:lang w:val="es-ES"/>
              </w:rPr>
              <w:t>34</w:t>
            </w:r>
          </w:p>
        </w:tc>
        <w:tc>
          <w:tcPr>
            <w:tcW w:w="2700" w:type="dxa"/>
            <w:vAlign w:val="bottom"/>
          </w:tcPr>
          <w:p w14:paraId="4A228D47" w14:textId="1C574974" w:rsidR="00DC498A" w:rsidRPr="007A0035" w:rsidRDefault="00DC498A" w:rsidP="00DC498A">
            <w:pPr>
              <w:jc w:val="center"/>
              <w:rPr>
                <w:rFonts w:ascii="GHEA Grapalat" w:hAnsi="GHEA Grapalat" w:cs="Calibri"/>
                <w:sz w:val="15"/>
                <w:szCs w:val="15"/>
              </w:rPr>
            </w:pPr>
            <w:r w:rsidRPr="007A0035">
              <w:rPr>
                <w:rFonts w:ascii="GHEA Grapalat" w:hAnsi="GHEA Grapalat" w:cs="Calibri"/>
                <w:sz w:val="15"/>
                <w:szCs w:val="15"/>
              </w:rPr>
              <w:t>15321200</w:t>
            </w:r>
          </w:p>
        </w:tc>
        <w:tc>
          <w:tcPr>
            <w:tcW w:w="2520" w:type="dxa"/>
            <w:vAlign w:val="bottom"/>
          </w:tcPr>
          <w:p w14:paraId="2A92BBBB" w14:textId="5BA9A4F5" w:rsidR="00DC498A" w:rsidRPr="007A0035" w:rsidRDefault="00DC498A" w:rsidP="00DC498A">
            <w:pPr>
              <w:jc w:val="center"/>
              <w:rPr>
                <w:rFonts w:ascii="GHEA Grapalat" w:hAnsi="GHEA Grapalat" w:cs="Calibri"/>
                <w:sz w:val="15"/>
                <w:szCs w:val="15"/>
              </w:rPr>
            </w:pPr>
            <w:proofErr w:type="spellStart"/>
            <w:r w:rsidRPr="007A0035">
              <w:rPr>
                <w:rFonts w:ascii="GHEA Grapalat" w:hAnsi="GHEA Grapalat" w:cs="Calibri"/>
                <w:sz w:val="15"/>
                <w:szCs w:val="15"/>
              </w:rPr>
              <w:t>Կիսել</w:t>
            </w:r>
            <w:proofErr w:type="spellEnd"/>
          </w:p>
        </w:tc>
        <w:tc>
          <w:tcPr>
            <w:tcW w:w="787" w:type="dxa"/>
          </w:tcPr>
          <w:p w14:paraId="5A38ADBA" w14:textId="162A1F3A"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4B6DACA2" w14:textId="68FCADD6"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4984AA8D" w14:textId="40A5ECAB"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018FCC0D" w14:textId="200EE96C" w:rsidR="00DC498A" w:rsidRPr="007A0035" w:rsidRDefault="00DC498A" w:rsidP="00DC498A">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0493C6A0" w14:textId="771D8A54"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34378892" w14:textId="4350BE43"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73F40F68" w14:textId="26E94D97" w:rsidR="00DC498A" w:rsidRPr="00A71D81" w:rsidRDefault="00DC498A" w:rsidP="00DC498A">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DC498A" w:rsidRPr="00A71D81" w14:paraId="10423F4F" w14:textId="77777777" w:rsidTr="00DC498A">
        <w:trPr>
          <w:gridAfter w:val="1"/>
          <w:wAfter w:w="12" w:type="dxa"/>
          <w:trHeight w:val="336"/>
        </w:trPr>
        <w:tc>
          <w:tcPr>
            <w:tcW w:w="1980" w:type="dxa"/>
          </w:tcPr>
          <w:p w14:paraId="16C67203" w14:textId="17EB7490" w:rsidR="00DC498A" w:rsidRPr="00A71D81" w:rsidRDefault="00222744" w:rsidP="00DC498A">
            <w:pPr>
              <w:jc w:val="center"/>
              <w:rPr>
                <w:rFonts w:ascii="GHEA Grapalat" w:hAnsi="GHEA Grapalat"/>
                <w:sz w:val="20"/>
                <w:lang w:val="es-ES"/>
              </w:rPr>
            </w:pPr>
            <w:r>
              <w:rPr>
                <w:rFonts w:ascii="GHEA Grapalat" w:hAnsi="GHEA Grapalat"/>
                <w:sz w:val="20"/>
                <w:lang w:val="es-ES"/>
              </w:rPr>
              <w:t>35</w:t>
            </w:r>
          </w:p>
        </w:tc>
        <w:tc>
          <w:tcPr>
            <w:tcW w:w="2700" w:type="dxa"/>
            <w:vAlign w:val="bottom"/>
          </w:tcPr>
          <w:p w14:paraId="5610A76B" w14:textId="58837C4F" w:rsidR="00DC498A" w:rsidRPr="007A0035" w:rsidRDefault="00DC498A" w:rsidP="00DC498A">
            <w:pPr>
              <w:jc w:val="center"/>
              <w:rPr>
                <w:rFonts w:ascii="GHEA Grapalat" w:hAnsi="GHEA Grapalat" w:cs="Calibri"/>
                <w:sz w:val="15"/>
                <w:szCs w:val="15"/>
              </w:rPr>
            </w:pPr>
            <w:r w:rsidRPr="007A0035">
              <w:rPr>
                <w:rFonts w:ascii="GHEA Grapalat" w:hAnsi="GHEA Grapalat" w:cs="Calibri"/>
                <w:sz w:val="15"/>
                <w:szCs w:val="15"/>
              </w:rPr>
              <w:t>15112160</w:t>
            </w:r>
          </w:p>
        </w:tc>
        <w:tc>
          <w:tcPr>
            <w:tcW w:w="2520" w:type="dxa"/>
            <w:vAlign w:val="bottom"/>
          </w:tcPr>
          <w:p w14:paraId="57F394E7" w14:textId="4744CEE5" w:rsidR="00DC498A" w:rsidRPr="007A0035" w:rsidRDefault="00DC498A" w:rsidP="00DC498A">
            <w:pPr>
              <w:jc w:val="center"/>
              <w:rPr>
                <w:rFonts w:ascii="GHEA Grapalat" w:hAnsi="GHEA Grapalat" w:cs="Calibri"/>
                <w:sz w:val="15"/>
                <w:szCs w:val="15"/>
              </w:rPr>
            </w:pPr>
            <w:proofErr w:type="spellStart"/>
            <w:r w:rsidRPr="007A0035">
              <w:rPr>
                <w:rFonts w:ascii="GHEA Grapalat" w:hAnsi="GHEA Grapalat" w:cs="Calibri"/>
                <w:sz w:val="15"/>
                <w:szCs w:val="15"/>
              </w:rPr>
              <w:t>Հավի</w:t>
            </w:r>
            <w:proofErr w:type="spellEnd"/>
            <w:r w:rsidRPr="007A0035">
              <w:rPr>
                <w:rFonts w:ascii="GHEA Grapalat" w:hAnsi="GHEA Grapalat" w:cs="Calibri"/>
                <w:sz w:val="15"/>
                <w:szCs w:val="15"/>
              </w:rPr>
              <w:t xml:space="preserve"> </w:t>
            </w:r>
            <w:proofErr w:type="spellStart"/>
            <w:r w:rsidRPr="007A0035">
              <w:rPr>
                <w:rFonts w:ascii="GHEA Grapalat" w:hAnsi="GHEA Grapalat" w:cs="Calibri"/>
                <w:sz w:val="15"/>
                <w:szCs w:val="15"/>
              </w:rPr>
              <w:t>կրծքամիս</w:t>
            </w:r>
            <w:proofErr w:type="spellEnd"/>
          </w:p>
        </w:tc>
        <w:tc>
          <w:tcPr>
            <w:tcW w:w="787" w:type="dxa"/>
          </w:tcPr>
          <w:p w14:paraId="36A44460" w14:textId="35C20C1F"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56DFE446" w14:textId="7057CE6F"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6645439E" w14:textId="73977BF8"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0A3FFDB6" w14:textId="123AE920" w:rsidR="00DC498A" w:rsidRPr="007A0035" w:rsidRDefault="00DC498A" w:rsidP="00DC498A">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53F4E584" w14:textId="790E3016"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7515CDD8" w14:textId="3057B66D"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3F3C8835" w14:textId="5F5255CC" w:rsidR="00DC498A" w:rsidRPr="00A71D81" w:rsidRDefault="00DC498A" w:rsidP="00DC498A">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DC498A" w:rsidRPr="00A71D81" w14:paraId="73199A83" w14:textId="77777777" w:rsidTr="00DC498A">
        <w:trPr>
          <w:gridAfter w:val="1"/>
          <w:wAfter w:w="12" w:type="dxa"/>
          <w:trHeight w:val="345"/>
        </w:trPr>
        <w:tc>
          <w:tcPr>
            <w:tcW w:w="1980" w:type="dxa"/>
          </w:tcPr>
          <w:p w14:paraId="6FE55BC2" w14:textId="3520FC43" w:rsidR="00DC498A" w:rsidRPr="00A71D81" w:rsidRDefault="00222744" w:rsidP="00DC498A">
            <w:pPr>
              <w:jc w:val="center"/>
              <w:rPr>
                <w:rFonts w:ascii="GHEA Grapalat" w:hAnsi="GHEA Grapalat"/>
                <w:sz w:val="20"/>
                <w:lang w:val="es-ES"/>
              </w:rPr>
            </w:pPr>
            <w:r>
              <w:rPr>
                <w:rFonts w:ascii="GHEA Grapalat" w:hAnsi="GHEA Grapalat"/>
                <w:sz w:val="20"/>
                <w:lang w:val="es-ES"/>
              </w:rPr>
              <w:t>36</w:t>
            </w:r>
          </w:p>
        </w:tc>
        <w:tc>
          <w:tcPr>
            <w:tcW w:w="2700" w:type="dxa"/>
            <w:vAlign w:val="bottom"/>
          </w:tcPr>
          <w:p w14:paraId="4CFE1491" w14:textId="38498315" w:rsidR="00DC498A" w:rsidRPr="007A0035" w:rsidRDefault="00DC498A" w:rsidP="00DC498A">
            <w:pPr>
              <w:jc w:val="center"/>
              <w:rPr>
                <w:rFonts w:ascii="GHEA Grapalat" w:hAnsi="GHEA Grapalat" w:cs="Calibri"/>
                <w:sz w:val="15"/>
                <w:szCs w:val="15"/>
              </w:rPr>
            </w:pPr>
            <w:r w:rsidRPr="007A0035">
              <w:rPr>
                <w:rFonts w:ascii="GHEA Grapalat" w:hAnsi="GHEA Grapalat" w:cs="Calibri"/>
                <w:sz w:val="15"/>
                <w:szCs w:val="15"/>
              </w:rPr>
              <w:t>03222128</w:t>
            </w:r>
          </w:p>
        </w:tc>
        <w:tc>
          <w:tcPr>
            <w:tcW w:w="2520" w:type="dxa"/>
            <w:vAlign w:val="bottom"/>
          </w:tcPr>
          <w:p w14:paraId="4A67D884" w14:textId="7736A141" w:rsidR="00DC498A" w:rsidRPr="007A0035" w:rsidRDefault="00DC498A" w:rsidP="00DC498A">
            <w:pPr>
              <w:jc w:val="center"/>
              <w:rPr>
                <w:rFonts w:ascii="GHEA Grapalat" w:hAnsi="GHEA Grapalat" w:cs="Calibri"/>
                <w:sz w:val="15"/>
                <w:szCs w:val="15"/>
              </w:rPr>
            </w:pPr>
            <w:proofErr w:type="spellStart"/>
            <w:r w:rsidRPr="007A0035">
              <w:rPr>
                <w:rFonts w:ascii="GHEA Grapalat" w:hAnsi="GHEA Grapalat" w:cs="Calibri"/>
                <w:sz w:val="15"/>
                <w:szCs w:val="15"/>
              </w:rPr>
              <w:t>Խնձոր</w:t>
            </w:r>
            <w:proofErr w:type="spellEnd"/>
          </w:p>
        </w:tc>
        <w:tc>
          <w:tcPr>
            <w:tcW w:w="787" w:type="dxa"/>
          </w:tcPr>
          <w:p w14:paraId="0CEA11A1" w14:textId="05D538A6"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0AB30085" w14:textId="5FEAD97F"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1027962E" w14:textId="4FA6C8E2"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59B92E76" w14:textId="48CE204B" w:rsidR="00DC498A" w:rsidRPr="007A0035" w:rsidRDefault="00DC498A" w:rsidP="00DC498A">
            <w:pPr>
              <w:jc w:val="center"/>
              <w:rPr>
                <w:rFonts w:ascii="GHEA Grapalat" w:hAnsi="GHEA Grapalat"/>
                <w:sz w:val="16"/>
                <w:lang w:val="pt-BR"/>
              </w:rPr>
            </w:pPr>
            <w:r>
              <w:rPr>
                <w:rFonts w:ascii="GHEA Grapalat" w:hAnsi="GHEA Grapalat" w:cs="Arial"/>
                <w:sz w:val="16"/>
                <w:szCs w:val="18"/>
                <w:lang w:val="hy-AM"/>
              </w:rPr>
              <w:t>100</w:t>
            </w:r>
          </w:p>
        </w:tc>
        <w:tc>
          <w:tcPr>
            <w:tcW w:w="844" w:type="dxa"/>
          </w:tcPr>
          <w:p w14:paraId="30385736" w14:textId="26B9ACBF"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7C766D22" w14:textId="3C24EA83"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0CE97426" w14:textId="74B258EF" w:rsidR="00DC498A" w:rsidRPr="00A71D81" w:rsidRDefault="00DC498A" w:rsidP="00DC498A">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DC498A" w:rsidRPr="00A71D81" w14:paraId="218283EB" w14:textId="77777777" w:rsidTr="00DC498A">
        <w:trPr>
          <w:gridAfter w:val="1"/>
          <w:wAfter w:w="12" w:type="dxa"/>
          <w:trHeight w:val="50"/>
        </w:trPr>
        <w:tc>
          <w:tcPr>
            <w:tcW w:w="1980" w:type="dxa"/>
          </w:tcPr>
          <w:p w14:paraId="14DBD951" w14:textId="58D9032E" w:rsidR="00DC498A" w:rsidRPr="00A71D81" w:rsidRDefault="00222744" w:rsidP="00DC498A">
            <w:pPr>
              <w:jc w:val="center"/>
              <w:rPr>
                <w:rFonts w:ascii="GHEA Grapalat" w:hAnsi="GHEA Grapalat"/>
                <w:sz w:val="20"/>
                <w:lang w:val="es-ES"/>
              </w:rPr>
            </w:pPr>
            <w:r>
              <w:rPr>
                <w:rFonts w:ascii="GHEA Grapalat" w:hAnsi="GHEA Grapalat"/>
                <w:sz w:val="20"/>
                <w:lang w:val="es-ES"/>
              </w:rPr>
              <w:t>37</w:t>
            </w:r>
          </w:p>
        </w:tc>
        <w:tc>
          <w:tcPr>
            <w:tcW w:w="2700" w:type="dxa"/>
            <w:vAlign w:val="bottom"/>
          </w:tcPr>
          <w:p w14:paraId="512CAC80" w14:textId="270BA344" w:rsidR="00DC498A" w:rsidRDefault="00DC498A" w:rsidP="00DC498A">
            <w:pPr>
              <w:jc w:val="center"/>
              <w:rPr>
                <w:rFonts w:ascii="GHEA Grapalat" w:hAnsi="GHEA Grapalat" w:cs="Calibri"/>
                <w:sz w:val="18"/>
                <w:szCs w:val="18"/>
              </w:rPr>
            </w:pPr>
            <w:r>
              <w:rPr>
                <w:rFonts w:ascii="GHEA Grapalat" w:hAnsi="GHEA Grapalat" w:cs="Calibri"/>
                <w:sz w:val="18"/>
                <w:szCs w:val="18"/>
              </w:rPr>
              <w:t>03221122</w:t>
            </w:r>
          </w:p>
        </w:tc>
        <w:tc>
          <w:tcPr>
            <w:tcW w:w="2520" w:type="dxa"/>
            <w:vAlign w:val="bottom"/>
          </w:tcPr>
          <w:p w14:paraId="39E28D8E" w14:textId="048339D4" w:rsidR="00DC498A" w:rsidRDefault="00DC498A" w:rsidP="00DC498A">
            <w:pPr>
              <w:jc w:val="center"/>
              <w:rPr>
                <w:rFonts w:ascii="GHEA Grapalat" w:hAnsi="GHEA Grapalat" w:cs="Calibri"/>
                <w:sz w:val="15"/>
                <w:szCs w:val="15"/>
                <w:lang w:val="hy-AM"/>
              </w:rPr>
            </w:pPr>
            <w:r>
              <w:rPr>
                <w:rFonts w:ascii="GHEA Grapalat" w:hAnsi="GHEA Grapalat" w:cs="Calibri"/>
                <w:sz w:val="15"/>
                <w:szCs w:val="15"/>
                <w:lang w:val="hy-AM"/>
              </w:rPr>
              <w:t>Դդմիկ</w:t>
            </w:r>
          </w:p>
        </w:tc>
        <w:tc>
          <w:tcPr>
            <w:tcW w:w="787" w:type="dxa"/>
          </w:tcPr>
          <w:p w14:paraId="435D5F5F" w14:textId="3D7B603B"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1029" w:type="dxa"/>
          </w:tcPr>
          <w:p w14:paraId="702090BB" w14:textId="249E4BE2"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771" w:type="dxa"/>
          </w:tcPr>
          <w:p w14:paraId="2C5D523E" w14:textId="77C5893A" w:rsidR="00DC498A" w:rsidRDefault="00DC498A" w:rsidP="00DC498A">
            <w:pPr>
              <w:jc w:val="center"/>
              <w:rPr>
                <w:rFonts w:ascii="GHEA Grapalat" w:hAnsi="GHEA Grapalat" w:cs="Arial"/>
                <w:sz w:val="16"/>
                <w:szCs w:val="18"/>
                <w:lang w:val="hy-AM"/>
              </w:rPr>
            </w:pPr>
            <w:r>
              <w:rPr>
                <w:rFonts w:ascii="GHEA Grapalat" w:hAnsi="GHEA Grapalat" w:cs="Arial"/>
                <w:sz w:val="16"/>
                <w:szCs w:val="18"/>
                <w:lang w:val="hy-AM"/>
              </w:rPr>
              <w:t>100</w:t>
            </w:r>
          </w:p>
        </w:tc>
        <w:tc>
          <w:tcPr>
            <w:tcW w:w="956" w:type="dxa"/>
          </w:tcPr>
          <w:p w14:paraId="1328D531" w14:textId="4084F84C" w:rsidR="00DC498A" w:rsidRPr="007A0035" w:rsidRDefault="00DC498A" w:rsidP="00DC498A">
            <w:pPr>
              <w:jc w:val="center"/>
              <w:rPr>
                <w:rFonts w:ascii="GHEA Grapalat" w:hAnsi="GHEA Grapalat"/>
                <w:sz w:val="16"/>
                <w:lang w:val="ru-RU"/>
              </w:rPr>
            </w:pPr>
            <w:r>
              <w:rPr>
                <w:rFonts w:ascii="GHEA Grapalat" w:hAnsi="GHEA Grapalat" w:cs="Arial"/>
                <w:sz w:val="16"/>
                <w:szCs w:val="18"/>
                <w:lang w:val="hy-AM"/>
              </w:rPr>
              <w:t>100</w:t>
            </w:r>
          </w:p>
        </w:tc>
        <w:tc>
          <w:tcPr>
            <w:tcW w:w="844" w:type="dxa"/>
          </w:tcPr>
          <w:p w14:paraId="208762EA" w14:textId="4836652F"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170" w:type="dxa"/>
          </w:tcPr>
          <w:p w14:paraId="04EA61A2" w14:textId="69D4934A" w:rsidR="00DC498A" w:rsidRPr="00A71D81" w:rsidRDefault="00DC498A" w:rsidP="00DC498A">
            <w:pPr>
              <w:jc w:val="center"/>
              <w:rPr>
                <w:rFonts w:ascii="GHEA Grapalat" w:hAnsi="GHEA Grapalat"/>
                <w:sz w:val="20"/>
                <w:lang w:val="pt-BR"/>
              </w:rPr>
            </w:pPr>
            <w:r>
              <w:rPr>
                <w:rFonts w:ascii="GHEA Grapalat" w:hAnsi="GHEA Grapalat" w:cs="Arial"/>
                <w:sz w:val="16"/>
                <w:szCs w:val="18"/>
                <w:lang w:val="hy-AM"/>
              </w:rPr>
              <w:t>100</w:t>
            </w:r>
          </w:p>
        </w:tc>
        <w:tc>
          <w:tcPr>
            <w:tcW w:w="1968" w:type="dxa"/>
          </w:tcPr>
          <w:p w14:paraId="7EE49058" w14:textId="33848DD2" w:rsidR="00DC498A" w:rsidRPr="00A71D81" w:rsidRDefault="00DC498A" w:rsidP="00DC498A">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bl>
    <w:p w14:paraId="628A6707" w14:textId="77777777" w:rsidR="00071D1C" w:rsidRPr="00A71D81" w:rsidRDefault="00071D1C" w:rsidP="00EF3662">
      <w:pPr>
        <w:rPr>
          <w:rFonts w:ascii="GHEA Grapalat" w:hAnsi="GHEA Grapalat"/>
          <w:i/>
          <w:sz w:val="18"/>
          <w:szCs w:val="18"/>
        </w:rPr>
      </w:pP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8C276D"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4D52EC" w14:textId="77777777" w:rsidR="00E45E4F" w:rsidRDefault="00E45E4F">
      <w:r>
        <w:separator/>
      </w:r>
    </w:p>
  </w:endnote>
  <w:endnote w:type="continuationSeparator" w:id="0">
    <w:p w14:paraId="6204088D" w14:textId="77777777" w:rsidR="00E45E4F" w:rsidRDefault="00E45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3AD290" w14:textId="77777777" w:rsidR="00E45E4F" w:rsidRDefault="00E45E4F">
      <w:r>
        <w:separator/>
      </w:r>
    </w:p>
  </w:footnote>
  <w:footnote w:type="continuationSeparator" w:id="0">
    <w:p w14:paraId="4209D4D6" w14:textId="77777777" w:rsidR="00E45E4F" w:rsidRDefault="00E45E4F">
      <w:r>
        <w:continuationSeparator/>
      </w:r>
    </w:p>
  </w:footnote>
  <w:footnote w:id="1">
    <w:p w14:paraId="25169F5E" w14:textId="508ACE5C" w:rsidR="00E45E4F" w:rsidRPr="00AE74A0" w:rsidRDefault="00E45E4F" w:rsidP="003850A0">
      <w:pPr>
        <w:pStyle w:val="FootnoteText"/>
        <w:jc w:val="both"/>
        <w:rPr>
          <w:rFonts w:ascii="GHEA Grapalat" w:hAnsi="GHEA Grapalat"/>
          <w:i/>
          <w:sz w:val="16"/>
          <w:szCs w:val="16"/>
          <w:lang w:val="hy-AM" w:eastAsia="en-US"/>
        </w:rPr>
      </w:pPr>
      <w:r>
        <w:rPr>
          <w:rFonts w:ascii="GHEA Grapalat" w:hAnsi="GHEA Grapalat"/>
          <w:i/>
          <w:sz w:val="16"/>
          <w:szCs w:val="16"/>
          <w:vertAlign w:val="superscript"/>
          <w:lang w:val="af-ZA" w:eastAsia="en-US"/>
        </w:rPr>
        <w:t xml:space="preserve">7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2">
    <w:p w14:paraId="7E21AE53" w14:textId="77777777" w:rsidR="00E45E4F" w:rsidRPr="006265F4" w:rsidRDefault="00E45E4F"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49F3B6F4" w14:textId="5C4EE8E1" w:rsidR="00E45E4F" w:rsidRPr="000B7538" w:rsidRDefault="00E45E4F" w:rsidP="00734132">
      <w:pPr>
        <w:pStyle w:val="FootnoteText"/>
        <w:rPr>
          <w:rFonts w:ascii="Calibri" w:hAnsi="Calibri"/>
        </w:rPr>
      </w:pPr>
    </w:p>
  </w:footnote>
  <w:footnote w:id="4">
    <w:p w14:paraId="1B0D96C5" w14:textId="77777777" w:rsidR="00E45E4F" w:rsidRPr="008C7473" w:rsidRDefault="00E45E4F" w:rsidP="00C67735">
      <w:pPr>
        <w:pStyle w:val="BodyTextIndent3"/>
        <w:spacing w:line="240" w:lineRule="auto"/>
        <w:ind w:firstLine="0"/>
        <w:rPr>
          <w:rFonts w:ascii="GHEA Grapalat" w:hAnsi="GHEA Grapalat"/>
          <w:i/>
          <w:lang w:val="af-ZA" w:eastAsia="ru-RU"/>
        </w:rPr>
      </w:pPr>
      <w:r w:rsidRPr="008C7473">
        <w:rPr>
          <w:rFonts w:ascii="GHEA Grapalat" w:hAnsi="GHEA Grapalat"/>
          <w:i/>
          <w:lang w:val="af-ZA" w:eastAsia="ru-RU"/>
        </w:rPr>
        <w:t xml:space="preserve">** -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դիմում</w:t>
      </w:r>
      <w:r w:rsidRPr="008C7473">
        <w:rPr>
          <w:rFonts w:ascii="GHEA Grapalat" w:hAnsi="GHEA Grapalat"/>
          <w:i/>
          <w:lang w:val="af-ZA" w:eastAsia="ru-RU"/>
        </w:rPr>
        <w:t xml:space="preserve"> </w:t>
      </w:r>
      <w:r w:rsidRPr="005F1C06">
        <w:rPr>
          <w:rFonts w:ascii="GHEA Grapalat" w:hAnsi="GHEA Grapalat"/>
          <w:i/>
          <w:lang w:eastAsia="ru-RU"/>
        </w:rPr>
        <w:t>հայտարարությունը</w:t>
      </w:r>
      <w:r w:rsidRPr="008C7473">
        <w:rPr>
          <w:rFonts w:ascii="GHEA Grapalat" w:hAnsi="GHEA Grapalat"/>
          <w:i/>
          <w:lang w:val="af-ZA" w:eastAsia="ru-RU"/>
        </w:rPr>
        <w:t xml:space="preserve"> </w:t>
      </w:r>
      <w:r w:rsidRPr="005F1C06">
        <w:rPr>
          <w:rFonts w:ascii="GHEA Grapalat" w:hAnsi="GHEA Grapalat"/>
          <w:i/>
          <w:lang w:eastAsia="ru-RU"/>
        </w:rPr>
        <w:t>լրացնելիս</w:t>
      </w:r>
      <w:r w:rsidRPr="008C7473">
        <w:rPr>
          <w:rFonts w:ascii="GHEA Grapalat" w:hAnsi="GHEA Grapalat"/>
          <w:i/>
          <w:lang w:val="af-ZA" w:eastAsia="ru-RU"/>
        </w:rPr>
        <w:t xml:space="preserve"> </w:t>
      </w:r>
      <w:r w:rsidRPr="005F1C06">
        <w:rPr>
          <w:rFonts w:ascii="GHEA Grapalat" w:hAnsi="GHEA Grapalat"/>
          <w:i/>
          <w:lang w:eastAsia="ru-RU"/>
        </w:rPr>
        <w:t>նշում</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w:t>
      </w:r>
      <w:r w:rsidRPr="008C7473">
        <w:rPr>
          <w:rFonts w:ascii="GHEA Grapalat" w:hAnsi="GHEA Grapalat"/>
          <w:i/>
          <w:lang w:val="af-ZA" w:eastAsia="ru-RU"/>
        </w:rPr>
        <w:t xml:space="preserve"> </w:t>
      </w:r>
      <w:r w:rsidRPr="005F1C06">
        <w:rPr>
          <w:rFonts w:ascii="GHEA Grapalat" w:hAnsi="GHEA Grapalat"/>
          <w:i/>
          <w:lang w:eastAsia="ru-RU"/>
        </w:rPr>
        <w:t>պարունակող</w:t>
      </w:r>
      <w:r w:rsidRPr="008C7473">
        <w:rPr>
          <w:rFonts w:ascii="GHEA Grapalat" w:hAnsi="GHEA Grapalat"/>
          <w:i/>
          <w:lang w:val="af-ZA" w:eastAsia="ru-RU"/>
        </w:rPr>
        <w:t xml:space="preserve"> </w:t>
      </w:r>
      <w:r w:rsidRPr="005F1C06">
        <w:rPr>
          <w:rFonts w:ascii="GHEA Grapalat" w:hAnsi="GHEA Grapalat"/>
          <w:i/>
          <w:lang w:eastAsia="ru-RU"/>
        </w:rPr>
        <w:t>կայքէջի</w:t>
      </w:r>
      <w:r w:rsidRPr="008C7473">
        <w:rPr>
          <w:rFonts w:ascii="GHEA Grapalat" w:hAnsi="GHEA Grapalat"/>
          <w:i/>
          <w:lang w:val="af-ZA" w:eastAsia="ru-RU"/>
        </w:rPr>
        <w:t xml:space="preserve"> </w:t>
      </w:r>
      <w:r w:rsidRPr="005F1C06">
        <w:rPr>
          <w:rFonts w:ascii="GHEA Grapalat" w:hAnsi="GHEA Grapalat"/>
          <w:i/>
          <w:lang w:eastAsia="ru-RU"/>
        </w:rPr>
        <w:t>հղումը</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Calibri" w:hAnsi="Calibri" w:cs="Calibri"/>
          <w:i/>
          <w:lang w:val="af-ZA" w:eastAsia="ru-RU"/>
        </w:rPr>
        <w:t> </w:t>
      </w:r>
      <w:r w:rsidRPr="005F1C06">
        <w:rPr>
          <w:rFonts w:ascii="GHEA Grapalat" w:hAnsi="GHEA Grapalat" w:cs="GHEA Grapalat"/>
          <w:i/>
          <w:lang w:eastAsia="ru-RU"/>
        </w:rPr>
        <w:t>մասին</w:t>
      </w:r>
      <w:r w:rsidRPr="008C7473">
        <w:rPr>
          <w:rFonts w:ascii="GHEA Grapalat" w:hAnsi="GHEA Grapalat" w:cs="GHEA Grapalat"/>
          <w:i/>
          <w:lang w:val="af-ZA" w:eastAsia="ru-RU"/>
        </w:rPr>
        <w:t>»</w:t>
      </w:r>
      <w:r w:rsidRPr="008C7473">
        <w:rPr>
          <w:rFonts w:ascii="GHEA Grapalat" w:hAnsi="GHEA Grapalat"/>
          <w:i/>
          <w:lang w:val="af-ZA" w:eastAsia="ru-RU"/>
        </w:rPr>
        <w:t xml:space="preserve"> </w:t>
      </w:r>
      <w:r w:rsidRPr="005F1C06">
        <w:rPr>
          <w:rFonts w:ascii="GHEA Grapalat" w:hAnsi="GHEA Grapalat" w:cs="GHEA Grapalat"/>
          <w:i/>
          <w:lang w:eastAsia="ru-RU"/>
        </w:rPr>
        <w:t>օրենքի</w:t>
      </w:r>
      <w:r w:rsidRPr="008C7473">
        <w:rPr>
          <w:rFonts w:ascii="GHEA Grapalat" w:hAnsi="GHEA Grapalat"/>
          <w:i/>
          <w:lang w:val="af-ZA" w:eastAsia="ru-RU"/>
        </w:rPr>
        <w:t xml:space="preserve"> </w:t>
      </w:r>
      <w:r w:rsidRPr="005F1C06">
        <w:rPr>
          <w:rFonts w:ascii="GHEA Grapalat" w:hAnsi="GHEA Grapalat" w:cs="GHEA Grapalat"/>
          <w:i/>
          <w:lang w:eastAsia="ru-RU"/>
        </w:rPr>
        <w:t>հիման</w:t>
      </w:r>
      <w:r w:rsidRPr="008C7473">
        <w:rPr>
          <w:rFonts w:ascii="GHEA Grapalat" w:hAnsi="GHEA Grapalat"/>
          <w:i/>
          <w:lang w:val="af-ZA" w:eastAsia="ru-RU"/>
        </w:rPr>
        <w:t xml:space="preserve"> </w:t>
      </w:r>
      <w:r w:rsidRPr="005F1C06">
        <w:rPr>
          <w:rFonts w:ascii="GHEA Grapalat" w:hAnsi="GHEA Grapalat" w:cs="GHEA Grapalat"/>
          <w:i/>
          <w:lang w:eastAsia="ru-RU"/>
        </w:rPr>
        <w:t>վրա</w:t>
      </w:r>
      <w:r w:rsidRPr="008C7473">
        <w:rPr>
          <w:rFonts w:ascii="GHEA Grapalat" w:hAnsi="GHEA Grapalat"/>
          <w:i/>
          <w:lang w:val="af-ZA" w:eastAsia="ru-RU"/>
        </w:rPr>
        <w:t xml:space="preserve"> </w:t>
      </w:r>
      <w:r w:rsidRPr="005F1C06">
        <w:rPr>
          <w:rFonts w:ascii="GHEA Grapalat" w:hAnsi="GHEA Grapalat" w:cs="GHEA Grapalat"/>
          <w:i/>
          <w:lang w:eastAsia="ru-RU"/>
        </w:rPr>
        <w:t>իրական</w:t>
      </w:r>
      <w:r w:rsidRPr="008C7473">
        <w:rPr>
          <w:rFonts w:ascii="GHEA Grapalat" w:hAnsi="GHEA Grapalat"/>
          <w:i/>
          <w:lang w:val="af-ZA" w:eastAsia="ru-RU"/>
        </w:rPr>
        <w:t xml:space="preserve"> </w:t>
      </w:r>
      <w:r w:rsidRPr="005F1C06">
        <w:rPr>
          <w:rFonts w:ascii="GHEA Grapalat" w:hAnsi="GHEA Grapalat" w:cs="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cs="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cs="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cs="GHEA Grapalat"/>
          <w:i/>
          <w:lang w:eastAsia="ru-RU"/>
        </w:rPr>
        <w:t>ունեցող</w:t>
      </w:r>
      <w:r w:rsidRPr="008C7473">
        <w:rPr>
          <w:rFonts w:ascii="GHEA Grapalat" w:hAnsi="GHEA Grapalat"/>
          <w:i/>
          <w:lang w:val="af-ZA" w:eastAsia="ru-RU"/>
        </w:rPr>
        <w:t xml:space="preserve"> </w:t>
      </w:r>
      <w:r w:rsidRPr="005F1C06">
        <w:rPr>
          <w:rFonts w:ascii="GHEA Grapalat" w:hAnsi="GHEA Grapalat" w:cs="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cs="GHEA Grapalat"/>
          <w:i/>
          <w:lang w:eastAsia="ru-RU"/>
        </w:rPr>
        <w:t>անձ</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և</w:t>
      </w:r>
      <w:r w:rsidRPr="008C7473">
        <w:rPr>
          <w:rFonts w:ascii="GHEA Grapalat" w:hAnsi="GHEA Grapalat"/>
          <w:i/>
          <w:lang w:val="af-ZA" w:eastAsia="ru-RU"/>
        </w:rPr>
        <w:t xml:space="preserve"> </w:t>
      </w:r>
      <w:r w:rsidRPr="005F1C06">
        <w:rPr>
          <w:rFonts w:ascii="GHEA Grapalat" w:hAnsi="GHEA Grapalat" w:cs="GHEA Grapalat"/>
          <w:i/>
          <w:lang w:eastAsia="ru-RU"/>
        </w:rPr>
        <w:t>հայտը</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օրվա</w:t>
      </w:r>
      <w:r w:rsidRPr="008C7473">
        <w:rPr>
          <w:rFonts w:ascii="GHEA Grapalat" w:hAnsi="GHEA Grapalat"/>
          <w:i/>
          <w:lang w:val="af-ZA" w:eastAsia="ru-RU"/>
        </w:rPr>
        <w:t xml:space="preserve"> </w:t>
      </w:r>
      <w:r w:rsidRPr="005F1C06">
        <w:rPr>
          <w:rFonts w:ascii="GHEA Grapalat" w:hAnsi="GHEA Grapalat" w:cs="GHEA Grapalat"/>
          <w:i/>
          <w:lang w:eastAsia="ru-RU"/>
        </w:rPr>
        <w:t>դրությամբ</w:t>
      </w:r>
      <w:r w:rsidRPr="008C7473">
        <w:rPr>
          <w:rFonts w:ascii="GHEA Grapalat" w:hAnsi="GHEA Grapalat"/>
          <w:i/>
          <w:lang w:val="af-ZA" w:eastAsia="ru-RU"/>
        </w:rPr>
        <w:t xml:space="preserve"> </w:t>
      </w:r>
      <w:r w:rsidRPr="005F1C06">
        <w:rPr>
          <w:rFonts w:ascii="GHEA Grapalat" w:hAnsi="GHEA Grapalat" w:cs="GHEA Grapalat"/>
          <w:i/>
          <w:lang w:eastAsia="ru-RU"/>
        </w:rPr>
        <w:t>սահմանված</w:t>
      </w:r>
      <w:r w:rsidRPr="008C7473">
        <w:rPr>
          <w:rFonts w:ascii="GHEA Grapalat" w:hAnsi="GHEA Grapalat"/>
          <w:i/>
          <w:lang w:val="af-ZA" w:eastAsia="ru-RU"/>
        </w:rPr>
        <w:t xml:space="preserve"> </w:t>
      </w:r>
      <w:r w:rsidRPr="005F1C06">
        <w:rPr>
          <w:rFonts w:ascii="GHEA Grapalat" w:hAnsi="GHEA Grapalat" w:cs="GHEA Grapalat"/>
          <w:i/>
          <w:lang w:eastAsia="ru-RU"/>
        </w:rPr>
        <w:t>կարգով</w:t>
      </w:r>
      <w:r w:rsidRPr="008C7473">
        <w:rPr>
          <w:rFonts w:ascii="GHEA Grapalat" w:hAnsi="GHEA Grapalat"/>
          <w:i/>
          <w:lang w:val="af-ZA" w:eastAsia="ru-RU"/>
        </w:rPr>
        <w:t xml:space="preserve"> </w:t>
      </w:r>
      <w:r w:rsidRPr="005F1C06">
        <w:rPr>
          <w:rFonts w:ascii="GHEA Grapalat" w:hAnsi="GHEA Grapalat" w:cs="GHEA Grapalat"/>
          <w:i/>
          <w:lang w:eastAsia="ru-RU"/>
        </w:rPr>
        <w:t>պետք</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ի</w:t>
      </w:r>
      <w:r w:rsidRPr="005F1C06">
        <w:rPr>
          <w:rFonts w:ascii="GHEA Grapalat" w:hAnsi="GHEA Grapalat"/>
          <w:i/>
          <w:lang w:eastAsia="ru-RU"/>
        </w:rPr>
        <w:t>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գրանցված</w:t>
      </w:r>
      <w:r w:rsidRPr="008C7473">
        <w:rPr>
          <w:rFonts w:ascii="GHEA Grapalat" w:hAnsi="GHEA Grapalat"/>
          <w:i/>
          <w:lang w:val="af-ZA" w:eastAsia="ru-RU"/>
        </w:rPr>
        <w:t xml:space="preserve"> </w:t>
      </w:r>
      <w:r w:rsidRPr="005F1C06">
        <w:rPr>
          <w:rFonts w:ascii="GHEA Grapalat" w:hAnsi="GHEA Grapalat"/>
          <w:i/>
          <w:lang w:eastAsia="ru-RU"/>
        </w:rPr>
        <w:t>լիներ</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sidRPr="008C7473">
        <w:rPr>
          <w:rFonts w:ascii="GHEA Grapalat" w:hAnsi="GHEA Grapalat"/>
          <w:i/>
          <w:lang w:val="af-ZA" w:eastAsia="ru-RU"/>
        </w:rPr>
        <w:t xml:space="preserve">, </w:t>
      </w:r>
    </w:p>
    <w:p w14:paraId="735DC593" w14:textId="77777777" w:rsidR="00E45E4F" w:rsidRPr="008C7473" w:rsidRDefault="00E45E4F" w:rsidP="005F1C06">
      <w:pPr>
        <w:pStyle w:val="BodyTextIndent3"/>
        <w:spacing w:line="240" w:lineRule="auto"/>
        <w:ind w:left="142" w:firstLine="0"/>
        <w:rPr>
          <w:rFonts w:ascii="GHEA Grapalat" w:hAnsi="GHEA Grapalat"/>
          <w:i/>
          <w:lang w:val="af-ZA" w:eastAsia="ru-RU"/>
        </w:rPr>
      </w:pPr>
    </w:p>
    <w:p w14:paraId="6F719993" w14:textId="77777777" w:rsidR="00E45E4F" w:rsidRPr="008C7473" w:rsidRDefault="00E45E4F" w:rsidP="005A765C">
      <w:pPr>
        <w:pStyle w:val="BodyTextIndent3"/>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GHEA Grapalat" w:hAnsi="GHEA Grapalat"/>
          <w:i/>
          <w:lang w:val="af-ZA" w:eastAsia="ru-RU"/>
        </w:rPr>
        <w:t xml:space="preserve"> </w:t>
      </w:r>
      <w:r w:rsidRPr="005F1C06">
        <w:rPr>
          <w:rFonts w:ascii="GHEA Grapalat" w:hAnsi="GHEA Grapalat"/>
          <w:i/>
          <w:lang w:eastAsia="ru-RU"/>
        </w:rPr>
        <w:t>մասին</w:t>
      </w:r>
      <w:r w:rsidRPr="008C7473">
        <w:rPr>
          <w:rFonts w:ascii="GHEA Grapalat" w:hAnsi="GHEA Grapalat"/>
          <w:i/>
          <w:lang w:val="af-ZA" w:eastAsia="ru-RU"/>
        </w:rPr>
        <w:t xml:space="preserve">» </w:t>
      </w:r>
      <w:r w:rsidRPr="005F1C06">
        <w:rPr>
          <w:rFonts w:ascii="GHEA Grapalat" w:hAnsi="GHEA Grapalat"/>
          <w:i/>
          <w:lang w:eastAsia="ru-RU"/>
        </w:rPr>
        <w:t>օրենքի</w:t>
      </w:r>
      <w:r w:rsidRPr="008C7473">
        <w:rPr>
          <w:rFonts w:ascii="GHEA Grapalat" w:hAnsi="GHEA Grapalat"/>
          <w:i/>
          <w:lang w:val="af-ZA" w:eastAsia="ru-RU"/>
        </w:rPr>
        <w:t xml:space="preserve"> </w:t>
      </w:r>
      <w:r w:rsidRPr="005F1C06">
        <w:rPr>
          <w:rFonts w:ascii="GHEA Grapalat" w:hAnsi="GHEA Grapalat"/>
          <w:i/>
          <w:lang w:eastAsia="ru-RU"/>
        </w:rPr>
        <w:t>հիման</w:t>
      </w:r>
      <w:r w:rsidRPr="008C7473">
        <w:rPr>
          <w:rFonts w:ascii="GHEA Grapalat" w:hAnsi="GHEA Grapalat"/>
          <w:i/>
          <w:lang w:val="af-ZA" w:eastAsia="ru-RU"/>
        </w:rPr>
        <w:t xml:space="preserve"> </w:t>
      </w:r>
      <w:r w:rsidRPr="005F1C06">
        <w:rPr>
          <w:rFonts w:ascii="GHEA Grapalat" w:hAnsi="GHEA Grapalat"/>
          <w:i/>
          <w:lang w:eastAsia="ru-RU"/>
        </w:rPr>
        <w:t>վրա</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i/>
          <w:lang w:eastAsia="ru-RU"/>
        </w:rPr>
        <w:t>ունեցող</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չէ</w:t>
      </w:r>
      <w:r w:rsidRPr="008C7473">
        <w:rPr>
          <w:rFonts w:ascii="GHEA Grapalat" w:hAnsi="GHEA Grapalat"/>
          <w:i/>
          <w:lang w:val="af-ZA" w:eastAsia="ru-RU"/>
        </w:rPr>
        <w:t xml:space="preserve">, </w:t>
      </w:r>
      <w:r w:rsidRPr="005F1C06">
        <w:rPr>
          <w:rFonts w:ascii="GHEA Grapalat" w:hAnsi="GHEA Grapalat"/>
          <w:i/>
          <w:lang w:eastAsia="ru-RU"/>
        </w:rPr>
        <w:t>կամ</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այդպիսի</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սակայն</w:t>
      </w:r>
      <w:r w:rsidRPr="008C7473">
        <w:rPr>
          <w:rFonts w:ascii="GHEA Grapalat" w:hAnsi="GHEA Grapalat"/>
          <w:i/>
          <w:lang w:val="af-ZA" w:eastAsia="ru-RU"/>
        </w:rPr>
        <w:t xml:space="preserve"> </w:t>
      </w:r>
      <w:r w:rsidRPr="005F1C06">
        <w:rPr>
          <w:rFonts w:ascii="GHEA Grapalat" w:hAnsi="GHEA Grapalat"/>
          <w:i/>
          <w:lang w:eastAsia="ru-RU"/>
        </w:rPr>
        <w:t>հայտը</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օրվա</w:t>
      </w:r>
      <w:r w:rsidRPr="008C7473">
        <w:rPr>
          <w:rFonts w:ascii="GHEA Grapalat" w:hAnsi="GHEA Grapalat"/>
          <w:i/>
          <w:lang w:val="af-ZA" w:eastAsia="ru-RU"/>
        </w:rPr>
        <w:t xml:space="preserve"> </w:t>
      </w:r>
      <w:r w:rsidRPr="005F1C06">
        <w:rPr>
          <w:rFonts w:ascii="GHEA Grapalat" w:hAnsi="GHEA Grapalat"/>
          <w:i/>
          <w:lang w:eastAsia="ru-RU"/>
        </w:rPr>
        <w:t>դրությամբ</w:t>
      </w:r>
      <w:r w:rsidRPr="008C7473">
        <w:rPr>
          <w:rFonts w:ascii="GHEA Grapalat" w:hAnsi="GHEA Grapalat"/>
          <w:i/>
          <w:lang w:val="af-ZA" w:eastAsia="ru-RU"/>
        </w:rPr>
        <w:t xml:space="preserve"> </w:t>
      </w:r>
      <w:r w:rsidRPr="005F1C06">
        <w:rPr>
          <w:rFonts w:ascii="GHEA Grapalat" w:hAnsi="GHEA Grapalat"/>
          <w:i/>
          <w:lang w:eastAsia="ru-RU"/>
        </w:rPr>
        <w:t>պարտավոր</w:t>
      </w:r>
      <w:r w:rsidRPr="008C7473">
        <w:rPr>
          <w:rFonts w:ascii="GHEA Grapalat" w:hAnsi="GHEA Grapalat"/>
          <w:i/>
          <w:lang w:val="af-ZA" w:eastAsia="ru-RU"/>
        </w:rPr>
        <w:t xml:space="preserve"> </w:t>
      </w:r>
      <w:r w:rsidRPr="005F1C06">
        <w:rPr>
          <w:rFonts w:ascii="GHEA Grapalat" w:hAnsi="GHEA Grapalat"/>
          <w:i/>
          <w:lang w:eastAsia="ru-RU"/>
        </w:rPr>
        <w:t>չէր</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գրանցել</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Pr>
          <w:rFonts w:ascii="GHEA Grapalat" w:hAnsi="GHEA Grapalat"/>
          <w:i/>
          <w:lang w:val="hy-AM" w:eastAsia="ru-RU"/>
        </w:rPr>
        <w:t>,</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դիմում</w:t>
      </w:r>
      <w:r w:rsidRPr="008C7473">
        <w:rPr>
          <w:rFonts w:ascii="GHEA Grapalat" w:hAnsi="GHEA Grapalat"/>
          <w:i/>
          <w:lang w:val="af-ZA"/>
        </w:rPr>
        <w:t xml:space="preserve">- </w:t>
      </w:r>
      <w:r w:rsidRPr="005F1C06">
        <w:rPr>
          <w:rFonts w:ascii="GHEA Grapalat" w:hAnsi="GHEA Grapalat"/>
          <w:i/>
        </w:rPr>
        <w:t>հայտարարությունը</w:t>
      </w:r>
      <w:r w:rsidRPr="008C7473">
        <w:rPr>
          <w:rFonts w:ascii="GHEA Grapalat" w:hAnsi="GHEA Grapalat"/>
          <w:i/>
          <w:lang w:val="af-ZA"/>
        </w:rPr>
        <w:t xml:space="preserve"> </w:t>
      </w:r>
      <w:r w:rsidRPr="005F1C06">
        <w:rPr>
          <w:rFonts w:ascii="GHEA Grapalat" w:hAnsi="GHEA Grapalat"/>
          <w:i/>
        </w:rPr>
        <w:t>լրացնելիս</w:t>
      </w:r>
      <w:r w:rsidRPr="008C7473">
        <w:rPr>
          <w:rFonts w:ascii="GHEA Grapalat" w:hAnsi="GHEA Grapalat"/>
          <w:i/>
          <w:lang w:val="af-ZA"/>
        </w:rPr>
        <w:t xml:space="preserve"> &lt;&lt; </w:t>
      </w:r>
      <w:r w:rsidRPr="005F1C06">
        <w:rPr>
          <w:rFonts w:ascii="GHEA Grapalat" w:hAnsi="GHEA Grapalat"/>
          <w:i/>
        </w:rPr>
        <w:t>տեղեկություններ</w:t>
      </w:r>
      <w:r w:rsidRPr="008C7473">
        <w:rPr>
          <w:rFonts w:ascii="GHEA Grapalat" w:hAnsi="GHEA Grapalat"/>
          <w:i/>
          <w:lang w:val="af-ZA"/>
        </w:rPr>
        <w:t xml:space="preserve"> </w:t>
      </w:r>
      <w:r w:rsidRPr="005F1C06">
        <w:rPr>
          <w:rFonts w:ascii="GHEA Grapalat" w:hAnsi="GHEA Grapalat"/>
          <w:i/>
        </w:rPr>
        <w:t>պարունակող</w:t>
      </w:r>
      <w:r w:rsidRPr="008C7473">
        <w:rPr>
          <w:rFonts w:ascii="GHEA Grapalat" w:hAnsi="GHEA Grapalat"/>
          <w:i/>
          <w:lang w:val="af-ZA"/>
        </w:rPr>
        <w:t xml:space="preserve"> </w:t>
      </w:r>
      <w:r w:rsidRPr="005F1C06">
        <w:rPr>
          <w:rFonts w:ascii="GHEA Grapalat" w:hAnsi="GHEA Grapalat"/>
          <w:i/>
        </w:rPr>
        <w:t>կայքէջի</w:t>
      </w:r>
      <w:r w:rsidRPr="008C7473">
        <w:rPr>
          <w:rFonts w:ascii="GHEA Grapalat" w:hAnsi="GHEA Grapalat"/>
          <w:i/>
          <w:lang w:val="af-ZA"/>
        </w:rPr>
        <w:t xml:space="preserve"> </w:t>
      </w:r>
      <w:r w:rsidRPr="005F1C06">
        <w:rPr>
          <w:rFonts w:ascii="GHEA Grapalat" w:hAnsi="GHEA Grapalat"/>
          <w:i/>
        </w:rPr>
        <w:t>հղումը՝</w:t>
      </w:r>
      <w:r w:rsidRPr="008C7473">
        <w:rPr>
          <w:rFonts w:ascii="GHEA Grapalat" w:hAnsi="GHEA Grapalat"/>
          <w:i/>
          <w:lang w:val="af-ZA"/>
        </w:rPr>
        <w:t xml:space="preserve"> &gt;&gt; </w:t>
      </w:r>
      <w:r w:rsidRPr="005F1C06">
        <w:rPr>
          <w:rFonts w:ascii="GHEA Grapalat" w:hAnsi="GHEA Grapalat"/>
          <w:i/>
        </w:rPr>
        <w:t>բառերը</w:t>
      </w:r>
      <w:r w:rsidRPr="008C7473">
        <w:rPr>
          <w:rFonts w:ascii="GHEA Grapalat" w:hAnsi="GHEA Grapalat"/>
          <w:i/>
          <w:lang w:val="af-ZA"/>
        </w:rPr>
        <w:t xml:space="preserve"> </w:t>
      </w:r>
      <w:r w:rsidRPr="005F1C06">
        <w:rPr>
          <w:rFonts w:ascii="GHEA Grapalat" w:hAnsi="GHEA Grapalat"/>
          <w:i/>
        </w:rPr>
        <w:t>փոխարինում</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&lt;&lt;</w:t>
      </w:r>
      <w:r w:rsidRPr="005F1C06">
        <w:rPr>
          <w:rFonts w:ascii="GHEA Grapalat" w:hAnsi="GHEA Grapalat"/>
          <w:i/>
        </w:rPr>
        <w:t>հայտարարագիր՝</w:t>
      </w:r>
      <w:r w:rsidRPr="008C7473">
        <w:rPr>
          <w:rFonts w:ascii="GHEA Grapalat" w:hAnsi="GHEA Grapalat"/>
          <w:i/>
          <w:lang w:val="af-ZA"/>
        </w:rPr>
        <w:t xml:space="preserve"> </w:t>
      </w:r>
      <w:r w:rsidRPr="005F1C06">
        <w:rPr>
          <w:rFonts w:ascii="GHEA Grapalat" w:hAnsi="GHEA Grapalat"/>
          <w:i/>
        </w:rPr>
        <w:t>համ</w:t>
      </w:r>
      <w:r>
        <w:rPr>
          <w:rFonts w:ascii="GHEA Grapalat" w:hAnsi="GHEA Grapalat"/>
          <w:i/>
        </w:rPr>
        <w:t>աձայն</w:t>
      </w:r>
      <w:r w:rsidRPr="008C7473">
        <w:rPr>
          <w:rFonts w:ascii="GHEA Grapalat" w:hAnsi="GHEA Grapalat"/>
          <w:i/>
          <w:lang w:val="af-ZA"/>
        </w:rPr>
        <w:t xml:space="preserve">  </w:t>
      </w:r>
      <w:r>
        <w:rPr>
          <w:rFonts w:ascii="GHEA Grapalat" w:hAnsi="GHEA Grapalat"/>
          <w:i/>
        </w:rPr>
        <w:t>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 xml:space="preserve">&gt;&gt; </w:t>
      </w:r>
      <w:r w:rsidRPr="005F1C06">
        <w:rPr>
          <w:rFonts w:ascii="GHEA Grapalat" w:hAnsi="GHEA Grapalat"/>
          <w:i/>
        </w:rPr>
        <w:t>բառերով</w:t>
      </w:r>
      <w:r w:rsidRPr="008C7473">
        <w:rPr>
          <w:rFonts w:ascii="GHEA Grapalat" w:hAnsi="GHEA Grapalat"/>
          <w:i/>
          <w:lang w:val="af-ZA"/>
        </w:rPr>
        <w:t>,</w:t>
      </w:r>
    </w:p>
    <w:p w14:paraId="741DA24C" w14:textId="77777777" w:rsidR="00E45E4F" w:rsidRPr="008C7473" w:rsidRDefault="00E45E4F" w:rsidP="005F1C06">
      <w:pPr>
        <w:pStyle w:val="FootnoteText"/>
        <w:jc w:val="both"/>
        <w:rPr>
          <w:rFonts w:ascii="GHEA Grapalat" w:hAnsi="GHEA Grapalat"/>
          <w:i/>
          <w:lang w:val="af-ZA"/>
        </w:rPr>
      </w:pPr>
    </w:p>
    <w:p w14:paraId="2FE82E3A" w14:textId="77777777" w:rsidR="00E45E4F" w:rsidRPr="008C7473" w:rsidRDefault="00E45E4F" w:rsidP="005F1C06">
      <w:pPr>
        <w:pStyle w:val="FootnoteText"/>
        <w:jc w:val="both"/>
        <w:rPr>
          <w:rFonts w:ascii="GHEA Grapalat" w:hAnsi="GHEA Grapalat"/>
          <w:i/>
          <w:lang w:val="af-ZA"/>
        </w:rPr>
      </w:pPr>
      <w:r w:rsidRPr="008C7473">
        <w:rPr>
          <w:rFonts w:ascii="GHEA Grapalat" w:hAnsi="GHEA Grapalat"/>
          <w:i/>
          <w:lang w:val="af-ZA"/>
        </w:rPr>
        <w:tab/>
        <w:t>-</w:t>
      </w:r>
      <w:r w:rsidRPr="005F1C06">
        <w:rPr>
          <w:rFonts w:ascii="GHEA Grapalat" w:hAnsi="GHEA Grapalat"/>
          <w:i/>
          <w:lang w:val="en-US"/>
        </w:rPr>
        <w:t>եթե</w:t>
      </w:r>
      <w:r w:rsidRPr="008C7473">
        <w:rPr>
          <w:rFonts w:ascii="GHEA Grapalat" w:hAnsi="GHEA Grapalat"/>
          <w:i/>
          <w:lang w:val="af-ZA"/>
        </w:rPr>
        <w:t xml:space="preserve"> </w:t>
      </w:r>
      <w:r w:rsidRPr="005F1C06">
        <w:rPr>
          <w:rFonts w:ascii="GHEA Grapalat" w:hAnsi="GHEA Grapalat"/>
          <w:i/>
          <w:lang w:val="en-US"/>
        </w:rPr>
        <w:t>մասնակիցը</w:t>
      </w:r>
      <w:r w:rsidRPr="008C7473">
        <w:rPr>
          <w:rFonts w:ascii="GHEA Grapalat" w:hAnsi="GHEA Grapalat"/>
          <w:i/>
          <w:lang w:val="af-ZA"/>
        </w:rPr>
        <w:t xml:space="preserve"> </w:t>
      </w:r>
      <w:r w:rsidRPr="005F1C06">
        <w:rPr>
          <w:rFonts w:ascii="GHEA Grapalat" w:hAnsi="GHEA Grapalat"/>
          <w:i/>
          <w:lang w:val="en-US"/>
        </w:rPr>
        <w:t>անհատ</w:t>
      </w:r>
      <w:r w:rsidRPr="008C7473">
        <w:rPr>
          <w:rFonts w:ascii="GHEA Grapalat" w:hAnsi="GHEA Grapalat"/>
          <w:i/>
          <w:lang w:val="af-ZA"/>
        </w:rPr>
        <w:t xml:space="preserve"> </w:t>
      </w:r>
      <w:r w:rsidRPr="005F1C06">
        <w:rPr>
          <w:rFonts w:ascii="GHEA Grapalat" w:hAnsi="GHEA Grapalat"/>
          <w:i/>
          <w:lang w:val="en-US"/>
        </w:rPr>
        <w:t>ձեռնարկատեր</w:t>
      </w:r>
      <w:r w:rsidRPr="008C7473">
        <w:rPr>
          <w:rFonts w:ascii="GHEA Grapalat" w:hAnsi="GHEA Grapalat"/>
          <w:i/>
          <w:lang w:val="af-ZA"/>
        </w:rPr>
        <w:t xml:space="preserve">  </w:t>
      </w:r>
      <w:r w:rsidRPr="005F1C06">
        <w:rPr>
          <w:rFonts w:ascii="GHEA Grapalat" w:hAnsi="GHEA Grapalat"/>
          <w:i/>
          <w:lang w:val="en-US"/>
        </w:rPr>
        <w:t>է</w:t>
      </w:r>
      <w:r w:rsidRPr="008C7473">
        <w:rPr>
          <w:rFonts w:ascii="GHEA Grapalat" w:hAnsi="GHEA Grapalat"/>
          <w:i/>
          <w:lang w:val="af-ZA"/>
        </w:rPr>
        <w:t xml:space="preserve"> </w:t>
      </w:r>
      <w:r w:rsidRPr="005F1C06">
        <w:rPr>
          <w:rFonts w:ascii="GHEA Grapalat" w:hAnsi="GHEA Grapalat"/>
          <w:i/>
          <w:lang w:val="en-US"/>
        </w:rPr>
        <w:t>կամ</w:t>
      </w:r>
      <w:r w:rsidRPr="008C7473">
        <w:rPr>
          <w:rFonts w:ascii="GHEA Grapalat" w:hAnsi="GHEA Grapalat"/>
          <w:i/>
          <w:lang w:val="af-ZA"/>
        </w:rPr>
        <w:t xml:space="preserve"> </w:t>
      </w:r>
      <w:r w:rsidRPr="005F1C06">
        <w:rPr>
          <w:rFonts w:ascii="GHEA Grapalat" w:hAnsi="GHEA Grapalat"/>
          <w:i/>
          <w:lang w:val="en-US"/>
        </w:rPr>
        <w:t>ֆիզիկական</w:t>
      </w:r>
      <w:r w:rsidRPr="008C7473">
        <w:rPr>
          <w:rFonts w:ascii="GHEA Grapalat" w:hAnsi="GHEA Grapalat"/>
          <w:i/>
          <w:lang w:val="af-ZA"/>
        </w:rPr>
        <w:t xml:space="preserve"> </w:t>
      </w:r>
      <w:r w:rsidRPr="005F1C06">
        <w:rPr>
          <w:rFonts w:ascii="GHEA Grapalat" w:hAnsi="GHEA Grapalat"/>
          <w:i/>
          <w:lang w:val="en-US"/>
        </w:rPr>
        <w:t>անձ</w:t>
      </w:r>
      <w:r w:rsidRPr="008C7473">
        <w:rPr>
          <w:rFonts w:ascii="GHEA Grapalat" w:hAnsi="GHEA Grapalat"/>
          <w:i/>
          <w:lang w:val="af-ZA"/>
        </w:rPr>
        <w:t xml:space="preserve">, </w:t>
      </w:r>
      <w:r w:rsidRPr="005F1C06">
        <w:rPr>
          <w:rFonts w:ascii="GHEA Grapalat" w:hAnsi="GHEA Grapalat"/>
          <w:i/>
          <w:lang w:val="en-US"/>
        </w:rPr>
        <w:t>ապա</w:t>
      </w:r>
      <w:r w:rsidRPr="008C7473">
        <w:rPr>
          <w:rFonts w:ascii="GHEA Grapalat" w:hAnsi="GHEA Grapalat"/>
          <w:i/>
          <w:lang w:val="af-ZA"/>
        </w:rPr>
        <w:t xml:space="preserve"> </w:t>
      </w:r>
      <w:r w:rsidRPr="005F1C06">
        <w:rPr>
          <w:rFonts w:ascii="GHEA Grapalat" w:hAnsi="GHEA Grapalat"/>
          <w:i/>
          <w:lang w:val="en-US"/>
        </w:rPr>
        <w:t>իրական</w:t>
      </w:r>
      <w:r w:rsidRPr="008C7473">
        <w:rPr>
          <w:rFonts w:ascii="GHEA Grapalat" w:hAnsi="GHEA Grapalat"/>
          <w:i/>
          <w:lang w:val="af-ZA"/>
        </w:rPr>
        <w:t xml:space="preserve"> </w:t>
      </w:r>
      <w:r w:rsidRPr="005F1C06">
        <w:rPr>
          <w:rFonts w:ascii="GHEA Grapalat" w:hAnsi="GHEA Grapalat"/>
          <w:i/>
          <w:lang w:val="en-US"/>
        </w:rPr>
        <w:t>շահառուների</w:t>
      </w:r>
      <w:r w:rsidRPr="008C7473">
        <w:rPr>
          <w:rFonts w:ascii="GHEA Grapalat" w:hAnsi="GHEA Grapalat"/>
          <w:i/>
          <w:lang w:val="af-ZA"/>
        </w:rPr>
        <w:t xml:space="preserve"> </w:t>
      </w:r>
      <w:r w:rsidRPr="005F1C06">
        <w:rPr>
          <w:rFonts w:ascii="GHEA Grapalat" w:hAnsi="GHEA Grapalat"/>
          <w:i/>
          <w:lang w:val="en-US"/>
        </w:rPr>
        <w:t>վերաբերյալ</w:t>
      </w:r>
      <w:r w:rsidRPr="008C7473">
        <w:rPr>
          <w:rFonts w:ascii="GHEA Grapalat" w:hAnsi="GHEA Grapalat"/>
          <w:i/>
          <w:lang w:val="af-ZA"/>
        </w:rPr>
        <w:t xml:space="preserve"> </w:t>
      </w:r>
      <w:r w:rsidRPr="005F1C06">
        <w:rPr>
          <w:rFonts w:ascii="GHEA Grapalat" w:hAnsi="GHEA Grapalat"/>
          <w:i/>
          <w:lang w:val="en-US"/>
        </w:rPr>
        <w:t>տեղեկատվություն</w:t>
      </w:r>
      <w:r w:rsidRPr="008C7473">
        <w:rPr>
          <w:rFonts w:ascii="GHEA Grapalat" w:hAnsi="GHEA Grapalat"/>
          <w:i/>
          <w:lang w:val="af-ZA"/>
        </w:rPr>
        <w:t xml:space="preserve"> </w:t>
      </w:r>
      <w:r w:rsidRPr="005F1C06">
        <w:rPr>
          <w:rFonts w:ascii="GHEA Grapalat" w:hAnsi="GHEA Grapalat"/>
          <w:i/>
          <w:lang w:val="en-US"/>
        </w:rPr>
        <w:t>չի</w:t>
      </w:r>
      <w:r w:rsidRPr="008C7473">
        <w:rPr>
          <w:rFonts w:ascii="GHEA Grapalat" w:hAnsi="GHEA Grapalat"/>
          <w:i/>
          <w:lang w:val="af-ZA"/>
        </w:rPr>
        <w:t xml:space="preserve"> </w:t>
      </w:r>
      <w:r w:rsidRPr="005F1C06">
        <w:rPr>
          <w:rFonts w:ascii="GHEA Grapalat" w:hAnsi="GHEA Grapalat"/>
          <w:i/>
          <w:lang w:val="en-US"/>
        </w:rPr>
        <w:t>ներկայացնում</w:t>
      </w:r>
      <w:r w:rsidRPr="008C7473">
        <w:rPr>
          <w:rFonts w:ascii="GHEA Grapalat" w:hAnsi="GHEA Grapalat"/>
          <w:i/>
          <w:lang w:val="af-ZA"/>
        </w:rPr>
        <w:t>:</w:t>
      </w:r>
    </w:p>
    <w:p w14:paraId="79424135" w14:textId="77777777" w:rsidR="00E45E4F" w:rsidRPr="00BF58CA" w:rsidRDefault="00E45E4F" w:rsidP="005F1C06">
      <w:pPr>
        <w:pStyle w:val="FootnoteText"/>
        <w:jc w:val="both"/>
        <w:rPr>
          <w:rFonts w:ascii="GHEA Grapalat" w:hAnsi="GHEA Grapalat"/>
          <w:i/>
          <w:sz w:val="16"/>
          <w:szCs w:val="16"/>
          <w:lang w:val="hy-AM"/>
        </w:rPr>
      </w:pPr>
    </w:p>
    <w:p w14:paraId="7DCC7BCC" w14:textId="77777777" w:rsidR="00E45E4F" w:rsidRPr="00B20703" w:rsidDel="006C3873" w:rsidRDefault="00E45E4F" w:rsidP="00CE3A99">
      <w:pPr>
        <w:jc w:val="both"/>
        <w:rPr>
          <w:del w:id="5" w:author="User" w:date="2019-05-26T09:52:00Z"/>
          <w:rFonts w:ascii="GHEA Grapalat" w:hAnsi="GHEA Grapalat" w:cs="Sylfaen"/>
          <w:sz w:val="20"/>
          <w:lang w:val="hy-AM"/>
        </w:rPr>
      </w:pPr>
    </w:p>
  </w:footnote>
  <w:footnote w:id="5">
    <w:p w14:paraId="707088C7" w14:textId="77777777" w:rsidR="00E45E4F" w:rsidRPr="006265F4" w:rsidRDefault="00E45E4F"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5C3BF4">
        <w:rPr>
          <w:rFonts w:ascii="GHEA Grapalat" w:hAnsi="GHEA Grapalat"/>
          <w:i/>
          <w:sz w:val="16"/>
          <w:szCs w:val="16"/>
          <w:lang w:val="hy-AM"/>
        </w:rPr>
        <w:t>եթե</w:t>
      </w:r>
      <w:r w:rsidRPr="006265F4">
        <w:rPr>
          <w:rFonts w:ascii="GHEA Grapalat" w:hAnsi="GHEA Grapalat"/>
          <w:i/>
          <w:sz w:val="16"/>
          <w:szCs w:val="16"/>
          <w:lang w:val="af-ZA"/>
        </w:rPr>
        <w:t xml:space="preserve"> </w:t>
      </w:r>
      <w:r w:rsidRPr="005C3BF4">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5C3BF4">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5C3BF4">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5C3BF4">
        <w:rPr>
          <w:rFonts w:ascii="GHEA Grapalat" w:hAnsi="GHEA Grapalat"/>
          <w:i/>
          <w:sz w:val="16"/>
          <w:szCs w:val="16"/>
          <w:lang w:val="hy-AM"/>
        </w:rPr>
        <w:t>հարկ</w:t>
      </w:r>
      <w:r w:rsidRPr="006265F4">
        <w:rPr>
          <w:rFonts w:ascii="GHEA Grapalat" w:hAnsi="GHEA Grapalat"/>
          <w:i/>
          <w:sz w:val="16"/>
          <w:szCs w:val="16"/>
          <w:lang w:val="af-ZA"/>
        </w:rPr>
        <w:t xml:space="preserve"> </w:t>
      </w:r>
      <w:r w:rsidRPr="005C3BF4">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5C3BF4">
        <w:rPr>
          <w:rFonts w:ascii="GHEA Grapalat" w:hAnsi="GHEA Grapalat"/>
          <w:i/>
          <w:sz w:val="16"/>
          <w:szCs w:val="16"/>
          <w:lang w:val="hy-AM"/>
        </w:rPr>
        <w:t>է</w:t>
      </w:r>
      <w:r w:rsidRPr="006265F4">
        <w:rPr>
          <w:rFonts w:ascii="GHEA Grapalat" w:hAnsi="GHEA Grapalat"/>
          <w:i/>
          <w:sz w:val="16"/>
          <w:szCs w:val="16"/>
          <w:lang w:val="af-ZA"/>
        </w:rPr>
        <w:t xml:space="preserve">, </w:t>
      </w:r>
      <w:r w:rsidRPr="005C3BF4">
        <w:rPr>
          <w:rFonts w:ascii="GHEA Grapalat" w:hAnsi="GHEA Grapalat"/>
          <w:i/>
          <w:sz w:val="16"/>
          <w:szCs w:val="16"/>
          <w:lang w:val="hy-AM"/>
        </w:rPr>
        <w:t>ապա</w:t>
      </w:r>
      <w:r w:rsidRPr="006265F4">
        <w:rPr>
          <w:rFonts w:ascii="GHEA Grapalat" w:hAnsi="GHEA Grapalat"/>
          <w:i/>
          <w:sz w:val="16"/>
          <w:szCs w:val="16"/>
          <w:lang w:val="af-ZA"/>
        </w:rPr>
        <w:t xml:space="preserve"> </w:t>
      </w:r>
      <w:r w:rsidRPr="005C3BF4">
        <w:rPr>
          <w:rFonts w:ascii="GHEA Grapalat" w:hAnsi="GHEA Grapalat"/>
          <w:i/>
          <w:sz w:val="16"/>
          <w:szCs w:val="16"/>
          <w:lang w:val="hy-AM"/>
        </w:rPr>
        <w:t>տվյալ</w:t>
      </w:r>
      <w:r w:rsidRPr="006265F4">
        <w:rPr>
          <w:rFonts w:ascii="GHEA Grapalat" w:hAnsi="GHEA Grapalat"/>
          <w:i/>
          <w:sz w:val="16"/>
          <w:szCs w:val="16"/>
          <w:lang w:val="af-ZA"/>
        </w:rPr>
        <w:t xml:space="preserve"> </w:t>
      </w:r>
      <w:r w:rsidRPr="005C3BF4">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5C3BF4">
        <w:rPr>
          <w:rFonts w:ascii="GHEA Grapalat" w:hAnsi="GHEA Grapalat"/>
          <w:i/>
          <w:sz w:val="16"/>
          <w:szCs w:val="16"/>
          <w:lang w:val="hy-AM"/>
        </w:rPr>
        <w:t>գծով</w:t>
      </w:r>
      <w:r w:rsidRPr="006265F4">
        <w:rPr>
          <w:rFonts w:ascii="GHEA Grapalat" w:hAnsi="GHEA Grapalat"/>
          <w:i/>
          <w:sz w:val="16"/>
          <w:szCs w:val="16"/>
          <w:lang w:val="af-ZA"/>
        </w:rPr>
        <w:t xml:space="preserve"> </w:t>
      </w:r>
      <w:r w:rsidRPr="005C3BF4">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5C3BF4">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5C3BF4">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5C3BF4">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5C3BF4">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5C3BF4">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5C3BF4">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5C3BF4">
        <w:rPr>
          <w:rFonts w:ascii="GHEA Grapalat" w:hAnsi="GHEA Grapalat"/>
          <w:i/>
          <w:sz w:val="16"/>
          <w:szCs w:val="16"/>
          <w:lang w:val="hy-AM"/>
        </w:rPr>
        <w:t>հարկի</w:t>
      </w:r>
      <w:r w:rsidRPr="006265F4">
        <w:rPr>
          <w:rFonts w:ascii="GHEA Grapalat" w:hAnsi="GHEA Grapalat"/>
          <w:i/>
          <w:sz w:val="16"/>
          <w:szCs w:val="16"/>
          <w:lang w:val="af-ZA"/>
        </w:rPr>
        <w:t xml:space="preserve"> </w:t>
      </w:r>
      <w:r w:rsidRPr="005C3BF4">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5C3BF4">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5C3BF4">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5C3BF4">
        <w:rPr>
          <w:rFonts w:ascii="GHEA Grapalat" w:hAnsi="GHEA Grapalat"/>
          <w:i/>
          <w:sz w:val="16"/>
          <w:szCs w:val="16"/>
          <w:lang w:val="hy-AM"/>
        </w:rPr>
        <w:t>րդ</w:t>
      </w:r>
      <w:r w:rsidRPr="006265F4">
        <w:rPr>
          <w:rFonts w:ascii="GHEA Grapalat" w:hAnsi="GHEA Grapalat"/>
          <w:i/>
          <w:sz w:val="16"/>
          <w:szCs w:val="16"/>
          <w:lang w:val="af-ZA"/>
        </w:rPr>
        <w:t xml:space="preserve"> </w:t>
      </w:r>
      <w:r w:rsidRPr="005C3BF4">
        <w:rPr>
          <w:rFonts w:ascii="GHEA Grapalat" w:hAnsi="GHEA Grapalat"/>
          <w:i/>
          <w:sz w:val="16"/>
          <w:szCs w:val="16"/>
          <w:lang w:val="hy-AM"/>
        </w:rPr>
        <w:t>սյունակում։</w:t>
      </w:r>
    </w:p>
    <w:p w14:paraId="283C1D0D" w14:textId="77777777" w:rsidR="00E45E4F" w:rsidRPr="006265F4" w:rsidDel="00856FDE" w:rsidRDefault="00E45E4F" w:rsidP="00B2572B">
      <w:pPr>
        <w:pStyle w:val="FootnoteText"/>
        <w:rPr>
          <w:del w:id="8" w:author="User" w:date="2019-05-26T09:57:00Z"/>
          <w:i/>
          <w:lang w:val="af-ZA"/>
        </w:rPr>
      </w:pPr>
    </w:p>
  </w:footnote>
  <w:footnote w:id="6">
    <w:p w14:paraId="25333EC9" w14:textId="77777777" w:rsidR="00E45E4F" w:rsidRPr="00C65A05" w:rsidRDefault="00E45E4F" w:rsidP="00385051">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14:paraId="39FC6E4D" w14:textId="77777777" w:rsidR="00E45E4F" w:rsidRPr="00C65A05" w:rsidRDefault="00E45E4F" w:rsidP="00C65A05">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7">
    <w:p w14:paraId="24204C2D" w14:textId="77777777" w:rsidR="00E45E4F" w:rsidRPr="006265F4" w:rsidDel="007942E8" w:rsidRDefault="00E45E4F" w:rsidP="00071D1C">
      <w:pPr>
        <w:pStyle w:val="FootnoteText"/>
        <w:jc w:val="both"/>
        <w:rPr>
          <w:del w:id="9"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8">
    <w:p w14:paraId="061729C7" w14:textId="77777777" w:rsidR="00E45E4F" w:rsidRPr="006265F4" w:rsidDel="007942E8" w:rsidRDefault="00E45E4F" w:rsidP="00071D1C">
      <w:pPr>
        <w:pStyle w:val="FootnoteText"/>
        <w:rPr>
          <w:del w:id="10" w:author="User" w:date="2019-05-26T10:02:00Z"/>
          <w:lang w:val="hy-AM"/>
        </w:rPr>
      </w:pPr>
      <w:r w:rsidRPr="006265F4">
        <w:rPr>
          <w:color w:val="FFFFFF"/>
          <w:vertAlign w:val="superscript"/>
          <w:lang w:val="hy-AM"/>
        </w:rPr>
        <w:t>31</w:t>
      </w:r>
      <w:r w:rsidRPr="006265F4">
        <w:rPr>
          <w:vertAlign w:val="superscript"/>
          <w:lang w:val="hy-AM"/>
        </w:rPr>
        <w:t xml:space="preserve"> </w:t>
      </w:r>
      <w:r w:rsidRPr="00AB6289">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9">
    <w:p w14:paraId="41AA5916" w14:textId="77777777" w:rsidR="00E45E4F" w:rsidRPr="006265F4" w:rsidRDefault="00E45E4F" w:rsidP="009123CA">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F2877C2" w14:textId="77777777" w:rsidR="00E45E4F" w:rsidRPr="006265F4" w:rsidDel="007942E8" w:rsidRDefault="00E45E4F" w:rsidP="009123CA">
      <w:pPr>
        <w:pStyle w:val="FootnoteText"/>
        <w:jc w:val="both"/>
        <w:rPr>
          <w:del w:id="11"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0">
    <w:p w14:paraId="0E87345B" w14:textId="77777777" w:rsidR="00E45E4F" w:rsidRPr="006265F4" w:rsidDel="007942E8" w:rsidRDefault="00E45E4F" w:rsidP="00071D1C">
      <w:pPr>
        <w:pStyle w:val="FootnoteText"/>
        <w:jc w:val="both"/>
        <w:rPr>
          <w:del w:id="12" w:author="User" w:date="2019-05-26T10:04:00Z"/>
          <w:sz w:val="16"/>
          <w:szCs w:val="16"/>
          <w:lang w:val="hy-AM"/>
        </w:rPr>
      </w:pPr>
      <w:r w:rsidRPr="00AB6289">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1">
    <w:p w14:paraId="73F04998" w14:textId="77777777" w:rsidR="00E45E4F" w:rsidRPr="006265F4" w:rsidDel="002877FC" w:rsidRDefault="00E45E4F" w:rsidP="00071D1C">
      <w:pPr>
        <w:pStyle w:val="FootnoteText"/>
        <w:jc w:val="both"/>
        <w:rPr>
          <w:del w:id="13"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2">
    <w:p w14:paraId="64443172" w14:textId="77777777" w:rsidR="00E45E4F" w:rsidRPr="006265F4" w:rsidDel="002877FC" w:rsidRDefault="00E45E4F" w:rsidP="00071D1C">
      <w:pPr>
        <w:pStyle w:val="FootnoteText"/>
        <w:jc w:val="both"/>
        <w:rPr>
          <w:del w:id="14"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3">
    <w:p w14:paraId="013DD12D" w14:textId="4181C4C5" w:rsidR="00E45E4F" w:rsidRPr="008C7473" w:rsidRDefault="00E45E4F">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1072B5"/>
    <w:multiLevelType w:val="hybridMultilevel"/>
    <w:tmpl w:val="C08E9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020252"/>
    <w:multiLevelType w:val="hybridMultilevel"/>
    <w:tmpl w:val="F89E68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3"/>
  </w:num>
  <w:num w:numId="20">
    <w:abstractNumId w:val="2"/>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9"/>
  </w:num>
  <w:num w:numId="29">
    <w:abstractNumId w:val="12"/>
  </w:num>
  <w:num w:numId="30">
    <w:abstractNumId w:val="20"/>
  </w:num>
  <w:num w:numId="31">
    <w:abstractNumId w:val="4"/>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45A"/>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AEF"/>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05AD"/>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744"/>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29B9"/>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77D68"/>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5B05"/>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4A08"/>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BF4"/>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3CE"/>
    <w:rsid w:val="00635D52"/>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86CF9"/>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4C7"/>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BD1"/>
    <w:rsid w:val="00731D26"/>
    <w:rsid w:val="00733998"/>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A2E"/>
    <w:rsid w:val="007A7DEB"/>
    <w:rsid w:val="007B188A"/>
    <w:rsid w:val="007B18B2"/>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5B2C"/>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276D"/>
    <w:rsid w:val="008C343E"/>
    <w:rsid w:val="008C353D"/>
    <w:rsid w:val="008C417C"/>
    <w:rsid w:val="008C5FC1"/>
    <w:rsid w:val="008C6A78"/>
    <w:rsid w:val="008C7473"/>
    <w:rsid w:val="008C750C"/>
    <w:rsid w:val="008D0121"/>
    <w:rsid w:val="008D0870"/>
    <w:rsid w:val="008D0FB6"/>
    <w:rsid w:val="008D11AA"/>
    <w:rsid w:val="008D294A"/>
    <w:rsid w:val="008D2AAC"/>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4AE6"/>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66CCF"/>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3DD"/>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2433"/>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76C"/>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48"/>
    <w:rsid w:val="00BE557F"/>
    <w:rsid w:val="00BE6119"/>
    <w:rsid w:val="00BE6363"/>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73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129B"/>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0363"/>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498A"/>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5E4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4780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4537033">
      <w:bodyDiv w:val="1"/>
      <w:marLeft w:val="0"/>
      <w:marRight w:val="0"/>
      <w:marTop w:val="0"/>
      <w:marBottom w:val="0"/>
      <w:divBdr>
        <w:top w:val="none" w:sz="0" w:space="0" w:color="auto"/>
        <w:left w:val="none" w:sz="0" w:space="0" w:color="auto"/>
        <w:bottom w:val="none" w:sz="0" w:space="0" w:color="auto"/>
        <w:right w:val="none" w:sz="0" w:space="0" w:color="auto"/>
      </w:divBdr>
    </w:div>
    <w:div w:id="20953924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2775975">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8143758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AFE7A-49B5-4C05-A2CF-3F62F0783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75</Pages>
  <Words>19757</Words>
  <Characters>139485</Characters>
  <Application>Microsoft Office Word</Application>
  <DocSecurity>0</DocSecurity>
  <Lines>10729</Lines>
  <Paragraphs>5491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153751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Lia Abelyan</cp:lastModifiedBy>
  <cp:revision>38</cp:revision>
  <cp:lastPrinted>2018-02-16T07:12:00Z</cp:lastPrinted>
  <dcterms:created xsi:type="dcterms:W3CDTF">2022-10-31T10:53:00Z</dcterms:created>
  <dcterms:modified xsi:type="dcterms:W3CDTF">2023-01-26T13:10:00Z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ff3e17950d7da5099d5c33c9633a567f816cea8aa0238e1676a1bf9b66da4cae</vt:lpwstr>
  </property>
</Properties>
</file>